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90798" w14:textId="3F7B078F" w:rsidR="000B4129" w:rsidRPr="000B4129" w:rsidRDefault="000B4129" w:rsidP="000B4129">
      <w:pPr>
        <w:widowControl w:val="0"/>
        <w:spacing w:after="160" w:line="360" w:lineRule="auto"/>
        <w:ind w:right="-7" w:firstLine="567"/>
        <w:jc w:val="right"/>
        <w:rPr>
          <w:rFonts w:ascii="GHEA Grapalat" w:hAnsi="GHEA Grapalat" w:cs="Sylfaen"/>
          <w:i/>
          <w:u w:val="single"/>
        </w:rPr>
      </w:pPr>
    </w:p>
    <w:p w14:paraId="76552A42"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C43103A" w14:textId="51D437FE" w:rsidR="00642EFE" w:rsidRPr="004663FD" w:rsidRDefault="00642EFE" w:rsidP="00B46D58">
      <w:pPr>
        <w:pStyle w:val="a3"/>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ОБ </w:t>
      </w:r>
      <w:r w:rsidR="004663FD">
        <w:rPr>
          <w:rFonts w:ascii="GHEA Grapalat" w:hAnsi="GHEA Grapalat"/>
          <w:i w:val="0"/>
          <w:sz w:val="24"/>
          <w:szCs w:val="24"/>
        </w:rPr>
        <w:t>ЗАПРОСЕ КОТИРОВОК</w:t>
      </w:r>
    </w:p>
    <w:p w14:paraId="73D24A6C"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48EB033F" w14:textId="75BE907C" w:rsidR="004663FD" w:rsidRPr="009044F1" w:rsidRDefault="00642EFE" w:rsidP="004663FD">
      <w:pPr>
        <w:pStyle w:val="a3"/>
        <w:widowControl w:val="0"/>
        <w:spacing w:after="160" w:line="240" w:lineRule="auto"/>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4663FD">
        <w:rPr>
          <w:rFonts w:ascii="GHEA Grapalat" w:hAnsi="GHEA Grapalat"/>
          <w:i w:val="0"/>
          <w:sz w:val="24"/>
          <w:szCs w:val="24"/>
          <w:lang w:val="hy-AM"/>
        </w:rPr>
        <w:t>25</w:t>
      </w:r>
      <w:r w:rsidRPr="009044F1">
        <w:rPr>
          <w:rFonts w:ascii="GHEA Grapalat" w:hAnsi="GHEA Grapalat"/>
          <w:i w:val="0"/>
          <w:sz w:val="24"/>
          <w:szCs w:val="24"/>
        </w:rPr>
        <w:t xml:space="preserve"> </w:t>
      </w:r>
      <w:proofErr w:type="spellStart"/>
      <w:r w:rsidR="004663FD">
        <w:rPr>
          <w:rFonts w:ascii="GHEA Grapalat" w:hAnsi="GHEA Grapalat"/>
          <w:i w:val="0"/>
          <w:sz w:val="24"/>
          <w:szCs w:val="24"/>
        </w:rPr>
        <w:t>февралья</w:t>
      </w:r>
      <w:proofErr w:type="spellEnd"/>
      <w:r w:rsidR="004663FD">
        <w:rPr>
          <w:rFonts w:ascii="GHEA Grapalat" w:hAnsi="GHEA Grapalat"/>
          <w:i w:val="0"/>
          <w:sz w:val="24"/>
          <w:szCs w:val="24"/>
        </w:rPr>
        <w:t xml:space="preserve"> </w:t>
      </w:r>
      <w:r w:rsidR="004663FD" w:rsidRPr="000B21CA">
        <w:rPr>
          <w:rFonts w:ascii="GHEA Grapalat" w:hAnsi="GHEA Grapalat"/>
          <w:i w:val="0"/>
          <w:sz w:val="24"/>
          <w:szCs w:val="24"/>
        </w:rPr>
        <w:t>202</w:t>
      </w:r>
      <w:r w:rsidR="004663FD">
        <w:rPr>
          <w:rFonts w:ascii="GHEA Grapalat" w:hAnsi="GHEA Grapalat"/>
          <w:i w:val="0"/>
          <w:sz w:val="24"/>
          <w:szCs w:val="24"/>
          <w:lang w:val="hy-AM"/>
        </w:rPr>
        <w:t>6</w:t>
      </w:r>
      <w:r w:rsidR="004663FD" w:rsidRPr="000B21CA">
        <w:rPr>
          <w:rFonts w:ascii="GHEA Grapalat" w:hAnsi="GHEA Grapalat"/>
          <w:i w:val="0"/>
          <w:sz w:val="24"/>
          <w:szCs w:val="24"/>
        </w:rPr>
        <w:t xml:space="preserve">года </w:t>
      </w:r>
      <w:r w:rsidR="004663FD">
        <w:rPr>
          <w:rFonts w:ascii="GHEA Grapalat" w:hAnsi="GHEA Grapalat"/>
          <w:i w:val="0"/>
          <w:sz w:val="24"/>
          <w:szCs w:val="24"/>
          <w:lang w:val="en-US"/>
        </w:rPr>
        <w:t>N</w:t>
      </w:r>
      <w:r w:rsidR="004663FD" w:rsidRPr="000B21CA">
        <w:rPr>
          <w:rFonts w:ascii="GHEA Grapalat" w:hAnsi="GHEA Grapalat"/>
          <w:i w:val="0"/>
          <w:sz w:val="24"/>
          <w:szCs w:val="24"/>
        </w:rPr>
        <w:t>1</w:t>
      </w:r>
      <w:r w:rsidR="004663FD" w:rsidRPr="00B26A7B">
        <w:rPr>
          <w:rFonts w:ascii="GHEA Grapalat" w:hAnsi="GHEA Grapalat"/>
          <w:i w:val="0"/>
          <w:sz w:val="24"/>
          <w:szCs w:val="24"/>
        </w:rPr>
        <w:t xml:space="preserve"> </w:t>
      </w:r>
      <w:r w:rsidR="004663FD" w:rsidRPr="009044F1">
        <w:rPr>
          <w:rFonts w:ascii="GHEA Grapalat" w:hAnsi="GHEA Grapalat"/>
          <w:i w:val="0"/>
          <w:sz w:val="24"/>
          <w:szCs w:val="24"/>
        </w:rPr>
        <w:t>решения</w:t>
      </w:r>
    </w:p>
    <w:p w14:paraId="2F6FF305" w14:textId="4D32192D"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663FD">
        <w:rPr>
          <w:rFonts w:ascii="GHEA Grapalat" w:hAnsi="GHEA Grapalat"/>
          <w:i w:val="0"/>
          <w:sz w:val="24"/>
          <w:szCs w:val="24"/>
        </w:rPr>
        <w:t>«ԿՈ ՋՕԸ-ԳՀԾՁԲ-26/01»</w:t>
      </w:r>
    </w:p>
    <w:p w14:paraId="74CADD48"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2813494D" w14:textId="77777777" w:rsidR="004663FD" w:rsidRPr="009044F1" w:rsidRDefault="004663FD" w:rsidP="004663FD">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w:t>
      </w:r>
      <w:proofErr w:type="spellStart"/>
      <w:r w:rsidRPr="000B21CA">
        <w:rPr>
          <w:rFonts w:ascii="GHEA Grapalat" w:hAnsi="GHEA Grapalat"/>
          <w:i w:val="0"/>
          <w:sz w:val="24"/>
          <w:szCs w:val="24"/>
        </w:rPr>
        <w:t>Котайк</w:t>
      </w:r>
      <w:proofErr w:type="spellEnd"/>
      <w:r>
        <w:rPr>
          <w:rFonts w:ascii="GHEA Grapalat" w:hAnsi="GHEA Grapalat"/>
          <w:i w:val="0"/>
          <w:sz w:val="24"/>
          <w:szCs w:val="24"/>
        </w:rPr>
        <w:t>»</w:t>
      </w:r>
      <w:r w:rsidRPr="000B21CA">
        <w:rPr>
          <w:rFonts w:ascii="GHEA Grapalat" w:hAnsi="GHEA Grapalat"/>
          <w:i w:val="0"/>
          <w:sz w:val="24"/>
          <w:szCs w:val="24"/>
        </w:rPr>
        <w:t xml:space="preserve">  </w:t>
      </w:r>
      <w:proofErr w:type="spellStart"/>
      <w:r w:rsidRPr="000B21CA">
        <w:rPr>
          <w:rFonts w:ascii="GHEA Grapalat" w:hAnsi="GHEA Grapalat"/>
          <w:i w:val="0"/>
          <w:sz w:val="24"/>
          <w:szCs w:val="24"/>
        </w:rPr>
        <w:t>Обшество</w:t>
      </w:r>
      <w:proofErr w:type="spellEnd"/>
      <w:r w:rsidRPr="000B21CA">
        <w:rPr>
          <w:rFonts w:ascii="GHEA Grapalat" w:hAnsi="GHEA Grapalat"/>
          <w:i w:val="0"/>
          <w:sz w:val="24"/>
          <w:szCs w:val="24"/>
        </w:rPr>
        <w:t xml:space="preserve"> Водопользователей</w:t>
      </w:r>
      <w:r w:rsidRPr="009044F1">
        <w:rPr>
          <w:rFonts w:ascii="GHEA Grapalat" w:hAnsi="GHEA Grapalat"/>
          <w:i w:val="0"/>
          <w:sz w:val="24"/>
          <w:szCs w:val="24"/>
        </w:rPr>
        <w:t>, находящийся по адресу</w:t>
      </w:r>
      <w:r w:rsidRPr="000B21CA">
        <w:rPr>
          <w:rFonts w:ascii="GHEA Grapalat" w:hAnsi="GHEA Grapalat"/>
          <w:i w:val="0"/>
          <w:sz w:val="24"/>
          <w:szCs w:val="24"/>
        </w:rPr>
        <w:t xml:space="preserve"> </w:t>
      </w:r>
      <w:r w:rsidRPr="00AD635B">
        <w:rPr>
          <w:rFonts w:ascii="GHEA Grapalat" w:hAnsi="GHEA Grapalat"/>
          <w:i w:val="0"/>
          <w:sz w:val="24"/>
          <w:szCs w:val="24"/>
        </w:rPr>
        <w:t xml:space="preserve">РА, </w:t>
      </w:r>
      <w:proofErr w:type="spellStart"/>
      <w:r w:rsidRPr="00C160FC">
        <w:rPr>
          <w:rFonts w:ascii="GHEA Grapalat" w:hAnsi="GHEA Grapalat"/>
          <w:i w:val="0"/>
          <w:sz w:val="24"/>
          <w:szCs w:val="24"/>
        </w:rPr>
        <w:t>Котайкский</w:t>
      </w:r>
      <w:proofErr w:type="spellEnd"/>
      <w:r w:rsidRPr="00C160FC">
        <w:rPr>
          <w:rFonts w:ascii="GHEA Grapalat" w:hAnsi="GHEA Grapalat"/>
          <w:i w:val="0"/>
          <w:sz w:val="24"/>
          <w:szCs w:val="24"/>
        </w:rPr>
        <w:t xml:space="preserve"> </w:t>
      </w:r>
      <w:r w:rsidRPr="005965FC">
        <w:rPr>
          <w:rFonts w:ascii="GHEA Grapalat" w:hAnsi="GHEA Grapalat"/>
          <w:i w:val="0"/>
          <w:sz w:val="24"/>
          <w:szCs w:val="24"/>
        </w:rPr>
        <w:t>область</w:t>
      </w:r>
      <w:r w:rsidRPr="00974474">
        <w:rPr>
          <w:rFonts w:ascii="GHEA Grapalat" w:hAnsi="GHEA Grapalat"/>
          <w:i w:val="0"/>
          <w:sz w:val="24"/>
          <w:szCs w:val="24"/>
        </w:rPr>
        <w:t>,</w:t>
      </w:r>
      <w:r w:rsidRPr="00C160FC">
        <w:rPr>
          <w:rFonts w:ascii="GHEA Grapalat" w:hAnsi="GHEA Grapalat"/>
          <w:i w:val="0"/>
          <w:sz w:val="24"/>
          <w:szCs w:val="24"/>
        </w:rPr>
        <w:t xml:space="preserve"> деревня </w:t>
      </w:r>
      <w:proofErr w:type="spellStart"/>
      <w:r w:rsidRPr="00C160FC">
        <w:rPr>
          <w:rFonts w:ascii="GHEA Grapalat" w:hAnsi="GHEA Grapalat"/>
          <w:i w:val="0"/>
          <w:sz w:val="24"/>
          <w:szCs w:val="24"/>
        </w:rPr>
        <w:t>Бала</w:t>
      </w:r>
      <w:r>
        <w:rPr>
          <w:rFonts w:ascii="GHEA Grapalat" w:hAnsi="GHEA Grapalat"/>
          <w:i w:val="0"/>
          <w:sz w:val="24"/>
          <w:szCs w:val="24"/>
        </w:rPr>
        <w:t>ховит</w:t>
      </w:r>
      <w:proofErr w:type="spellEnd"/>
      <w:r w:rsidRPr="00C160FC">
        <w:rPr>
          <w:rFonts w:ascii="GHEA Grapalat" w:hAnsi="GHEA Grapalat"/>
          <w:i w:val="0"/>
          <w:sz w:val="24"/>
          <w:szCs w:val="24"/>
        </w:rPr>
        <w:t xml:space="preserve">, </w:t>
      </w:r>
      <w:proofErr w:type="spellStart"/>
      <w:r w:rsidRPr="005965FC">
        <w:rPr>
          <w:rFonts w:ascii="GHEA Grapalat" w:hAnsi="GHEA Grapalat"/>
          <w:i w:val="0"/>
          <w:sz w:val="24"/>
          <w:szCs w:val="24"/>
        </w:rPr>
        <w:t>ул</w:t>
      </w:r>
      <w:proofErr w:type="spellEnd"/>
      <w:r w:rsidRPr="00655E72">
        <w:rPr>
          <w:rFonts w:ascii="GHEA Grapalat" w:hAnsi="GHEA Grapalat"/>
          <w:i w:val="0"/>
          <w:sz w:val="24"/>
          <w:szCs w:val="24"/>
        </w:rPr>
        <w:t xml:space="preserve"> </w:t>
      </w:r>
      <w:r>
        <w:rPr>
          <w:rFonts w:ascii="GHEA Grapalat" w:hAnsi="GHEA Grapalat"/>
          <w:i w:val="0"/>
          <w:sz w:val="24"/>
          <w:szCs w:val="24"/>
        </w:rPr>
        <w:t xml:space="preserve"> </w:t>
      </w:r>
      <w:proofErr w:type="spellStart"/>
      <w:r w:rsidRPr="00655E72">
        <w:rPr>
          <w:rFonts w:ascii="GHEA Grapalat" w:hAnsi="GHEA Grapalat"/>
          <w:i w:val="0"/>
          <w:sz w:val="24"/>
          <w:szCs w:val="24"/>
        </w:rPr>
        <w:t>М.</w:t>
      </w:r>
      <w:r w:rsidRPr="00C160FC">
        <w:rPr>
          <w:rFonts w:ascii="GHEA Grapalat" w:hAnsi="GHEA Grapalat"/>
          <w:i w:val="0"/>
          <w:sz w:val="24"/>
          <w:szCs w:val="24"/>
        </w:rPr>
        <w:t>Тумасян</w:t>
      </w:r>
      <w:proofErr w:type="spellEnd"/>
      <w:r w:rsidRPr="00C160FC">
        <w:rPr>
          <w:rFonts w:ascii="GHEA Grapalat" w:hAnsi="GHEA Grapalat"/>
          <w:i w:val="0"/>
          <w:sz w:val="24"/>
          <w:szCs w:val="24"/>
        </w:rPr>
        <w:t xml:space="preserve"> 14</w:t>
      </w:r>
      <w:r w:rsidRPr="000B21CA">
        <w:rPr>
          <w:rFonts w:ascii="GHEA Grapalat" w:hAnsi="GHEA Grapalat"/>
          <w:i w:val="0"/>
          <w:sz w:val="24"/>
          <w:szCs w:val="24"/>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запросе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06EFD93B" w14:textId="77777777" w:rsidR="004663FD" w:rsidRPr="00782D60" w:rsidRDefault="004663FD" w:rsidP="004663FD">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3A6D6023" w14:textId="77777777" w:rsidR="004663FD" w:rsidRPr="003A1EBB" w:rsidRDefault="004663FD" w:rsidP="004663FD">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ручная очистка ирригационных систем(далее — договор).</w:t>
      </w:r>
    </w:p>
    <w:p w14:paraId="5C8D508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4582955" w14:textId="77777777"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536823D"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072F2845" w14:textId="77777777" w:rsidR="00D85563"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14:paraId="372884D5"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D4FEAA7" w14:textId="4EABD8E7" w:rsidR="009216D6" w:rsidRPr="00D85563" w:rsidRDefault="004663FD" w:rsidP="009216D6">
      <w:pPr>
        <w:pStyle w:val="a3"/>
        <w:widowControl w:val="0"/>
        <w:spacing w:after="160"/>
        <w:ind w:firstLine="0"/>
        <w:rPr>
          <w:rFonts w:ascii="GHEA Grapalat" w:hAnsi="GHEA Grapalat"/>
          <w:i w:val="0"/>
          <w:sz w:val="24"/>
          <w:szCs w:val="24"/>
        </w:rPr>
      </w:pPr>
      <w:r>
        <w:rPr>
          <w:rFonts w:ascii="GHEA Grapalat" w:hAnsi="GHEA Grapalat"/>
          <w:i w:val="0"/>
          <w:sz w:val="24"/>
          <w:szCs w:val="24"/>
        </w:rPr>
        <w:t xml:space="preserve">Заявки на </w:t>
      </w:r>
      <w:r w:rsidRPr="00D85563">
        <w:rPr>
          <w:rFonts w:ascii="GHEA Grapalat" w:hAnsi="GHEA Grapalat"/>
          <w:i w:val="0"/>
          <w:sz w:val="24"/>
          <w:szCs w:val="24"/>
        </w:rPr>
        <w:t xml:space="preserve"> </w:t>
      </w:r>
      <w:r w:rsidRPr="00B42B6F">
        <w:rPr>
          <w:rFonts w:ascii="GHEA Grapalat" w:hAnsi="GHEA Grapalat"/>
          <w:i w:val="0"/>
          <w:sz w:val="24"/>
          <w:szCs w:val="24"/>
        </w:rPr>
        <w:t>запрос котировок</w:t>
      </w:r>
      <w:r w:rsidRPr="00B42B6F">
        <w:rPr>
          <w:rFonts w:ascii="GHEA Grapalat" w:hAnsi="GHEA Grapalat"/>
          <w:i w:val="0"/>
          <w:szCs w:val="24"/>
        </w:rPr>
        <w:t xml:space="preserve"> </w:t>
      </w:r>
      <w:r w:rsidRPr="00D85563">
        <w:rPr>
          <w:rFonts w:ascii="GHEA Grapalat" w:hAnsi="GHEA Grapalat"/>
          <w:i w:val="0"/>
          <w:sz w:val="24"/>
          <w:szCs w:val="24"/>
        </w:rPr>
        <w:t>необходимо подавать по адресу</w:t>
      </w:r>
      <w:r w:rsidRPr="000B3004">
        <w:rPr>
          <w:rFonts w:ascii="GHEA Grapalat" w:hAnsi="GHEA Grapalat"/>
          <w:i w:val="0"/>
          <w:sz w:val="24"/>
          <w:szCs w:val="24"/>
        </w:rPr>
        <w:t xml:space="preserve"> </w:t>
      </w:r>
      <w:r w:rsidRPr="00AD635B">
        <w:rPr>
          <w:rFonts w:ascii="GHEA Grapalat" w:hAnsi="GHEA Grapalat"/>
          <w:i w:val="0"/>
          <w:sz w:val="24"/>
          <w:szCs w:val="24"/>
        </w:rPr>
        <w:t xml:space="preserve">РА, </w:t>
      </w:r>
      <w:proofErr w:type="spellStart"/>
      <w:r w:rsidRPr="00C160FC">
        <w:rPr>
          <w:rFonts w:ascii="GHEA Grapalat" w:hAnsi="GHEA Grapalat"/>
          <w:i w:val="0"/>
          <w:sz w:val="24"/>
          <w:szCs w:val="24"/>
        </w:rPr>
        <w:t>Котайкский</w:t>
      </w:r>
      <w:proofErr w:type="spellEnd"/>
      <w:r w:rsidRPr="00C160FC">
        <w:rPr>
          <w:rFonts w:ascii="GHEA Grapalat" w:hAnsi="GHEA Grapalat"/>
          <w:i w:val="0"/>
          <w:sz w:val="24"/>
          <w:szCs w:val="24"/>
        </w:rPr>
        <w:t xml:space="preserve"> </w:t>
      </w:r>
      <w:r w:rsidRPr="005965FC">
        <w:rPr>
          <w:rFonts w:ascii="GHEA Grapalat" w:hAnsi="GHEA Grapalat"/>
          <w:i w:val="0"/>
          <w:sz w:val="24"/>
          <w:szCs w:val="24"/>
        </w:rPr>
        <w:t>область</w:t>
      </w:r>
      <w:r w:rsidRPr="00974474">
        <w:rPr>
          <w:rFonts w:ascii="GHEA Grapalat" w:hAnsi="GHEA Grapalat"/>
          <w:i w:val="0"/>
          <w:sz w:val="24"/>
          <w:szCs w:val="24"/>
        </w:rPr>
        <w:t>,</w:t>
      </w:r>
      <w:r w:rsidRPr="00C160FC">
        <w:rPr>
          <w:rFonts w:ascii="GHEA Grapalat" w:hAnsi="GHEA Grapalat"/>
          <w:i w:val="0"/>
          <w:sz w:val="24"/>
          <w:szCs w:val="24"/>
        </w:rPr>
        <w:t xml:space="preserve"> Деревня </w:t>
      </w:r>
      <w:proofErr w:type="spellStart"/>
      <w:r w:rsidRPr="00C160FC">
        <w:rPr>
          <w:rFonts w:ascii="GHEA Grapalat" w:hAnsi="GHEA Grapalat"/>
          <w:i w:val="0"/>
          <w:sz w:val="24"/>
          <w:szCs w:val="24"/>
        </w:rPr>
        <w:t>Бала</w:t>
      </w:r>
      <w:r>
        <w:rPr>
          <w:rFonts w:ascii="GHEA Grapalat" w:hAnsi="GHEA Grapalat"/>
          <w:i w:val="0"/>
          <w:sz w:val="24"/>
          <w:szCs w:val="24"/>
        </w:rPr>
        <w:t>ховит</w:t>
      </w:r>
      <w:proofErr w:type="spellEnd"/>
      <w:r w:rsidRPr="00C160FC">
        <w:rPr>
          <w:rFonts w:ascii="GHEA Grapalat" w:hAnsi="GHEA Grapalat"/>
          <w:i w:val="0"/>
          <w:sz w:val="24"/>
          <w:szCs w:val="24"/>
        </w:rPr>
        <w:t xml:space="preserve">, </w:t>
      </w:r>
      <w:proofErr w:type="spellStart"/>
      <w:r w:rsidRPr="005965FC">
        <w:rPr>
          <w:rFonts w:ascii="GHEA Grapalat" w:hAnsi="GHEA Grapalat"/>
          <w:i w:val="0"/>
          <w:sz w:val="24"/>
          <w:szCs w:val="24"/>
        </w:rPr>
        <w:t>ул</w:t>
      </w:r>
      <w:proofErr w:type="spellEnd"/>
      <w:r w:rsidRPr="00655E72">
        <w:rPr>
          <w:rFonts w:ascii="GHEA Grapalat" w:hAnsi="GHEA Grapalat"/>
          <w:i w:val="0"/>
          <w:sz w:val="24"/>
          <w:szCs w:val="24"/>
        </w:rPr>
        <w:t xml:space="preserve"> </w:t>
      </w:r>
      <w:r>
        <w:rPr>
          <w:rFonts w:ascii="GHEA Grapalat" w:hAnsi="GHEA Grapalat"/>
          <w:i w:val="0"/>
          <w:sz w:val="24"/>
          <w:szCs w:val="24"/>
        </w:rPr>
        <w:t xml:space="preserve"> </w:t>
      </w:r>
      <w:proofErr w:type="spellStart"/>
      <w:r w:rsidRPr="00655E72">
        <w:rPr>
          <w:rFonts w:ascii="GHEA Grapalat" w:hAnsi="GHEA Grapalat"/>
          <w:i w:val="0"/>
          <w:sz w:val="24"/>
          <w:szCs w:val="24"/>
        </w:rPr>
        <w:t>М.</w:t>
      </w:r>
      <w:r w:rsidRPr="00C160FC">
        <w:rPr>
          <w:rFonts w:ascii="GHEA Grapalat" w:hAnsi="GHEA Grapalat"/>
          <w:i w:val="0"/>
          <w:sz w:val="24"/>
          <w:szCs w:val="24"/>
        </w:rPr>
        <w:t>Тумасян</w:t>
      </w:r>
      <w:proofErr w:type="spellEnd"/>
      <w:r w:rsidRPr="00C160FC">
        <w:rPr>
          <w:rFonts w:ascii="GHEA Grapalat" w:hAnsi="GHEA Grapalat"/>
          <w:i w:val="0"/>
          <w:sz w:val="24"/>
          <w:szCs w:val="24"/>
        </w:rPr>
        <w:t xml:space="preserve"> 14</w:t>
      </w:r>
      <w:r w:rsidRPr="000B3004">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Pr="000B3004">
        <w:rPr>
          <w:rFonts w:ascii="GHEA Grapalat" w:hAnsi="GHEA Grapalat"/>
          <w:i w:val="0"/>
          <w:sz w:val="24"/>
          <w:szCs w:val="24"/>
        </w:rPr>
        <w:t>1</w:t>
      </w:r>
      <w:r>
        <w:rPr>
          <w:rFonts w:ascii="GHEA Grapalat" w:hAnsi="GHEA Grapalat"/>
          <w:i w:val="0"/>
          <w:sz w:val="24"/>
          <w:szCs w:val="24"/>
          <w:lang w:val="hy-AM"/>
        </w:rPr>
        <w:t>1</w:t>
      </w:r>
      <w:r w:rsidRPr="000B3004">
        <w:rPr>
          <w:rFonts w:ascii="GHEA Grapalat" w:hAnsi="GHEA Grapalat"/>
          <w:i w:val="0"/>
          <w:sz w:val="24"/>
          <w:szCs w:val="24"/>
        </w:rPr>
        <w:t xml:space="preserve">:00 </w:t>
      </w:r>
      <w:r w:rsidRPr="00D85563">
        <w:rPr>
          <w:rFonts w:ascii="GHEA Grapalat" w:hAnsi="GHEA Grapalat"/>
          <w:i w:val="0"/>
          <w:sz w:val="24"/>
          <w:szCs w:val="24"/>
        </w:rPr>
        <w:lastRenderedPageBreak/>
        <w:t xml:space="preserve">часов </w:t>
      </w:r>
      <w:r>
        <w:rPr>
          <w:rFonts w:ascii="GHEA Grapalat" w:hAnsi="GHEA Grapalat"/>
          <w:i w:val="0"/>
          <w:sz w:val="24"/>
          <w:szCs w:val="24"/>
          <w:lang w:val="hy-AM"/>
        </w:rPr>
        <w:t>8</w:t>
      </w:r>
      <w:r w:rsidRPr="00D85563">
        <w:rPr>
          <w:rFonts w:ascii="GHEA Grapalat" w:hAnsi="GHEA Grapalat"/>
          <w:i w:val="0"/>
          <w:sz w:val="24"/>
          <w:szCs w:val="24"/>
        </w:rPr>
        <w:t>-го дня со дня опубликования настоящего объявления.</w:t>
      </w:r>
      <w:r w:rsidR="009216D6"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14:paraId="3885C41B" w14:textId="77A24EEB" w:rsidR="004663FD" w:rsidRDefault="009216D6" w:rsidP="004663FD">
      <w:pPr>
        <w:pStyle w:val="a3"/>
        <w:widowControl w:val="0"/>
        <w:spacing w:after="160"/>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spellStart"/>
      <w:r w:rsidR="004663FD" w:rsidRPr="00C160FC">
        <w:rPr>
          <w:rFonts w:ascii="GHEA Grapalat" w:hAnsi="GHEA Grapalat"/>
          <w:i w:val="0"/>
          <w:sz w:val="24"/>
          <w:szCs w:val="24"/>
        </w:rPr>
        <w:t>Котайкский</w:t>
      </w:r>
      <w:proofErr w:type="spellEnd"/>
      <w:r w:rsidR="004663FD" w:rsidRPr="00C160FC">
        <w:rPr>
          <w:rFonts w:ascii="GHEA Grapalat" w:hAnsi="GHEA Grapalat"/>
          <w:i w:val="0"/>
          <w:sz w:val="24"/>
          <w:szCs w:val="24"/>
        </w:rPr>
        <w:t xml:space="preserve"> </w:t>
      </w:r>
      <w:r w:rsidR="004663FD" w:rsidRPr="005965FC">
        <w:rPr>
          <w:rFonts w:ascii="GHEA Grapalat" w:hAnsi="GHEA Grapalat"/>
          <w:i w:val="0"/>
          <w:sz w:val="24"/>
          <w:szCs w:val="24"/>
        </w:rPr>
        <w:t>область</w:t>
      </w:r>
      <w:r w:rsidR="004663FD" w:rsidRPr="00974474">
        <w:rPr>
          <w:rFonts w:ascii="GHEA Grapalat" w:hAnsi="GHEA Grapalat"/>
          <w:i w:val="0"/>
          <w:sz w:val="24"/>
          <w:szCs w:val="24"/>
        </w:rPr>
        <w:t>,</w:t>
      </w:r>
      <w:r w:rsidR="004663FD" w:rsidRPr="00C160FC">
        <w:rPr>
          <w:rFonts w:ascii="GHEA Grapalat" w:hAnsi="GHEA Grapalat"/>
          <w:i w:val="0"/>
          <w:sz w:val="24"/>
          <w:szCs w:val="24"/>
        </w:rPr>
        <w:t xml:space="preserve"> деревня </w:t>
      </w:r>
      <w:proofErr w:type="spellStart"/>
      <w:r w:rsidR="004663FD" w:rsidRPr="00C160FC">
        <w:rPr>
          <w:rFonts w:ascii="GHEA Grapalat" w:hAnsi="GHEA Grapalat"/>
          <w:i w:val="0"/>
          <w:sz w:val="24"/>
          <w:szCs w:val="24"/>
        </w:rPr>
        <w:t>Бала</w:t>
      </w:r>
      <w:r w:rsidR="004663FD">
        <w:rPr>
          <w:rFonts w:ascii="GHEA Grapalat" w:hAnsi="GHEA Grapalat"/>
          <w:i w:val="0"/>
          <w:sz w:val="24"/>
          <w:szCs w:val="24"/>
        </w:rPr>
        <w:t>ховит</w:t>
      </w:r>
      <w:proofErr w:type="spellEnd"/>
      <w:r w:rsidR="004663FD" w:rsidRPr="00C160FC">
        <w:rPr>
          <w:rFonts w:ascii="GHEA Grapalat" w:hAnsi="GHEA Grapalat"/>
          <w:i w:val="0"/>
          <w:sz w:val="24"/>
          <w:szCs w:val="24"/>
        </w:rPr>
        <w:t xml:space="preserve">, </w:t>
      </w:r>
      <w:proofErr w:type="spellStart"/>
      <w:r w:rsidR="004663FD" w:rsidRPr="005965FC">
        <w:rPr>
          <w:rFonts w:ascii="GHEA Grapalat" w:hAnsi="GHEA Grapalat"/>
          <w:i w:val="0"/>
          <w:sz w:val="24"/>
          <w:szCs w:val="24"/>
        </w:rPr>
        <w:t>ул</w:t>
      </w:r>
      <w:proofErr w:type="spellEnd"/>
      <w:r w:rsidR="004663FD" w:rsidRPr="00655E72">
        <w:rPr>
          <w:rFonts w:ascii="GHEA Grapalat" w:hAnsi="GHEA Grapalat"/>
          <w:i w:val="0"/>
          <w:sz w:val="24"/>
          <w:szCs w:val="24"/>
        </w:rPr>
        <w:t xml:space="preserve"> </w:t>
      </w:r>
      <w:r w:rsidR="004663FD">
        <w:rPr>
          <w:rFonts w:ascii="GHEA Grapalat" w:hAnsi="GHEA Grapalat"/>
          <w:i w:val="0"/>
          <w:sz w:val="24"/>
          <w:szCs w:val="24"/>
        </w:rPr>
        <w:t xml:space="preserve"> </w:t>
      </w:r>
      <w:proofErr w:type="spellStart"/>
      <w:r w:rsidR="004663FD" w:rsidRPr="00655E72">
        <w:rPr>
          <w:rFonts w:ascii="GHEA Grapalat" w:hAnsi="GHEA Grapalat"/>
          <w:i w:val="0"/>
          <w:sz w:val="24"/>
          <w:szCs w:val="24"/>
        </w:rPr>
        <w:t>М.</w:t>
      </w:r>
      <w:r w:rsidR="004663FD" w:rsidRPr="00C160FC">
        <w:rPr>
          <w:rFonts w:ascii="GHEA Grapalat" w:hAnsi="GHEA Grapalat"/>
          <w:i w:val="0"/>
          <w:sz w:val="24"/>
          <w:szCs w:val="24"/>
        </w:rPr>
        <w:t>Тумасян</w:t>
      </w:r>
      <w:proofErr w:type="spellEnd"/>
      <w:r w:rsidR="004663FD" w:rsidRPr="00C160FC">
        <w:rPr>
          <w:rFonts w:ascii="GHEA Grapalat" w:hAnsi="GHEA Grapalat"/>
          <w:i w:val="0"/>
          <w:sz w:val="24"/>
          <w:szCs w:val="24"/>
        </w:rPr>
        <w:t xml:space="preserve"> 14</w:t>
      </w:r>
      <w:r w:rsidR="004663FD" w:rsidRPr="00D85563">
        <w:rPr>
          <w:rFonts w:ascii="GHEA Grapalat" w:hAnsi="GHEA Grapalat"/>
          <w:i w:val="0"/>
          <w:sz w:val="24"/>
          <w:szCs w:val="24"/>
        </w:rPr>
        <w:t xml:space="preserve">, в </w:t>
      </w:r>
      <w:r w:rsidR="004663FD" w:rsidRPr="000B3004">
        <w:rPr>
          <w:rFonts w:ascii="GHEA Grapalat" w:hAnsi="GHEA Grapalat"/>
          <w:i w:val="0"/>
          <w:sz w:val="24"/>
          <w:szCs w:val="24"/>
        </w:rPr>
        <w:t>1</w:t>
      </w:r>
      <w:r w:rsidR="004663FD">
        <w:rPr>
          <w:rFonts w:ascii="GHEA Grapalat" w:hAnsi="GHEA Grapalat"/>
          <w:i w:val="0"/>
          <w:sz w:val="24"/>
          <w:szCs w:val="24"/>
          <w:lang w:val="hy-AM"/>
        </w:rPr>
        <w:t>1</w:t>
      </w:r>
      <w:r w:rsidR="004663FD" w:rsidRPr="000B3004">
        <w:rPr>
          <w:rFonts w:ascii="GHEA Grapalat" w:hAnsi="GHEA Grapalat"/>
          <w:i w:val="0"/>
          <w:sz w:val="24"/>
          <w:szCs w:val="24"/>
        </w:rPr>
        <w:t xml:space="preserve">:00 </w:t>
      </w:r>
      <w:r w:rsidR="004663FD" w:rsidRPr="00D85563">
        <w:rPr>
          <w:rFonts w:ascii="GHEA Grapalat" w:hAnsi="GHEA Grapalat"/>
          <w:i w:val="0"/>
          <w:sz w:val="24"/>
          <w:szCs w:val="24"/>
        </w:rPr>
        <w:t xml:space="preserve">часов </w:t>
      </w:r>
      <w:r w:rsidR="004663FD" w:rsidRPr="000B3004">
        <w:rPr>
          <w:rFonts w:ascii="GHEA Grapalat" w:hAnsi="GHEA Grapalat"/>
          <w:i w:val="0"/>
          <w:sz w:val="24"/>
          <w:szCs w:val="24"/>
        </w:rPr>
        <w:t xml:space="preserve"> </w:t>
      </w:r>
      <w:r w:rsidR="004663FD">
        <w:rPr>
          <w:rFonts w:ascii="GHEA Grapalat" w:hAnsi="GHEA Grapalat"/>
          <w:i w:val="0"/>
          <w:sz w:val="24"/>
          <w:szCs w:val="24"/>
          <w:lang w:val="hy-AM"/>
        </w:rPr>
        <w:t>5</w:t>
      </w:r>
      <w:r w:rsidR="004663FD" w:rsidRPr="00D85563">
        <w:rPr>
          <w:rFonts w:ascii="GHEA Grapalat" w:hAnsi="GHEA Grapalat"/>
          <w:i w:val="0"/>
          <w:sz w:val="24"/>
          <w:szCs w:val="24"/>
        </w:rPr>
        <w:t xml:space="preserve">-го </w:t>
      </w:r>
      <w:r w:rsidR="004663FD" w:rsidRPr="000B3004">
        <w:rPr>
          <w:rFonts w:ascii="GHEA Grapalat" w:hAnsi="GHEA Grapalat"/>
          <w:i w:val="0"/>
          <w:sz w:val="24"/>
          <w:szCs w:val="24"/>
        </w:rPr>
        <w:t xml:space="preserve"> </w:t>
      </w:r>
      <w:r w:rsidR="004663FD" w:rsidRPr="00D85563">
        <w:rPr>
          <w:rFonts w:ascii="GHEA Grapalat" w:hAnsi="GHEA Grapalat"/>
          <w:i w:val="0"/>
          <w:sz w:val="24"/>
          <w:szCs w:val="24"/>
        </w:rPr>
        <w:t>ма</w:t>
      </w:r>
      <w:r w:rsidR="004663FD" w:rsidRPr="00130CD2">
        <w:rPr>
          <w:rFonts w:ascii="GHEA Grapalat" w:hAnsi="GHEA Grapalat"/>
          <w:i w:val="0"/>
          <w:sz w:val="24"/>
          <w:szCs w:val="24"/>
        </w:rPr>
        <w:t>р</w:t>
      </w:r>
      <w:r w:rsidR="004663FD" w:rsidRPr="00C160FC">
        <w:rPr>
          <w:rFonts w:ascii="GHEA Grapalat" w:hAnsi="GHEA Grapalat"/>
          <w:i w:val="0"/>
          <w:sz w:val="24"/>
          <w:szCs w:val="24"/>
        </w:rPr>
        <w:t>та</w:t>
      </w:r>
      <w:r w:rsidR="004663FD">
        <w:rPr>
          <w:rFonts w:ascii="GHEA Grapalat" w:hAnsi="GHEA Grapalat"/>
          <w:i w:val="0"/>
          <w:sz w:val="24"/>
          <w:szCs w:val="24"/>
          <w:lang w:val="hy-AM"/>
        </w:rPr>
        <w:t xml:space="preserve"> 2026</w:t>
      </w:r>
      <w:r w:rsidR="004663FD">
        <w:rPr>
          <w:rFonts w:ascii="GHEA Grapalat" w:hAnsi="GHEA Grapalat"/>
          <w:i w:val="0"/>
          <w:sz w:val="24"/>
          <w:szCs w:val="24"/>
        </w:rPr>
        <w:t>г</w:t>
      </w:r>
      <w:r w:rsidR="004663FD" w:rsidRPr="00D85563">
        <w:rPr>
          <w:rFonts w:ascii="GHEA Grapalat" w:hAnsi="GHEA Grapalat"/>
          <w:i w:val="0"/>
          <w:sz w:val="24"/>
          <w:szCs w:val="24"/>
        </w:rPr>
        <w:t>.</w:t>
      </w:r>
    </w:p>
    <w:p w14:paraId="703BEB8D" w14:textId="7EC105A3" w:rsidR="00F95DBF" w:rsidRPr="001B32D9" w:rsidRDefault="00F95DBF" w:rsidP="004663FD">
      <w:pPr>
        <w:pStyle w:val="a3"/>
        <w:widowControl w:val="0"/>
        <w:spacing w:after="160"/>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8BACF41" w14:textId="77777777" w:rsidR="004663FD" w:rsidRPr="005965FC" w:rsidRDefault="004663FD" w:rsidP="004663F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63650A">
        <w:rPr>
          <w:rFonts w:ascii="GHEA Grapalat" w:hAnsi="GHEA Grapalat"/>
          <w:i w:val="0"/>
          <w:sz w:val="24"/>
          <w:szCs w:val="24"/>
        </w:rPr>
        <w:t xml:space="preserve">Т. </w:t>
      </w:r>
      <w:proofErr w:type="spellStart"/>
      <w:r w:rsidRPr="0063650A">
        <w:rPr>
          <w:rFonts w:ascii="GHEA Grapalat" w:hAnsi="GHEA Grapalat"/>
          <w:i w:val="0"/>
          <w:sz w:val="24"/>
          <w:szCs w:val="24"/>
        </w:rPr>
        <w:t>Кюрегяну</w:t>
      </w:r>
      <w:proofErr w:type="spellEnd"/>
    </w:p>
    <w:p w14:paraId="61ADEE0B" w14:textId="11C73F7C" w:rsidR="004663FD" w:rsidRPr="00B5254B" w:rsidRDefault="004663FD" w:rsidP="004663FD">
      <w:pPr>
        <w:pStyle w:val="a3"/>
        <w:spacing w:line="240" w:lineRule="auto"/>
        <w:ind w:left="981" w:firstLine="435"/>
        <w:rPr>
          <w:rFonts w:ascii="GHEA Grapalat" w:hAnsi="GHEA Grapalat"/>
          <w:i w:val="0"/>
          <w:u w:val="single"/>
          <w:lang w:val="hy-AM"/>
        </w:rPr>
      </w:pPr>
      <w:r>
        <w:rPr>
          <w:rFonts w:ascii="GHEA Grapalat" w:hAnsi="GHEA Grapalat"/>
          <w:i w:val="0"/>
          <w:sz w:val="24"/>
          <w:szCs w:val="24"/>
          <w:lang w:val="hy-AM"/>
        </w:rPr>
        <w:t xml:space="preserve">    </w:t>
      </w:r>
      <w:r w:rsidRPr="009044F1">
        <w:rPr>
          <w:rFonts w:ascii="GHEA Grapalat" w:hAnsi="GHEA Grapalat"/>
          <w:i w:val="0"/>
          <w:sz w:val="24"/>
          <w:szCs w:val="24"/>
        </w:rPr>
        <w:t>Телефон</w:t>
      </w:r>
      <w:r>
        <w:rPr>
          <w:rFonts w:ascii="GHEA Grapalat" w:hAnsi="GHEA Grapalat"/>
          <w:i w:val="0"/>
          <w:sz w:val="24"/>
          <w:szCs w:val="24"/>
          <w:lang w:val="hy-AM"/>
        </w:rPr>
        <w:t xml:space="preserve"> </w:t>
      </w:r>
      <w:r>
        <w:rPr>
          <w:rFonts w:ascii="GHEA Grapalat" w:hAnsi="GHEA Grapalat"/>
          <w:i w:val="0"/>
          <w:u w:val="single"/>
          <w:lang w:val="af-ZA"/>
        </w:rPr>
        <w:t>(</w:t>
      </w:r>
      <w:r>
        <w:rPr>
          <w:rFonts w:ascii="GHEA Grapalat" w:hAnsi="GHEA Grapalat"/>
          <w:i w:val="0"/>
          <w:u w:val="single"/>
          <w:lang w:val="hy-AM"/>
        </w:rPr>
        <w:t>+374</w:t>
      </w:r>
      <w:r>
        <w:rPr>
          <w:rFonts w:ascii="GHEA Grapalat" w:hAnsi="GHEA Grapalat"/>
          <w:i w:val="0"/>
          <w:u w:val="single"/>
          <w:lang w:val="af-ZA"/>
        </w:rPr>
        <w:t>)</w:t>
      </w:r>
      <w:r>
        <w:rPr>
          <w:rFonts w:ascii="GHEA Grapalat" w:hAnsi="GHEA Grapalat"/>
          <w:i w:val="0"/>
          <w:u w:val="single"/>
          <w:lang w:val="hy-AM"/>
        </w:rPr>
        <w:t>98882668</w:t>
      </w:r>
    </w:p>
    <w:p w14:paraId="6891F861" w14:textId="77777777" w:rsidR="004663FD" w:rsidRDefault="004663FD" w:rsidP="004663FD">
      <w:pPr>
        <w:pStyle w:val="a3"/>
        <w:spacing w:line="240" w:lineRule="auto"/>
        <w:ind w:left="981"/>
        <w:rPr>
          <w:rFonts w:ascii="GHEA Grapalat" w:hAnsi="GHEA Grapalat"/>
          <w:i w:val="0"/>
          <w:lang w:val="af-ZA"/>
        </w:rPr>
      </w:pPr>
      <w:r w:rsidRPr="009044F1">
        <w:rPr>
          <w:rFonts w:ascii="GHEA Grapalat" w:hAnsi="GHEA Grapalat"/>
          <w:i w:val="0"/>
          <w:sz w:val="24"/>
          <w:szCs w:val="24"/>
        </w:rPr>
        <w:t xml:space="preserve">Электронная почта </w:t>
      </w:r>
      <w:hyperlink r:id="rId8" w:history="1">
        <w:r w:rsidRPr="0018163C">
          <w:rPr>
            <w:rStyle w:val="a9"/>
            <w:rFonts w:ascii="GHEA Grapalat" w:hAnsi="GHEA Grapalat"/>
            <w:i w:val="0"/>
            <w:lang w:val="af-ZA"/>
          </w:rPr>
          <w:t>kotaykwua-shahagorcum@mail.ru</w:t>
        </w:r>
      </w:hyperlink>
    </w:p>
    <w:p w14:paraId="2DC7DA5E" w14:textId="057C6F52" w:rsidR="00915A97" w:rsidRPr="00D5443D" w:rsidRDefault="004663FD" w:rsidP="004663FD">
      <w:pPr>
        <w:pStyle w:val="a3"/>
        <w:widowControl w:val="0"/>
        <w:spacing w:after="160" w:line="240" w:lineRule="auto"/>
        <w:rPr>
          <w:rFonts w:ascii="GHEA Grapalat" w:hAnsi="GHEA Grapalat"/>
          <w:i w:val="0"/>
          <w:sz w:val="16"/>
          <w:szCs w:val="16"/>
        </w:rPr>
      </w:pPr>
      <w:r>
        <w:rPr>
          <w:rFonts w:ascii="GHEA Grapalat" w:hAnsi="GHEA Grapalat"/>
          <w:i w:val="0"/>
          <w:sz w:val="24"/>
          <w:szCs w:val="24"/>
          <w:lang w:val="hy-AM"/>
        </w:rPr>
        <w:t xml:space="preserve">              </w:t>
      </w:r>
      <w:r w:rsidRPr="009044F1">
        <w:rPr>
          <w:rFonts w:ascii="GHEA Grapalat" w:hAnsi="GHEA Grapalat"/>
          <w:i w:val="0"/>
          <w:sz w:val="24"/>
          <w:szCs w:val="24"/>
        </w:rPr>
        <w:t xml:space="preserve">Заказчик </w:t>
      </w:r>
      <w:r>
        <w:rPr>
          <w:rFonts w:ascii="GHEA Grapalat" w:hAnsi="GHEA Grapalat"/>
          <w:i w:val="0"/>
          <w:sz w:val="24"/>
          <w:szCs w:val="24"/>
        </w:rPr>
        <w:t>«</w:t>
      </w:r>
      <w:proofErr w:type="spellStart"/>
      <w:r w:rsidRPr="000B21CA">
        <w:rPr>
          <w:rFonts w:ascii="GHEA Grapalat" w:hAnsi="GHEA Grapalat"/>
          <w:i w:val="0"/>
          <w:sz w:val="24"/>
          <w:szCs w:val="24"/>
        </w:rPr>
        <w:t>Котайк</w:t>
      </w:r>
      <w:proofErr w:type="spellEnd"/>
      <w:r>
        <w:rPr>
          <w:rFonts w:ascii="GHEA Grapalat" w:hAnsi="GHEA Grapalat"/>
          <w:i w:val="0"/>
          <w:sz w:val="24"/>
          <w:szCs w:val="24"/>
        </w:rPr>
        <w:t>»</w:t>
      </w:r>
      <w:r w:rsidRPr="000B21CA">
        <w:rPr>
          <w:rFonts w:ascii="GHEA Grapalat" w:hAnsi="GHEA Grapalat"/>
          <w:i w:val="0"/>
          <w:sz w:val="24"/>
          <w:szCs w:val="24"/>
        </w:rPr>
        <w:t xml:space="preserve">  </w:t>
      </w:r>
      <w:proofErr w:type="spellStart"/>
      <w:r w:rsidRPr="000B21CA">
        <w:rPr>
          <w:rFonts w:ascii="GHEA Grapalat" w:hAnsi="GHEA Grapalat"/>
          <w:i w:val="0"/>
          <w:sz w:val="24"/>
          <w:szCs w:val="24"/>
        </w:rPr>
        <w:t>Обшество</w:t>
      </w:r>
      <w:proofErr w:type="spellEnd"/>
      <w:r w:rsidRPr="000B21CA">
        <w:rPr>
          <w:rFonts w:ascii="GHEA Grapalat" w:hAnsi="GHEA Grapalat"/>
          <w:i w:val="0"/>
          <w:sz w:val="24"/>
          <w:szCs w:val="24"/>
        </w:rPr>
        <w:t xml:space="preserve"> Водопользователей</w:t>
      </w:r>
      <w:r>
        <w:rPr>
          <w:rFonts w:ascii="GHEA Grapalat" w:hAnsi="GHEA Grapalat" w:cs="Sylfaen"/>
          <w:b/>
        </w:rPr>
        <w:t xml:space="preserve"> </w:t>
      </w:r>
      <w:r w:rsidR="00915A97">
        <w:rPr>
          <w:rFonts w:ascii="GHEA Grapalat" w:hAnsi="GHEA Grapalat" w:cs="Sylfaen"/>
          <w:b/>
        </w:rPr>
        <w:br w:type="page"/>
      </w:r>
    </w:p>
    <w:p w14:paraId="28430810" w14:textId="77777777" w:rsidR="004663FD" w:rsidRPr="00050221" w:rsidRDefault="004663FD" w:rsidP="004663FD">
      <w:pPr>
        <w:pStyle w:val="a3"/>
        <w:spacing w:line="240" w:lineRule="auto"/>
        <w:ind w:left="1416" w:firstLine="708"/>
        <w:jc w:val="left"/>
        <w:rPr>
          <w:rFonts w:ascii="GHEA Grapalat" w:hAnsi="GHEA Grapalat"/>
          <w:i w:val="0"/>
          <w:lang w:val="af-ZA"/>
        </w:rPr>
      </w:pPr>
      <w:r>
        <w:rPr>
          <w:rFonts w:ascii="GHEA Grapalat" w:hAnsi="GHEA Grapalat" w:cs="Sylfaen"/>
          <w:sz w:val="22"/>
          <w:szCs w:val="24"/>
          <w:lang w:val="af-ZA"/>
        </w:rPr>
        <w:lastRenderedPageBreak/>
        <w:t xml:space="preserve">                                          </w:t>
      </w:r>
      <w:r w:rsidRPr="00B13EB6">
        <w:rPr>
          <w:rFonts w:ascii="GHEA Grapalat" w:hAnsi="GHEA Grapalat"/>
          <w:i w:val="0"/>
          <w:lang w:val="af-ZA"/>
        </w:rPr>
        <w:t>STATEMENT:</w:t>
      </w:r>
    </w:p>
    <w:p w14:paraId="2E990B1B" w14:textId="77777777" w:rsidR="004663FD" w:rsidRPr="00B13EB6" w:rsidRDefault="004663FD" w:rsidP="004663FD">
      <w:pPr>
        <w:pStyle w:val="a3"/>
        <w:spacing w:line="240" w:lineRule="auto"/>
        <w:ind w:firstLine="708"/>
        <w:jc w:val="center"/>
        <w:rPr>
          <w:rFonts w:ascii="GHEA Grapalat" w:hAnsi="GHEA Grapalat"/>
          <w:i w:val="0"/>
          <w:lang w:val="af-ZA"/>
        </w:rPr>
      </w:pPr>
      <w:r w:rsidRPr="00B13EB6">
        <w:rPr>
          <w:rFonts w:ascii="GHEA Grapalat" w:hAnsi="GHEA Grapalat"/>
          <w:i w:val="0"/>
          <w:lang w:val="af-ZA"/>
        </w:rPr>
        <w:t>ABOUT RATING REQUEST</w:t>
      </w:r>
    </w:p>
    <w:p w14:paraId="404BD49D" w14:textId="504DF28C" w:rsidR="004663FD" w:rsidRPr="00B13EB6" w:rsidRDefault="004663FD" w:rsidP="004663FD">
      <w:pPr>
        <w:pStyle w:val="a3"/>
        <w:spacing w:line="240" w:lineRule="auto"/>
        <w:ind w:firstLine="708"/>
        <w:rPr>
          <w:rFonts w:ascii="GHEA Grapalat" w:hAnsi="GHEA Grapalat"/>
          <w:i w:val="0"/>
          <w:lang w:val="af-ZA"/>
        </w:rPr>
      </w:pPr>
      <w:r w:rsidRPr="00B13EB6">
        <w:rPr>
          <w:rFonts w:ascii="GHEA Grapalat" w:hAnsi="GHEA Grapalat"/>
          <w:i w:val="0"/>
          <w:lang w:val="af-ZA"/>
        </w:rPr>
        <w:t xml:space="preserve">This text of the statement is approved by the evaluation committee </w:t>
      </w:r>
      <w:r>
        <w:rPr>
          <w:rFonts w:ascii="GHEA Grapalat" w:hAnsi="GHEA Grapalat"/>
          <w:i w:val="0"/>
          <w:lang w:val="hy-AM"/>
        </w:rPr>
        <w:t>25.02.2026</w:t>
      </w:r>
      <w:r w:rsidRPr="00B13EB6">
        <w:rPr>
          <w:rFonts w:ascii="GHEA Grapalat" w:hAnsi="GHEA Grapalat"/>
          <w:i w:val="0"/>
          <w:lang w:val="af-ZA"/>
        </w:rPr>
        <w:t xml:space="preserve"> by decision N1</w:t>
      </w:r>
    </w:p>
    <w:p w14:paraId="382861A7" w14:textId="25111052" w:rsidR="004663FD" w:rsidRPr="00B13EB6" w:rsidRDefault="004663FD" w:rsidP="004663FD">
      <w:pPr>
        <w:pStyle w:val="a3"/>
        <w:spacing w:line="240" w:lineRule="auto"/>
        <w:ind w:firstLine="708"/>
        <w:jc w:val="center"/>
        <w:rPr>
          <w:rFonts w:ascii="GHEA Grapalat" w:hAnsi="GHEA Grapalat"/>
          <w:i w:val="0"/>
          <w:lang w:val="af-ZA"/>
        </w:rPr>
      </w:pPr>
      <w:r w:rsidRPr="00B13EB6">
        <w:rPr>
          <w:rFonts w:ascii="GHEA Grapalat" w:hAnsi="GHEA Grapalat"/>
          <w:i w:val="0"/>
          <w:lang w:val="af-ZA"/>
        </w:rPr>
        <w:t xml:space="preserve">Procedure Code: </w:t>
      </w:r>
      <w:r>
        <w:rPr>
          <w:rFonts w:ascii="GHEA Grapalat" w:hAnsi="GHEA Grapalat"/>
          <w:i w:val="0"/>
          <w:lang w:val="af-ZA"/>
        </w:rPr>
        <w:t>«ԿՈ ՋՕԸ-ԳՀԾՁԲ-26/01»</w:t>
      </w:r>
    </w:p>
    <w:p w14:paraId="00371C9D" w14:textId="77777777" w:rsidR="004663FD" w:rsidRDefault="004663FD" w:rsidP="004663FD">
      <w:pPr>
        <w:pStyle w:val="a3"/>
        <w:spacing w:line="240" w:lineRule="auto"/>
        <w:ind w:firstLine="708"/>
        <w:rPr>
          <w:rFonts w:ascii="GHEA Grapalat" w:hAnsi="GHEA Grapalat"/>
          <w:i w:val="0"/>
          <w:lang w:val="af-ZA"/>
        </w:rPr>
      </w:pPr>
      <w:r w:rsidRPr="00B13EB6">
        <w:rPr>
          <w:rFonts w:ascii="GHEA Grapalat" w:hAnsi="GHEA Grapalat"/>
          <w:i w:val="0"/>
          <w:lang w:val="af-ZA"/>
        </w:rPr>
        <w:tab/>
      </w:r>
    </w:p>
    <w:p w14:paraId="5D515773" w14:textId="77777777"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Client: «Kotayk» WUA which is located in RA. Kortayk marz, c. Balahovit M. Tumasyan 14 announces a quotation request procedure, which is carried out in one stage.</w:t>
      </w:r>
    </w:p>
    <w:p w14:paraId="1494BB43" w14:textId="77777777"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ab/>
        <w:t>As a result of this procedure, the selected participant will be offered to sign a contract for the provision of manual cleaning of irrigation systems (hereinafter referred to as the contract) in the prescribed manner.</w:t>
      </w:r>
    </w:p>
    <w:p w14:paraId="28E0AB18" w14:textId="77777777"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ab/>
        <w:t>According to Article 7 of the RA Law «On Procurement», any person, regardless of whether he is a foreign individual, organization or stateless person, has an equal right to participate in this procedure.</w:t>
      </w:r>
    </w:p>
    <w:p w14:paraId="4E108292" w14:textId="77777777"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ab/>
        <w:t>The conditions presented to the persons who do not have the right to participate in this procedure, as well as to the participants, are defined in the invitation to this procedure.</w:t>
      </w:r>
    </w:p>
    <w:p w14:paraId="6A6E067C" w14:textId="77777777"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ab/>
        <w:t>The selected participant is determined from the number of participants who have submitted sufficiently evaluated bids on non-price terms, on the principle of giving preference to the participant who submitted the lowest price offer.</w:t>
      </w:r>
    </w:p>
    <w:p w14:paraId="19FBAF05" w14:textId="77777777"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ab/>
        <w:t>In the event of a request to issue an invitation in electronic form, the customer shall provide free of charge the issuance of the invitation in electronic form during the working day following the day of receiving the application.</w:t>
      </w:r>
    </w:p>
    <w:p w14:paraId="677622D6" w14:textId="4C5BB676"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ab/>
        <w:t>Tender applications must be submitted to RA. Kotayk marz, c. Balahovit M. at Tumasyan 14, in documentary form until 1</w:t>
      </w:r>
      <w:r>
        <w:rPr>
          <w:rFonts w:ascii="GHEA Grapalat" w:hAnsi="GHEA Grapalat"/>
          <w:i w:val="0"/>
          <w:lang w:val="hy-AM"/>
        </w:rPr>
        <w:t>1</w:t>
      </w:r>
      <w:r w:rsidRPr="00B13EB6">
        <w:rPr>
          <w:rFonts w:ascii="GHEA Grapalat" w:hAnsi="GHEA Grapalat"/>
          <w:i w:val="0"/>
          <w:lang w:val="af-ZA"/>
        </w:rPr>
        <w:t xml:space="preserve">:00 on the </w:t>
      </w:r>
      <w:r>
        <w:rPr>
          <w:rFonts w:ascii="GHEA Grapalat" w:hAnsi="GHEA Grapalat"/>
          <w:i w:val="0"/>
          <w:lang w:val="hy-AM"/>
        </w:rPr>
        <w:t>8</w:t>
      </w:r>
      <w:r w:rsidRPr="00B13EB6">
        <w:rPr>
          <w:rFonts w:ascii="GHEA Grapalat" w:hAnsi="GHEA Grapalat"/>
          <w:i w:val="0"/>
          <w:lang w:val="af-ZA"/>
        </w:rPr>
        <w:t>th day from the date of publication of this announcement. In addition to Armenian, applications can also be submitted in English or Russian.</w:t>
      </w:r>
    </w:p>
    <w:p w14:paraId="3A236BA5" w14:textId="48EC12E8"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ab/>
        <w:t xml:space="preserve">Applications will be opened in RA. Kotayk marz, M. at 14 Tumasyan St., on March </w:t>
      </w:r>
      <w:r>
        <w:rPr>
          <w:rFonts w:ascii="GHEA Grapalat" w:hAnsi="GHEA Grapalat"/>
          <w:i w:val="0"/>
          <w:lang w:val="hy-AM"/>
        </w:rPr>
        <w:t>05</w:t>
      </w:r>
      <w:r w:rsidRPr="00B82F29">
        <w:rPr>
          <w:rFonts w:ascii="GHEA Grapalat" w:hAnsi="GHEA Grapalat"/>
          <w:i w:val="0"/>
          <w:lang w:val="en-US"/>
        </w:rPr>
        <w:t>.</w:t>
      </w:r>
      <w:r>
        <w:rPr>
          <w:rFonts w:ascii="GHEA Grapalat" w:hAnsi="GHEA Grapalat"/>
          <w:i w:val="0"/>
          <w:lang w:val="af-ZA"/>
        </w:rPr>
        <w:t xml:space="preserve"> 2026</w:t>
      </w:r>
      <w:r w:rsidRPr="00B13EB6">
        <w:rPr>
          <w:rFonts w:ascii="GHEA Grapalat" w:hAnsi="GHEA Grapalat"/>
          <w:i w:val="0"/>
          <w:lang w:val="af-ZA"/>
        </w:rPr>
        <w:t xml:space="preserve"> at </w:t>
      </w:r>
      <w:r>
        <w:rPr>
          <w:rFonts w:ascii="GHEA Grapalat" w:hAnsi="GHEA Grapalat"/>
          <w:i w:val="0"/>
          <w:lang w:val="hy-AM"/>
        </w:rPr>
        <w:t>11</w:t>
      </w:r>
      <w:r w:rsidRPr="00B13EB6">
        <w:rPr>
          <w:rFonts w:ascii="GHEA Grapalat" w:hAnsi="GHEA Grapalat"/>
          <w:i w:val="0"/>
          <w:lang w:val="af-ZA"/>
        </w:rPr>
        <w:t xml:space="preserve">:00 </w:t>
      </w:r>
    </w:p>
    <w:p w14:paraId="7BE5751A" w14:textId="77777777"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ab/>
        <w:t>The appeal regarding this procedure is carried out in accordance with the procedure established by the RA Law «On Purchases» and the RA Civil Procedure Code.</w:t>
      </w:r>
    </w:p>
    <w:p w14:paraId="2CCA5052" w14:textId="77777777" w:rsidR="004663FD" w:rsidRPr="00B13EB6" w:rsidRDefault="004663FD" w:rsidP="004663FD">
      <w:pPr>
        <w:pStyle w:val="a3"/>
        <w:ind w:firstLine="0"/>
        <w:rPr>
          <w:rFonts w:ascii="GHEA Grapalat" w:hAnsi="GHEA Grapalat"/>
          <w:i w:val="0"/>
          <w:lang w:val="af-ZA"/>
        </w:rPr>
      </w:pPr>
      <w:r w:rsidRPr="00B13EB6">
        <w:rPr>
          <w:rFonts w:ascii="GHEA Grapalat" w:hAnsi="GHEA Grapalat"/>
          <w:i w:val="0"/>
          <w:lang w:val="af-ZA"/>
        </w:rPr>
        <w:t>To get additional information related to this announcement, you can contact the secretary of the evaluation committee, T. Kyureghyan</w:t>
      </w:r>
    </w:p>
    <w:p w14:paraId="68782697" w14:textId="77777777" w:rsidR="004663FD" w:rsidRPr="00B13EB6" w:rsidRDefault="004663FD" w:rsidP="004663FD">
      <w:pPr>
        <w:pStyle w:val="a3"/>
        <w:ind w:firstLine="708"/>
        <w:rPr>
          <w:rFonts w:ascii="GHEA Grapalat" w:hAnsi="GHEA Grapalat"/>
          <w:i w:val="0"/>
          <w:lang w:val="af-ZA"/>
        </w:rPr>
      </w:pPr>
      <w:r w:rsidRPr="00B13EB6">
        <w:rPr>
          <w:rFonts w:ascii="GHEA Grapalat" w:hAnsi="GHEA Grapalat"/>
          <w:i w:val="0"/>
          <w:lang w:val="af-ZA"/>
        </w:rPr>
        <w:t>Phone +374 98 88 26 68</w:t>
      </w:r>
    </w:p>
    <w:p w14:paraId="646D4FA9" w14:textId="1E7E6C7A" w:rsidR="004663FD" w:rsidRPr="00B13EB6" w:rsidRDefault="004663FD" w:rsidP="004663FD">
      <w:pPr>
        <w:pStyle w:val="a3"/>
        <w:ind w:firstLine="708"/>
        <w:rPr>
          <w:rFonts w:ascii="GHEA Grapalat" w:hAnsi="GHEA Grapalat"/>
          <w:i w:val="0"/>
          <w:lang w:val="af-ZA"/>
        </w:rPr>
      </w:pPr>
      <w:r w:rsidRPr="00B13EB6">
        <w:rPr>
          <w:rFonts w:ascii="GHEA Grapalat" w:hAnsi="GHEA Grapalat"/>
          <w:i w:val="0"/>
          <w:lang w:val="af-ZA"/>
        </w:rPr>
        <w:t xml:space="preserve">Email </w:t>
      </w:r>
      <w:hyperlink r:id="rId9" w:history="1">
        <w:r w:rsidRPr="004663FD">
          <w:rPr>
            <w:rStyle w:val="a9"/>
            <w:rFonts w:ascii="GHEA Grapalat" w:hAnsi="GHEA Grapalat"/>
            <w:i w:val="0"/>
            <w:lang w:val="af-ZA"/>
          </w:rPr>
          <w:t>kotaykwua-shahagorcum@mail.ru</w:t>
        </w:r>
      </w:hyperlink>
      <w:r w:rsidRPr="00B13EB6">
        <w:rPr>
          <w:rFonts w:ascii="GHEA Grapalat" w:hAnsi="GHEA Grapalat"/>
          <w:i w:val="0"/>
          <w:lang w:val="af-ZA"/>
        </w:rPr>
        <w:t>:</w:t>
      </w:r>
    </w:p>
    <w:p w14:paraId="5095FA4F" w14:textId="77777777" w:rsidR="004663FD" w:rsidRPr="00B13EB6" w:rsidRDefault="004663FD" w:rsidP="004663FD">
      <w:pPr>
        <w:pStyle w:val="a3"/>
        <w:ind w:firstLine="708"/>
        <w:rPr>
          <w:rFonts w:ascii="GHEA Grapalat" w:hAnsi="GHEA Grapalat"/>
          <w:i w:val="0"/>
          <w:lang w:val="af-ZA"/>
        </w:rPr>
      </w:pPr>
      <w:r w:rsidRPr="00B13EB6">
        <w:rPr>
          <w:rFonts w:ascii="GHEA Grapalat" w:hAnsi="GHEA Grapalat"/>
          <w:i w:val="0"/>
          <w:lang w:val="af-ZA"/>
        </w:rPr>
        <w:t>Client: «Kotayk» water users association</w:t>
      </w:r>
    </w:p>
    <w:p w14:paraId="350ABA59" w14:textId="77777777" w:rsidR="004663FD" w:rsidRDefault="004663FD" w:rsidP="00D12E3B">
      <w:pPr>
        <w:pStyle w:val="aa"/>
        <w:widowControl w:val="0"/>
        <w:spacing w:after="160"/>
        <w:ind w:firstLine="567"/>
        <w:jc w:val="right"/>
        <w:rPr>
          <w:rFonts w:ascii="GHEA Grapalat" w:hAnsi="GHEA Grapalat"/>
          <w:i/>
          <w:lang w:val="hy-AM"/>
        </w:rPr>
      </w:pPr>
    </w:p>
    <w:p w14:paraId="294A73A3" w14:textId="77777777" w:rsidR="004663FD" w:rsidRDefault="004663FD" w:rsidP="00D12E3B">
      <w:pPr>
        <w:pStyle w:val="aa"/>
        <w:widowControl w:val="0"/>
        <w:spacing w:after="160"/>
        <w:ind w:firstLine="567"/>
        <w:jc w:val="right"/>
        <w:rPr>
          <w:rFonts w:ascii="GHEA Grapalat" w:hAnsi="GHEA Grapalat"/>
          <w:i/>
          <w:lang w:val="hy-AM"/>
        </w:rPr>
      </w:pPr>
    </w:p>
    <w:p w14:paraId="704545A1" w14:textId="77777777" w:rsidR="004663FD" w:rsidRDefault="004663FD" w:rsidP="00D12E3B">
      <w:pPr>
        <w:pStyle w:val="aa"/>
        <w:widowControl w:val="0"/>
        <w:spacing w:after="160"/>
        <w:ind w:firstLine="567"/>
        <w:jc w:val="right"/>
        <w:rPr>
          <w:rFonts w:ascii="GHEA Grapalat" w:hAnsi="GHEA Grapalat"/>
          <w:i/>
          <w:lang w:val="hy-AM"/>
        </w:rPr>
      </w:pPr>
    </w:p>
    <w:p w14:paraId="67111D31" w14:textId="779BA65F" w:rsidR="00D12E3B" w:rsidRPr="00A34C49" w:rsidRDefault="00D12E3B" w:rsidP="00D12E3B">
      <w:pPr>
        <w:pStyle w:val="aa"/>
        <w:widowControl w:val="0"/>
        <w:spacing w:after="160"/>
        <w:ind w:firstLine="567"/>
        <w:jc w:val="right"/>
        <w:rPr>
          <w:rFonts w:ascii="GHEA Grapalat" w:hAnsi="GHEA Grapalat" w:cs="Sylfaen"/>
          <w:i/>
          <w:lang w:val="en-US"/>
        </w:rPr>
      </w:pPr>
      <w:r w:rsidRPr="009044F1">
        <w:rPr>
          <w:rFonts w:ascii="GHEA Grapalat" w:hAnsi="GHEA Grapalat"/>
          <w:i/>
        </w:rPr>
        <w:lastRenderedPageBreak/>
        <w:t>Утверждено</w:t>
      </w:r>
    </w:p>
    <w:p w14:paraId="23888C85" w14:textId="4D968223" w:rsidR="00096865" w:rsidRPr="009044F1" w:rsidRDefault="00D12E3B" w:rsidP="004663FD">
      <w:pPr>
        <w:pStyle w:val="aa"/>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4663FD">
        <w:rPr>
          <w:rFonts w:ascii="GHEA Grapalat" w:hAnsi="GHEA Grapalat"/>
        </w:rPr>
        <w:t xml:space="preserve">запрос котировок </w:t>
      </w:r>
      <w:r w:rsidRPr="001B32D9">
        <w:rPr>
          <w:rFonts w:ascii="GHEA Grapalat" w:hAnsi="GHEA Grapalat" w:cs="Sylfaen"/>
          <w:i/>
        </w:rPr>
        <w:br/>
      </w:r>
      <w:r w:rsidR="004663FD" w:rsidRPr="009044F1">
        <w:rPr>
          <w:rFonts w:ascii="GHEA Grapalat" w:hAnsi="GHEA Grapalat"/>
          <w:i/>
        </w:rPr>
        <w:t xml:space="preserve">под кодом </w:t>
      </w:r>
      <w:r w:rsidR="004663FD">
        <w:rPr>
          <w:rFonts w:ascii="GHEA Grapalat" w:hAnsi="GHEA Grapalat"/>
          <w:i/>
        </w:rPr>
        <w:t>«ԿՈ ՋՕԸ-ԳՀԾՁԲ-2</w:t>
      </w:r>
      <w:r w:rsidR="004663FD">
        <w:rPr>
          <w:rFonts w:ascii="GHEA Grapalat" w:hAnsi="GHEA Grapalat"/>
          <w:i/>
          <w:lang w:val="hy-AM"/>
        </w:rPr>
        <w:t>6</w:t>
      </w:r>
      <w:r w:rsidR="004663FD">
        <w:rPr>
          <w:rFonts w:ascii="GHEA Grapalat" w:hAnsi="GHEA Grapalat"/>
          <w:i/>
        </w:rPr>
        <w:t>/01»</w:t>
      </w:r>
      <w:r w:rsidR="004663FD" w:rsidRPr="001B32D9">
        <w:rPr>
          <w:rFonts w:ascii="GHEA Grapalat" w:hAnsi="GHEA Grapalat" w:cs="Times Armenian"/>
          <w:i/>
        </w:rPr>
        <w:br/>
      </w:r>
      <w:r w:rsidR="004663FD">
        <w:rPr>
          <w:rFonts w:ascii="GHEA Grapalat" w:hAnsi="GHEA Grapalat"/>
          <w:i/>
        </w:rPr>
        <w:t xml:space="preserve">№ </w:t>
      </w:r>
      <w:r w:rsidR="004663FD" w:rsidRPr="002B55E6">
        <w:rPr>
          <w:rFonts w:ascii="GHEA Grapalat" w:hAnsi="GHEA Grapalat"/>
          <w:i/>
        </w:rPr>
        <w:t xml:space="preserve">1 </w:t>
      </w:r>
      <w:r w:rsidR="004663FD" w:rsidRPr="009044F1">
        <w:rPr>
          <w:rFonts w:ascii="GHEA Grapalat" w:hAnsi="GHEA Grapalat"/>
          <w:i/>
        </w:rPr>
        <w:t xml:space="preserve">от </w:t>
      </w:r>
      <w:r w:rsidR="004663FD">
        <w:rPr>
          <w:rFonts w:ascii="GHEA Grapalat" w:hAnsi="GHEA Grapalat"/>
          <w:i/>
        </w:rPr>
        <w:t>2</w:t>
      </w:r>
      <w:r w:rsidR="004663FD">
        <w:rPr>
          <w:rFonts w:ascii="GHEA Grapalat" w:hAnsi="GHEA Grapalat"/>
          <w:i/>
          <w:lang w:val="hy-AM"/>
        </w:rPr>
        <w:t>6</w:t>
      </w:r>
      <w:r w:rsidR="004663FD">
        <w:rPr>
          <w:rFonts w:ascii="GHEA Grapalat" w:hAnsi="GHEA Grapalat"/>
          <w:i/>
        </w:rPr>
        <w:t xml:space="preserve"> </w:t>
      </w:r>
      <w:proofErr w:type="spellStart"/>
      <w:r w:rsidR="004663FD">
        <w:rPr>
          <w:rFonts w:ascii="GHEA Grapalat" w:hAnsi="GHEA Grapalat"/>
          <w:i/>
        </w:rPr>
        <w:t>февралья</w:t>
      </w:r>
      <w:proofErr w:type="spellEnd"/>
      <w:r w:rsidR="004663FD">
        <w:rPr>
          <w:rFonts w:ascii="GHEA Grapalat" w:hAnsi="GHEA Grapalat"/>
          <w:i/>
        </w:rPr>
        <w:t xml:space="preserve"> </w:t>
      </w:r>
      <w:r w:rsidR="004663FD" w:rsidRPr="000B21CA">
        <w:rPr>
          <w:rFonts w:ascii="GHEA Grapalat" w:hAnsi="GHEA Grapalat"/>
          <w:i/>
        </w:rPr>
        <w:t>202</w:t>
      </w:r>
      <w:r w:rsidR="004663FD">
        <w:rPr>
          <w:rFonts w:ascii="GHEA Grapalat" w:hAnsi="GHEA Grapalat"/>
          <w:i/>
          <w:lang w:val="hy-AM"/>
        </w:rPr>
        <w:t>6</w:t>
      </w:r>
      <w:r w:rsidR="004663FD" w:rsidRPr="009044F1">
        <w:rPr>
          <w:rFonts w:ascii="GHEA Grapalat" w:hAnsi="GHEA Grapalat"/>
          <w:i/>
        </w:rPr>
        <w:t>г.</w:t>
      </w:r>
    </w:p>
    <w:p w14:paraId="48838090" w14:textId="77777777" w:rsidR="00096865" w:rsidRPr="003A1EBB" w:rsidRDefault="00096865" w:rsidP="00B46D58">
      <w:pPr>
        <w:pStyle w:val="aa"/>
        <w:widowControl w:val="0"/>
        <w:spacing w:after="160"/>
        <w:ind w:right="-7" w:firstLine="567"/>
        <w:jc w:val="center"/>
        <w:rPr>
          <w:rFonts w:ascii="GHEA Grapalat" w:hAnsi="GHEA Grapalat"/>
        </w:rPr>
      </w:pPr>
    </w:p>
    <w:p w14:paraId="77E801A1" w14:textId="77777777" w:rsidR="000763E5" w:rsidRPr="003A1EBB" w:rsidRDefault="000763E5" w:rsidP="00B46D58">
      <w:pPr>
        <w:pStyle w:val="aa"/>
        <w:widowControl w:val="0"/>
        <w:spacing w:after="160"/>
        <w:ind w:right="-7" w:firstLine="567"/>
        <w:jc w:val="center"/>
        <w:rPr>
          <w:rFonts w:ascii="GHEA Grapalat" w:hAnsi="GHEA Grapalat"/>
        </w:rPr>
      </w:pPr>
    </w:p>
    <w:p w14:paraId="1A937E38" w14:textId="77777777" w:rsidR="00D12E3B" w:rsidRDefault="00D12E3B" w:rsidP="00B46D58">
      <w:pPr>
        <w:pStyle w:val="aa"/>
        <w:widowControl w:val="0"/>
        <w:spacing w:after="160"/>
        <w:ind w:right="-7" w:firstLine="567"/>
        <w:jc w:val="center"/>
        <w:rPr>
          <w:rFonts w:ascii="GHEA Grapalat" w:hAnsi="GHEA Grapalat"/>
          <w:i/>
        </w:rPr>
      </w:pPr>
    </w:p>
    <w:p w14:paraId="275DE038" w14:textId="77777777" w:rsidR="00D12E3B" w:rsidRDefault="00D12E3B" w:rsidP="00B46D58">
      <w:pPr>
        <w:pStyle w:val="aa"/>
        <w:widowControl w:val="0"/>
        <w:spacing w:after="160"/>
        <w:ind w:right="-7" w:firstLine="567"/>
        <w:jc w:val="center"/>
        <w:rPr>
          <w:rFonts w:ascii="GHEA Grapalat" w:hAnsi="GHEA Grapalat"/>
          <w:i/>
        </w:rPr>
      </w:pPr>
    </w:p>
    <w:p w14:paraId="576F8ED2" w14:textId="77777777" w:rsidR="00D12E3B" w:rsidRDefault="00D12E3B" w:rsidP="00B46D58">
      <w:pPr>
        <w:pStyle w:val="aa"/>
        <w:widowControl w:val="0"/>
        <w:spacing w:after="160"/>
        <w:ind w:right="-7" w:firstLine="567"/>
        <w:jc w:val="center"/>
        <w:rPr>
          <w:rFonts w:ascii="GHEA Grapalat" w:hAnsi="GHEA Grapalat"/>
          <w:i/>
        </w:rPr>
      </w:pPr>
    </w:p>
    <w:p w14:paraId="6330AA02" w14:textId="77777777" w:rsidR="004663FD" w:rsidRPr="003A1EBB" w:rsidRDefault="004663FD" w:rsidP="004663FD">
      <w:pPr>
        <w:pStyle w:val="aa"/>
        <w:widowControl w:val="0"/>
        <w:spacing w:after="160"/>
        <w:ind w:right="-7" w:firstLine="567"/>
        <w:jc w:val="center"/>
        <w:rPr>
          <w:rFonts w:ascii="GHEA Grapalat" w:hAnsi="GHEA Grapalat"/>
        </w:rPr>
      </w:pPr>
      <w:r>
        <w:rPr>
          <w:rFonts w:ascii="GHEA Grapalat" w:hAnsi="GHEA Grapalat"/>
          <w:i/>
        </w:rPr>
        <w:t>«</w:t>
      </w:r>
      <w:r w:rsidRPr="000B21CA">
        <w:rPr>
          <w:rFonts w:ascii="GHEA Grapalat" w:hAnsi="GHEA Grapalat"/>
          <w:i/>
        </w:rPr>
        <w:t>КОТАЙК</w:t>
      </w:r>
      <w:r>
        <w:rPr>
          <w:rFonts w:ascii="GHEA Grapalat" w:hAnsi="GHEA Grapalat"/>
          <w:i/>
        </w:rPr>
        <w:t>»</w:t>
      </w:r>
      <w:r w:rsidRPr="000B21CA">
        <w:rPr>
          <w:rFonts w:ascii="GHEA Grapalat" w:hAnsi="GHEA Grapalat"/>
          <w:i/>
        </w:rPr>
        <w:t xml:space="preserve">  ОБШЕСТВО ВОДОПОЛЬЗОВАТЕЛЕЙ</w:t>
      </w:r>
    </w:p>
    <w:p w14:paraId="5CF701BD" w14:textId="77777777" w:rsidR="004663FD" w:rsidRPr="003A1EBB" w:rsidRDefault="004663FD" w:rsidP="004663FD">
      <w:pPr>
        <w:pStyle w:val="aa"/>
        <w:widowControl w:val="0"/>
        <w:spacing w:after="160"/>
        <w:ind w:right="-7" w:firstLine="567"/>
        <w:jc w:val="center"/>
        <w:rPr>
          <w:rFonts w:ascii="GHEA Grapalat" w:hAnsi="GHEA Grapalat"/>
        </w:rPr>
      </w:pPr>
    </w:p>
    <w:p w14:paraId="0B0AA8E6" w14:textId="77777777" w:rsidR="004663FD" w:rsidRPr="003A1EBB" w:rsidRDefault="004663FD" w:rsidP="004663FD">
      <w:pPr>
        <w:pStyle w:val="aa"/>
        <w:widowControl w:val="0"/>
        <w:spacing w:after="160"/>
        <w:ind w:right="-7" w:firstLine="567"/>
        <w:jc w:val="center"/>
        <w:rPr>
          <w:rFonts w:ascii="GHEA Grapalat" w:hAnsi="GHEA Grapalat"/>
        </w:rPr>
      </w:pPr>
    </w:p>
    <w:p w14:paraId="32FE2EFC" w14:textId="77777777" w:rsidR="004663FD" w:rsidRPr="00A07502" w:rsidRDefault="004663FD" w:rsidP="004663FD">
      <w:pPr>
        <w:pStyle w:val="aa"/>
        <w:widowControl w:val="0"/>
        <w:spacing w:after="160"/>
        <w:ind w:right="-7" w:firstLine="567"/>
        <w:jc w:val="center"/>
        <w:rPr>
          <w:rFonts w:ascii="GHEA Grapalat" w:hAnsi="GHEA Grapalat" w:cs="Sylfaen"/>
          <w:lang w:val="hy-AM"/>
        </w:rPr>
      </w:pPr>
      <w:r>
        <w:rPr>
          <w:rFonts w:ascii="GHEA Grapalat" w:hAnsi="GHEA Grapalat"/>
        </w:rPr>
        <w:t>ПРИГЛАШЕНИ</w:t>
      </w:r>
      <w:r w:rsidRPr="009044F1">
        <w:rPr>
          <w:rFonts w:ascii="GHEA Grapalat" w:hAnsi="GHEA Grapalat"/>
        </w:rPr>
        <w:t>Е</w:t>
      </w:r>
    </w:p>
    <w:p w14:paraId="5C5D528F" w14:textId="77777777" w:rsidR="004663FD" w:rsidRPr="009044F1" w:rsidRDefault="004663FD" w:rsidP="004663FD">
      <w:pPr>
        <w:pStyle w:val="aa"/>
        <w:widowControl w:val="0"/>
        <w:spacing w:after="160"/>
        <w:ind w:right="-7" w:firstLine="567"/>
        <w:jc w:val="center"/>
        <w:rPr>
          <w:rFonts w:ascii="GHEA Grapalat" w:hAnsi="GHEA Grapalat" w:cs="Sylfaen"/>
        </w:rPr>
      </w:pPr>
    </w:p>
    <w:p w14:paraId="03353010" w14:textId="77777777" w:rsidR="004663FD" w:rsidRPr="009044F1" w:rsidRDefault="004663FD" w:rsidP="004663FD">
      <w:pPr>
        <w:pStyle w:val="aa"/>
        <w:widowControl w:val="0"/>
        <w:spacing w:after="160"/>
        <w:ind w:right="-7" w:firstLine="567"/>
        <w:jc w:val="center"/>
        <w:rPr>
          <w:rFonts w:ascii="GHEA Grapalat" w:hAnsi="GHEA Grapalat" w:cs="Sylfaen"/>
        </w:rPr>
      </w:pPr>
    </w:p>
    <w:p w14:paraId="2A818FCF" w14:textId="77777777" w:rsidR="004663FD" w:rsidRPr="003A1EBB" w:rsidRDefault="004663FD" w:rsidP="004663FD">
      <w:pPr>
        <w:pStyle w:val="aa"/>
        <w:widowControl w:val="0"/>
        <w:spacing w:after="160"/>
        <w:ind w:right="-7" w:firstLine="56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Pr>
          <w:rFonts w:ascii="GHEA Grapalat" w:hAnsi="GHEA Grapalat"/>
        </w:rPr>
        <w:t>РУЧНАЯ ОЧИСТКА ИРРИГАЦИОННЫХ СИСТЕМ</w:t>
      </w:r>
      <w:r>
        <w:rPr>
          <w:rFonts w:ascii="GHEA Grapalat" w:hAnsi="GHEA Grapalat"/>
          <w:lang w:val="hy-AM"/>
        </w:rPr>
        <w:t xml:space="preserve"> </w:t>
      </w:r>
      <w:r w:rsidRPr="009044F1">
        <w:rPr>
          <w:rFonts w:ascii="GHEA Grapalat" w:hAnsi="GHEA Grapalat"/>
        </w:rPr>
        <w:t xml:space="preserve">ДЛЯ НУЖД </w:t>
      </w:r>
      <w:r>
        <w:rPr>
          <w:rFonts w:ascii="GHEA Grapalat" w:hAnsi="GHEA Grapalat"/>
          <w:i/>
        </w:rPr>
        <w:t>«</w:t>
      </w:r>
      <w:r w:rsidRPr="000B21CA">
        <w:rPr>
          <w:rFonts w:ascii="GHEA Grapalat" w:hAnsi="GHEA Grapalat"/>
          <w:i/>
        </w:rPr>
        <w:t>КОТАЙК</w:t>
      </w:r>
      <w:r>
        <w:rPr>
          <w:rFonts w:ascii="GHEA Grapalat" w:hAnsi="GHEA Grapalat"/>
          <w:i/>
        </w:rPr>
        <w:t>»</w:t>
      </w:r>
      <w:r w:rsidRPr="000B21CA">
        <w:rPr>
          <w:rFonts w:ascii="GHEA Grapalat" w:hAnsi="GHEA Grapalat"/>
          <w:i/>
        </w:rPr>
        <w:t xml:space="preserve">  ОБШЕСТВО ВОДОПОЛЬЗОВАТЕЛЕЙ</w:t>
      </w:r>
    </w:p>
    <w:p w14:paraId="3BA4CC9E" w14:textId="77777777" w:rsidR="00CE0D95" w:rsidRPr="009044F1" w:rsidRDefault="00CE0D95" w:rsidP="00B46D58">
      <w:pPr>
        <w:pStyle w:val="aa"/>
        <w:widowControl w:val="0"/>
        <w:spacing w:after="160"/>
        <w:ind w:right="-7" w:firstLine="567"/>
        <w:jc w:val="center"/>
        <w:rPr>
          <w:rFonts w:ascii="GHEA Grapalat" w:hAnsi="GHEA Grapalat"/>
        </w:rPr>
      </w:pPr>
    </w:p>
    <w:p w14:paraId="3C4A9933" w14:textId="77777777" w:rsidR="00CE0D95" w:rsidRPr="009044F1" w:rsidRDefault="00CE0D95" w:rsidP="00B46D58">
      <w:pPr>
        <w:pStyle w:val="aa"/>
        <w:widowControl w:val="0"/>
        <w:spacing w:after="160"/>
        <w:ind w:right="-7" w:firstLine="567"/>
        <w:jc w:val="center"/>
        <w:rPr>
          <w:rFonts w:ascii="GHEA Grapalat" w:hAnsi="GHEA Grapalat"/>
        </w:rPr>
      </w:pPr>
    </w:p>
    <w:p w14:paraId="14E3FE2A" w14:textId="77777777" w:rsidR="000763E5" w:rsidRDefault="000763E5" w:rsidP="00B46D58">
      <w:pPr>
        <w:rPr>
          <w:rFonts w:ascii="GHEA Grapalat" w:hAnsi="GHEA Grapalat"/>
        </w:rPr>
      </w:pPr>
      <w:r>
        <w:rPr>
          <w:rFonts w:ascii="GHEA Grapalat" w:hAnsi="GHEA Grapalat"/>
        </w:rPr>
        <w:br w:type="page"/>
      </w:r>
    </w:p>
    <w:p w14:paraId="099A536C"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07F18A0"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6E0630E"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944DB05" w14:textId="77777777" w:rsidR="00160AE4" w:rsidRPr="009044F1" w:rsidRDefault="00160AE4" w:rsidP="00B46D58">
      <w:pPr>
        <w:widowControl w:val="0"/>
        <w:spacing w:after="160"/>
        <w:ind w:firstLine="567"/>
        <w:jc w:val="center"/>
        <w:rPr>
          <w:rFonts w:ascii="GHEA Grapalat" w:hAnsi="GHEA Grapalat"/>
          <w:i/>
        </w:rPr>
      </w:pPr>
    </w:p>
    <w:p w14:paraId="31586E1E" w14:textId="77777777" w:rsidR="004663FD" w:rsidRPr="00307752" w:rsidRDefault="004663FD" w:rsidP="004663FD">
      <w:pPr>
        <w:pStyle w:val="aa"/>
        <w:widowControl w:val="0"/>
        <w:spacing w:after="160"/>
        <w:ind w:right="-7" w:firstLine="567"/>
        <w:jc w:val="center"/>
        <w:rPr>
          <w:rFonts w:ascii="GHEA Grapalat" w:hAnsi="GHEA Grapalat"/>
          <w:b/>
        </w:rPr>
      </w:pPr>
      <w:r w:rsidRPr="00307752">
        <w:rPr>
          <w:rFonts w:ascii="GHEA Grapalat" w:hAnsi="GHEA Grapalat"/>
          <w:b/>
        </w:rPr>
        <w:t xml:space="preserve">РУЧНАЯ ОЧИСТКА ИРРИГАЦИОННЫХ СИСТЕМ </w:t>
      </w:r>
      <w:r w:rsidRPr="002E069D">
        <w:rPr>
          <w:rFonts w:ascii="GHEA Grapalat" w:hAnsi="GHEA Grapalat"/>
          <w:b/>
        </w:rPr>
        <w:t>ДЛЯ</w:t>
      </w:r>
      <w:r>
        <w:rPr>
          <w:rFonts w:ascii="GHEA Grapalat" w:hAnsi="GHEA Grapalat"/>
          <w:b/>
          <w:lang w:val="hy-AM"/>
        </w:rPr>
        <w:t xml:space="preserve"> </w:t>
      </w:r>
      <w:r w:rsidRPr="002E069D">
        <w:rPr>
          <w:rFonts w:ascii="GHEA Grapalat" w:hAnsi="GHEA Grapalat"/>
          <w:b/>
        </w:rPr>
        <w:t xml:space="preserve"> НУЖД</w:t>
      </w:r>
      <w:r w:rsidRPr="00307752">
        <w:rPr>
          <w:rFonts w:ascii="GHEA Grapalat" w:hAnsi="GHEA Grapalat"/>
          <w:b/>
        </w:rPr>
        <w:t xml:space="preserve"> «КОТАЙК»  ОБШЕСТВО ВОДОПОЛЬЗОВАТЕЛЕЙ</w:t>
      </w:r>
    </w:p>
    <w:p w14:paraId="54841B18" w14:textId="77777777" w:rsidR="00160AE4" w:rsidRPr="003A1EBB" w:rsidRDefault="00160AE4" w:rsidP="00B46D58">
      <w:pPr>
        <w:widowControl w:val="0"/>
        <w:spacing w:after="160"/>
        <w:ind w:firstLine="567"/>
        <w:jc w:val="center"/>
        <w:rPr>
          <w:rFonts w:ascii="GHEA Grapalat" w:hAnsi="GHEA Grapalat"/>
        </w:rPr>
      </w:pPr>
    </w:p>
    <w:p w14:paraId="6B1050FE" w14:textId="37CC9619"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00030">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6C0001FA" w14:textId="77777777" w:rsidR="00C67E80" w:rsidRPr="009044F1" w:rsidRDefault="00C67E80" w:rsidP="00B46D58">
      <w:pPr>
        <w:widowControl w:val="0"/>
        <w:spacing w:after="160"/>
        <w:jc w:val="center"/>
        <w:rPr>
          <w:rFonts w:ascii="GHEA Grapalat" w:hAnsi="GHEA Grapalat" w:cs="Sylfaen"/>
          <w:b/>
        </w:rPr>
      </w:pPr>
    </w:p>
    <w:p w14:paraId="5758CEA0"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4FBC53E" w14:textId="77777777" w:rsidR="002E069D" w:rsidRPr="008842CE" w:rsidRDefault="002E069D" w:rsidP="00B46D58">
      <w:pPr>
        <w:widowControl w:val="0"/>
        <w:spacing w:after="160"/>
        <w:jc w:val="center"/>
        <w:rPr>
          <w:rFonts w:ascii="GHEA Grapalat" w:hAnsi="GHEA Grapalat"/>
        </w:rPr>
      </w:pPr>
    </w:p>
    <w:p w14:paraId="49CA8B5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7A4FEB01"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6F78F3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23EACAA"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972D49D"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5538997"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BB1AF0C"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A95213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628549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441BFE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96BF0B5"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CFE5042" w14:textId="77777777" w:rsidR="00520F57" w:rsidRDefault="00520F57" w:rsidP="00B46D58">
      <w:pPr>
        <w:widowControl w:val="0"/>
        <w:spacing w:after="160"/>
        <w:jc w:val="center"/>
        <w:rPr>
          <w:rFonts w:ascii="GHEA Grapalat" w:hAnsi="GHEA Grapalat"/>
          <w:b/>
        </w:rPr>
      </w:pPr>
    </w:p>
    <w:p w14:paraId="0359BB3D" w14:textId="77777777" w:rsidR="00520F57" w:rsidRDefault="00520F57" w:rsidP="00B46D58">
      <w:pPr>
        <w:widowControl w:val="0"/>
        <w:spacing w:after="160"/>
        <w:jc w:val="center"/>
        <w:rPr>
          <w:rFonts w:ascii="GHEA Grapalat" w:hAnsi="GHEA Grapalat"/>
          <w:b/>
        </w:rPr>
      </w:pPr>
    </w:p>
    <w:p w14:paraId="6C1C3BE4" w14:textId="77777777" w:rsidR="00800030" w:rsidRDefault="00800030" w:rsidP="00B46D58">
      <w:pPr>
        <w:widowControl w:val="0"/>
        <w:spacing w:after="160"/>
        <w:jc w:val="center"/>
        <w:rPr>
          <w:rFonts w:ascii="GHEA Grapalat" w:hAnsi="GHEA Grapalat"/>
          <w:b/>
          <w:lang w:val="hy-AM"/>
        </w:rPr>
      </w:pPr>
    </w:p>
    <w:p w14:paraId="37B9B458" w14:textId="77777777" w:rsidR="00800030" w:rsidRDefault="00800030" w:rsidP="00B46D58">
      <w:pPr>
        <w:widowControl w:val="0"/>
        <w:spacing w:after="160"/>
        <w:jc w:val="center"/>
        <w:rPr>
          <w:rFonts w:ascii="GHEA Grapalat" w:hAnsi="GHEA Grapalat"/>
          <w:b/>
          <w:lang w:val="hy-AM"/>
        </w:rPr>
      </w:pPr>
    </w:p>
    <w:p w14:paraId="7761931A" w14:textId="77777777" w:rsidR="00800030" w:rsidRDefault="00800030" w:rsidP="00B46D58">
      <w:pPr>
        <w:widowControl w:val="0"/>
        <w:spacing w:after="160"/>
        <w:jc w:val="center"/>
        <w:rPr>
          <w:rFonts w:ascii="GHEA Grapalat" w:hAnsi="GHEA Grapalat"/>
          <w:b/>
          <w:lang w:val="hy-AM"/>
        </w:rPr>
      </w:pPr>
    </w:p>
    <w:p w14:paraId="628A4392" w14:textId="77777777" w:rsidR="00800030" w:rsidRDefault="00800030" w:rsidP="00B46D58">
      <w:pPr>
        <w:widowControl w:val="0"/>
        <w:spacing w:after="160"/>
        <w:jc w:val="center"/>
        <w:rPr>
          <w:rFonts w:ascii="GHEA Grapalat" w:hAnsi="GHEA Grapalat"/>
          <w:b/>
          <w:lang w:val="hy-AM"/>
        </w:rPr>
      </w:pPr>
    </w:p>
    <w:p w14:paraId="12C5F8DB" w14:textId="77777777" w:rsidR="00800030" w:rsidRDefault="00800030" w:rsidP="00B46D58">
      <w:pPr>
        <w:widowControl w:val="0"/>
        <w:spacing w:after="160"/>
        <w:jc w:val="center"/>
        <w:rPr>
          <w:rFonts w:ascii="GHEA Grapalat" w:hAnsi="GHEA Grapalat"/>
          <w:b/>
          <w:lang w:val="hy-AM"/>
        </w:rPr>
      </w:pPr>
    </w:p>
    <w:p w14:paraId="2470BCAC" w14:textId="6D4F358B"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1402DE17" w14:textId="77777777" w:rsidR="008842CE" w:rsidRPr="00374F4A" w:rsidRDefault="008842CE" w:rsidP="00B46D58">
      <w:pPr>
        <w:widowControl w:val="0"/>
        <w:spacing w:after="160"/>
        <w:jc w:val="center"/>
        <w:rPr>
          <w:rFonts w:ascii="GHEA Grapalat" w:hAnsi="GHEA Grapalat"/>
          <w:b/>
        </w:rPr>
      </w:pPr>
    </w:p>
    <w:p w14:paraId="4D0ED665" w14:textId="0DEA09A5"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73A9">
        <w:rPr>
          <w:rFonts w:ascii="GHEA Grapalat" w:hAnsi="GHEA Grapalat"/>
          <w:b/>
        </w:rPr>
        <w:t>ЗАПРОС КОТИРОВОК</w:t>
      </w:r>
    </w:p>
    <w:p w14:paraId="4D43C9D1" w14:textId="77777777" w:rsidR="00520F57" w:rsidRPr="008842CE" w:rsidRDefault="00520F57" w:rsidP="00B46D58">
      <w:pPr>
        <w:widowControl w:val="0"/>
        <w:spacing w:after="160"/>
        <w:jc w:val="center"/>
        <w:rPr>
          <w:rFonts w:ascii="GHEA Grapalat" w:hAnsi="GHEA Grapalat"/>
          <w:b/>
        </w:rPr>
      </w:pPr>
    </w:p>
    <w:p w14:paraId="3CA22AB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44CCB5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12209A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11D7EF02" w14:textId="77777777" w:rsidR="00E17B7F" w:rsidRDefault="00E17B7F">
      <w:pPr>
        <w:rPr>
          <w:rFonts w:ascii="GHEA Grapalat" w:hAnsi="GHEA Grapalat"/>
          <w:spacing w:val="-6"/>
        </w:rPr>
      </w:pPr>
      <w:r>
        <w:rPr>
          <w:rFonts w:ascii="GHEA Grapalat" w:hAnsi="GHEA Grapalat"/>
          <w:spacing w:val="-6"/>
        </w:rPr>
        <w:br w:type="page"/>
      </w:r>
    </w:p>
    <w:p w14:paraId="23F8D5D4" w14:textId="4141D7D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800030">
        <w:rPr>
          <w:rFonts w:ascii="GHEA Grapalat" w:hAnsi="GHEA Grapalat"/>
          <w:spacing w:val="-6"/>
        </w:rPr>
        <w:t>запросе котировок</w:t>
      </w:r>
      <w:r w:rsidR="00800030" w:rsidRPr="006D2DF7">
        <w:rPr>
          <w:rFonts w:ascii="GHEA Grapalat" w:hAnsi="GHEA Grapalat"/>
          <w:spacing w:val="-6"/>
        </w:rPr>
        <w:t>,</w:t>
      </w:r>
      <w:r w:rsidR="00096865" w:rsidRPr="006D2DF7">
        <w:rPr>
          <w:rFonts w:ascii="GHEA Grapalat" w:hAnsi="GHEA Grapalat"/>
          <w:spacing w:val="-6"/>
        </w:rPr>
        <w:t xml:space="preserve"> проводимом под кодом </w:t>
      </w:r>
      <w:r w:rsidR="00800030">
        <w:rPr>
          <w:rFonts w:ascii="GHEA Grapalat" w:hAnsi="GHEA Grapalat"/>
          <w:spacing w:val="-6"/>
        </w:rPr>
        <w:t xml:space="preserve">«ԿՈ ՋՕԸ-ԳՀԾՁԲ-26/01» </w:t>
      </w:r>
      <w:r w:rsidR="00096865" w:rsidRPr="006D2DF7">
        <w:rPr>
          <w:rFonts w:ascii="GHEA Grapalat" w:hAnsi="GHEA Grapalat"/>
          <w:spacing w:val="-6"/>
        </w:rPr>
        <w:t>(далее — процедура).</w:t>
      </w:r>
    </w:p>
    <w:p w14:paraId="1C2FEA8A"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5457B0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58D70EF"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9936688" w14:textId="7F95F97D" w:rsidR="00800030" w:rsidRPr="00B42B6F" w:rsidRDefault="00800030" w:rsidP="00800030">
      <w:pPr>
        <w:pStyle w:val="23"/>
        <w:widowControl w:val="0"/>
        <w:spacing w:after="160" w:line="240" w:lineRule="auto"/>
        <w:ind w:firstLine="567"/>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r w:rsidRPr="00865576">
        <w:rPr>
          <w:rFonts w:ascii="GHEA Grapalat" w:hAnsi="GHEA Grapalat"/>
          <w:sz w:val="24"/>
          <w:szCs w:val="24"/>
        </w:rPr>
        <w:t xml:space="preserve"> </w:t>
      </w:r>
      <w:hyperlink r:id="rId10" w:history="1">
        <w:r w:rsidRPr="00800030">
          <w:rPr>
            <w:rStyle w:val="a9"/>
            <w:rFonts w:ascii="GHEA Grapalat" w:hAnsi="GHEA Grapalat"/>
            <w:sz w:val="24"/>
            <w:szCs w:val="24"/>
            <w:lang w:val="hy-AM"/>
          </w:rPr>
          <w:t>kotaykwua-shahagorcum@mail.ru</w:t>
        </w:r>
      </w:hyperlink>
    </w:p>
    <w:p w14:paraId="069A44D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74EEAB4"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98EE0FE"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03C3374" w14:textId="58A046A2" w:rsidR="0063262B" w:rsidRPr="00865576" w:rsidRDefault="00845AA5" w:rsidP="0063262B">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63262B" w:rsidRPr="00865576">
        <w:rPr>
          <w:rFonts w:ascii="GHEA Grapalat" w:hAnsi="GHEA Grapalat"/>
          <w:sz w:val="24"/>
          <w:szCs w:val="24"/>
        </w:rPr>
        <w:t>Предметом закупки является приобретение ручная очистка ирригационных систем (далее — также услуга) для нужд «</w:t>
      </w:r>
      <w:proofErr w:type="spellStart"/>
      <w:r w:rsidR="0063262B" w:rsidRPr="00865576">
        <w:rPr>
          <w:rFonts w:ascii="GHEA Grapalat" w:hAnsi="GHEA Grapalat"/>
          <w:sz w:val="24"/>
          <w:szCs w:val="24"/>
        </w:rPr>
        <w:t>Котайк</w:t>
      </w:r>
      <w:proofErr w:type="spellEnd"/>
      <w:r w:rsidR="0063262B" w:rsidRPr="00865576">
        <w:rPr>
          <w:rFonts w:ascii="GHEA Grapalat" w:hAnsi="GHEA Grapalat"/>
          <w:sz w:val="24"/>
          <w:szCs w:val="24"/>
        </w:rPr>
        <w:t xml:space="preserve">»  </w:t>
      </w:r>
      <w:proofErr w:type="spellStart"/>
      <w:r w:rsidR="0063262B" w:rsidRPr="00865576">
        <w:rPr>
          <w:rFonts w:ascii="GHEA Grapalat" w:hAnsi="GHEA Grapalat"/>
          <w:sz w:val="24"/>
          <w:szCs w:val="24"/>
        </w:rPr>
        <w:t>обшество</w:t>
      </w:r>
      <w:proofErr w:type="spellEnd"/>
      <w:r w:rsidR="0063262B" w:rsidRPr="00865576">
        <w:rPr>
          <w:rFonts w:ascii="GHEA Grapalat" w:hAnsi="GHEA Grapalat"/>
          <w:sz w:val="24"/>
          <w:szCs w:val="24"/>
        </w:rPr>
        <w:t xml:space="preserve"> водопользователей, которые сгруппированы в лоты </w:t>
      </w:r>
      <w:r w:rsidR="0063262B" w:rsidRPr="00865576">
        <w:rPr>
          <w:rFonts w:ascii="GHEA Grapalat" w:hAnsi="GHEA Grapalat"/>
          <w:sz w:val="24"/>
          <w:szCs w:val="24"/>
          <w:lang w:val="hy-AM"/>
        </w:rPr>
        <w:t>5</w:t>
      </w:r>
      <w:r w:rsidR="0063262B">
        <w:rPr>
          <w:rFonts w:ascii="GHEA Grapalat" w:hAnsi="GHEA Grapalat"/>
          <w:sz w:val="24"/>
          <w:szCs w:val="24"/>
          <w:lang w:val="hy-AM"/>
        </w:rPr>
        <w:t xml:space="preserve"> </w:t>
      </w:r>
      <w:r w:rsidR="0063262B" w:rsidRPr="00865576">
        <w:rPr>
          <w:rFonts w:ascii="GHEA Grapalat" w:hAnsi="GHEA Grapalat"/>
          <w:sz w:val="24"/>
          <w:szCs w:val="24"/>
        </w:rPr>
        <w:t>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133F35E0" w14:textId="77777777" w:rsidTr="00F32DDC">
        <w:trPr>
          <w:jc w:val="center"/>
        </w:trPr>
        <w:tc>
          <w:tcPr>
            <w:tcW w:w="2634" w:type="dxa"/>
            <w:gridSpan w:val="2"/>
            <w:vAlign w:val="center"/>
          </w:tcPr>
          <w:p w14:paraId="799A7807"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35FBAD96"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02E84C08" w14:textId="77777777" w:rsidTr="00970424">
        <w:trPr>
          <w:jc w:val="center"/>
        </w:trPr>
        <w:tc>
          <w:tcPr>
            <w:tcW w:w="1216" w:type="dxa"/>
            <w:vAlign w:val="center"/>
          </w:tcPr>
          <w:p w14:paraId="7B0298CE"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2DAD0D26"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62DE3D73"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63262B" w:rsidRPr="009044F1" w14:paraId="09CA0F31" w14:textId="77777777" w:rsidTr="00970424">
        <w:trPr>
          <w:jc w:val="center"/>
        </w:trPr>
        <w:tc>
          <w:tcPr>
            <w:tcW w:w="1216" w:type="dxa"/>
            <w:vAlign w:val="center"/>
          </w:tcPr>
          <w:p w14:paraId="24B98DEC" w14:textId="77777777" w:rsidR="0063262B" w:rsidRPr="009044F1" w:rsidRDefault="0063262B" w:rsidP="0063262B">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7D86675B" w14:textId="1EA8672D" w:rsidR="0063262B" w:rsidRPr="009044F1" w:rsidRDefault="0063262B" w:rsidP="0063262B">
            <w:pPr>
              <w:pStyle w:val="23"/>
              <w:widowControl w:val="0"/>
              <w:spacing w:after="120" w:line="240" w:lineRule="auto"/>
              <w:ind w:firstLine="0"/>
              <w:jc w:val="center"/>
              <w:rPr>
                <w:rFonts w:ascii="GHEA Grapalat" w:hAnsi="GHEA Grapalat"/>
                <w:sz w:val="24"/>
                <w:szCs w:val="24"/>
              </w:rPr>
            </w:pPr>
            <w:r>
              <w:rPr>
                <w:rFonts w:ascii="GHEA Grapalat" w:hAnsi="GHEA Grapalat" w:cs="Calibri"/>
                <w:color w:val="000000"/>
              </w:rPr>
              <w:t>3</w:t>
            </w:r>
            <w:r>
              <w:rPr>
                <w:rFonts w:ascii="Calibri" w:hAnsi="Calibri" w:cs="Calibri"/>
                <w:color w:val="000000"/>
              </w:rPr>
              <w:t> </w:t>
            </w:r>
            <w:r>
              <w:rPr>
                <w:rFonts w:ascii="GHEA Grapalat" w:hAnsi="GHEA Grapalat" w:cs="Calibri"/>
                <w:color w:val="000000"/>
              </w:rPr>
              <w:t>919 800</w:t>
            </w:r>
          </w:p>
        </w:tc>
        <w:tc>
          <w:tcPr>
            <w:tcW w:w="6600" w:type="dxa"/>
            <w:vAlign w:val="center"/>
          </w:tcPr>
          <w:p w14:paraId="28380FFC" w14:textId="719914D6" w:rsidR="0063262B" w:rsidRPr="009044F1" w:rsidRDefault="0063262B" w:rsidP="0063262B">
            <w:pPr>
              <w:pStyle w:val="23"/>
              <w:widowControl w:val="0"/>
              <w:spacing w:after="120" w:line="240" w:lineRule="auto"/>
              <w:ind w:firstLine="0"/>
              <w:rPr>
                <w:rFonts w:ascii="GHEA Grapalat" w:hAnsi="GHEA Grapalat"/>
                <w:sz w:val="24"/>
                <w:szCs w:val="24"/>
                <w:u w:val="single"/>
                <w:vertAlign w:val="subscript"/>
              </w:rPr>
            </w:pPr>
            <w:r w:rsidRPr="00C31C05">
              <w:rPr>
                <w:rFonts w:ascii="GHEA Grapalat" w:hAnsi="GHEA Grapalat"/>
              </w:rPr>
              <w:t xml:space="preserve">Ручная очистка внутрихозяйственных сетей участка </w:t>
            </w:r>
            <w:proofErr w:type="spellStart"/>
            <w:r w:rsidRPr="00C31C05">
              <w:rPr>
                <w:rFonts w:ascii="GHEA Grapalat" w:hAnsi="GHEA Grapalat"/>
              </w:rPr>
              <w:t>Е</w:t>
            </w:r>
            <w:r w:rsidRPr="00A22CEB">
              <w:rPr>
                <w:rFonts w:ascii="GHEA Grapalat" w:hAnsi="GHEA Grapalat"/>
              </w:rPr>
              <w:t>г</w:t>
            </w:r>
            <w:r w:rsidRPr="00C31C05">
              <w:rPr>
                <w:rFonts w:ascii="GHEA Grapalat" w:hAnsi="GHEA Grapalat"/>
              </w:rPr>
              <w:t>вард</w:t>
            </w:r>
            <w:proofErr w:type="spellEnd"/>
          </w:p>
        </w:tc>
      </w:tr>
      <w:tr w:rsidR="0063262B" w:rsidRPr="009044F1" w14:paraId="06B60E9F" w14:textId="77777777" w:rsidTr="00970424">
        <w:trPr>
          <w:jc w:val="center"/>
        </w:trPr>
        <w:tc>
          <w:tcPr>
            <w:tcW w:w="1216" w:type="dxa"/>
            <w:vAlign w:val="center"/>
          </w:tcPr>
          <w:p w14:paraId="27B579B5" w14:textId="77777777" w:rsidR="0063262B" w:rsidRPr="009044F1" w:rsidRDefault="0063262B" w:rsidP="0063262B">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418" w:type="dxa"/>
            <w:vAlign w:val="center"/>
          </w:tcPr>
          <w:p w14:paraId="780AE35A" w14:textId="3D8AE298" w:rsidR="0063262B" w:rsidRPr="009044F1" w:rsidRDefault="0063262B" w:rsidP="0063262B">
            <w:pPr>
              <w:pStyle w:val="23"/>
              <w:widowControl w:val="0"/>
              <w:spacing w:after="120" w:line="240" w:lineRule="auto"/>
              <w:ind w:firstLine="0"/>
              <w:jc w:val="center"/>
              <w:rPr>
                <w:rFonts w:ascii="GHEA Grapalat" w:hAnsi="GHEA Grapalat"/>
                <w:sz w:val="24"/>
                <w:szCs w:val="24"/>
              </w:rPr>
            </w:pPr>
            <w:r>
              <w:rPr>
                <w:rFonts w:ascii="GHEA Grapalat" w:hAnsi="GHEA Grapalat" w:cs="Calibri"/>
                <w:color w:val="000000"/>
              </w:rPr>
              <w:t>6</w:t>
            </w:r>
            <w:r>
              <w:rPr>
                <w:rFonts w:ascii="Calibri" w:hAnsi="Calibri" w:cs="Calibri"/>
                <w:color w:val="000000"/>
              </w:rPr>
              <w:t> </w:t>
            </w:r>
            <w:r>
              <w:rPr>
                <w:rFonts w:ascii="GHEA Grapalat" w:hAnsi="GHEA Grapalat" w:cs="Calibri"/>
                <w:color w:val="000000"/>
              </w:rPr>
              <w:t>389 600</w:t>
            </w:r>
          </w:p>
        </w:tc>
        <w:tc>
          <w:tcPr>
            <w:tcW w:w="6600" w:type="dxa"/>
            <w:vAlign w:val="center"/>
          </w:tcPr>
          <w:p w14:paraId="54C0E24A" w14:textId="48873F37" w:rsidR="0063262B" w:rsidRPr="009044F1" w:rsidRDefault="0063262B" w:rsidP="0063262B">
            <w:pPr>
              <w:pStyle w:val="23"/>
              <w:widowControl w:val="0"/>
              <w:spacing w:after="120" w:line="240" w:lineRule="auto"/>
              <w:ind w:firstLine="0"/>
              <w:rPr>
                <w:rFonts w:ascii="GHEA Grapalat" w:hAnsi="GHEA Grapalat"/>
                <w:sz w:val="24"/>
                <w:szCs w:val="24"/>
              </w:rPr>
            </w:pPr>
            <w:r w:rsidRPr="00C31C05">
              <w:rPr>
                <w:rFonts w:ascii="GHEA Grapalat" w:hAnsi="GHEA Grapalat"/>
              </w:rPr>
              <w:t xml:space="preserve">Ручная очистка межхозяйственных и внутрихозяйственных сетей участка </w:t>
            </w:r>
            <w:proofErr w:type="spellStart"/>
            <w:r w:rsidRPr="00C31C05">
              <w:rPr>
                <w:rFonts w:ascii="GHEA Grapalat" w:hAnsi="GHEA Grapalat"/>
              </w:rPr>
              <w:t>Джрвеж-Дзорахпюр</w:t>
            </w:r>
            <w:proofErr w:type="spellEnd"/>
          </w:p>
        </w:tc>
      </w:tr>
      <w:tr w:rsidR="0063262B" w:rsidRPr="009044F1" w14:paraId="3D8F3DEC" w14:textId="77777777" w:rsidTr="00970424">
        <w:trPr>
          <w:jc w:val="center"/>
        </w:trPr>
        <w:tc>
          <w:tcPr>
            <w:tcW w:w="1216" w:type="dxa"/>
            <w:vAlign w:val="center"/>
          </w:tcPr>
          <w:p w14:paraId="115BA628" w14:textId="6AF2648C" w:rsidR="0063262B" w:rsidRPr="0063262B" w:rsidRDefault="0063262B" w:rsidP="0063262B">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418" w:type="dxa"/>
            <w:vAlign w:val="center"/>
          </w:tcPr>
          <w:p w14:paraId="04020F72" w14:textId="1423B25E" w:rsidR="0063262B" w:rsidRPr="009044F1" w:rsidRDefault="0063262B" w:rsidP="0063262B">
            <w:pPr>
              <w:pStyle w:val="23"/>
              <w:widowControl w:val="0"/>
              <w:spacing w:after="120" w:line="240" w:lineRule="auto"/>
              <w:ind w:firstLine="0"/>
              <w:jc w:val="center"/>
              <w:rPr>
                <w:rFonts w:ascii="GHEA Grapalat" w:hAnsi="GHEA Grapalat"/>
                <w:sz w:val="24"/>
                <w:szCs w:val="24"/>
              </w:rPr>
            </w:pPr>
            <w:r>
              <w:rPr>
                <w:rFonts w:ascii="GHEA Grapalat" w:hAnsi="GHEA Grapalat" w:cs="Calibri"/>
                <w:color w:val="000000"/>
              </w:rPr>
              <w:t>1</w:t>
            </w:r>
            <w:r>
              <w:rPr>
                <w:rFonts w:ascii="Calibri" w:hAnsi="Calibri" w:cs="Calibri"/>
                <w:color w:val="000000"/>
              </w:rPr>
              <w:t> </w:t>
            </w:r>
            <w:r>
              <w:rPr>
                <w:rFonts w:ascii="GHEA Grapalat" w:hAnsi="GHEA Grapalat" w:cs="Calibri"/>
                <w:color w:val="000000"/>
              </w:rPr>
              <w:t>409 100</w:t>
            </w:r>
          </w:p>
        </w:tc>
        <w:tc>
          <w:tcPr>
            <w:tcW w:w="6600" w:type="dxa"/>
            <w:vAlign w:val="center"/>
          </w:tcPr>
          <w:p w14:paraId="5E1743C1" w14:textId="69A9B9F0" w:rsidR="0063262B" w:rsidRPr="009044F1" w:rsidRDefault="0063262B" w:rsidP="0063262B">
            <w:pPr>
              <w:pStyle w:val="23"/>
              <w:widowControl w:val="0"/>
              <w:spacing w:after="120" w:line="240" w:lineRule="auto"/>
              <w:ind w:firstLine="0"/>
              <w:rPr>
                <w:rFonts w:ascii="GHEA Grapalat" w:hAnsi="GHEA Grapalat"/>
                <w:sz w:val="24"/>
                <w:szCs w:val="24"/>
              </w:rPr>
            </w:pPr>
            <w:r w:rsidRPr="00C31C05">
              <w:rPr>
                <w:rFonts w:ascii="GHEA Grapalat" w:hAnsi="GHEA Grapalat"/>
              </w:rPr>
              <w:t>Ручная очистка межхозяйственных и внутрихозяйственных сетей участка Раздан</w:t>
            </w:r>
          </w:p>
        </w:tc>
      </w:tr>
      <w:tr w:rsidR="0063262B" w:rsidRPr="009044F1" w14:paraId="1DE5E7EB" w14:textId="77777777" w:rsidTr="00970424">
        <w:trPr>
          <w:jc w:val="center"/>
        </w:trPr>
        <w:tc>
          <w:tcPr>
            <w:tcW w:w="1216" w:type="dxa"/>
            <w:vAlign w:val="center"/>
          </w:tcPr>
          <w:p w14:paraId="7DBFD626" w14:textId="70084099" w:rsidR="0063262B" w:rsidRPr="0063262B" w:rsidRDefault="0063262B" w:rsidP="0063262B">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418" w:type="dxa"/>
            <w:vAlign w:val="center"/>
          </w:tcPr>
          <w:p w14:paraId="43876957" w14:textId="387E8F20" w:rsidR="0063262B" w:rsidRPr="009044F1" w:rsidRDefault="0063262B" w:rsidP="0063262B">
            <w:pPr>
              <w:pStyle w:val="23"/>
              <w:widowControl w:val="0"/>
              <w:spacing w:after="120" w:line="240" w:lineRule="auto"/>
              <w:ind w:firstLine="0"/>
              <w:jc w:val="center"/>
              <w:rPr>
                <w:rFonts w:ascii="GHEA Grapalat" w:hAnsi="GHEA Grapalat"/>
                <w:sz w:val="24"/>
                <w:szCs w:val="24"/>
              </w:rPr>
            </w:pPr>
            <w:r>
              <w:rPr>
                <w:rFonts w:ascii="GHEA Grapalat" w:hAnsi="GHEA Grapalat" w:cs="Calibri"/>
                <w:color w:val="000000"/>
              </w:rPr>
              <w:t>1</w:t>
            </w:r>
            <w:r>
              <w:rPr>
                <w:rFonts w:ascii="Calibri" w:hAnsi="Calibri" w:cs="Calibri"/>
                <w:color w:val="000000"/>
              </w:rPr>
              <w:t> </w:t>
            </w:r>
            <w:r>
              <w:rPr>
                <w:rFonts w:ascii="GHEA Grapalat" w:hAnsi="GHEA Grapalat" w:cs="Calibri"/>
                <w:color w:val="000000"/>
              </w:rPr>
              <w:t>239 330</w:t>
            </w:r>
          </w:p>
        </w:tc>
        <w:tc>
          <w:tcPr>
            <w:tcW w:w="6600" w:type="dxa"/>
            <w:vAlign w:val="center"/>
          </w:tcPr>
          <w:p w14:paraId="3CE0FA0F" w14:textId="66115131" w:rsidR="0063262B" w:rsidRPr="009044F1" w:rsidRDefault="0063262B" w:rsidP="0063262B">
            <w:pPr>
              <w:pStyle w:val="23"/>
              <w:widowControl w:val="0"/>
              <w:spacing w:after="120" w:line="240" w:lineRule="auto"/>
              <w:ind w:firstLine="0"/>
              <w:rPr>
                <w:rFonts w:ascii="GHEA Grapalat" w:hAnsi="GHEA Grapalat"/>
                <w:sz w:val="24"/>
                <w:szCs w:val="24"/>
              </w:rPr>
            </w:pPr>
            <w:r w:rsidRPr="00C31C05">
              <w:rPr>
                <w:rFonts w:ascii="GHEA Grapalat" w:hAnsi="GHEA Grapalat"/>
              </w:rPr>
              <w:t>Ручная очистка внутрихозяйственных сетей участка Гарни</w:t>
            </w:r>
          </w:p>
        </w:tc>
      </w:tr>
      <w:tr w:rsidR="0063262B" w:rsidRPr="009044F1" w14:paraId="21FD406E" w14:textId="77777777" w:rsidTr="00970424">
        <w:trPr>
          <w:jc w:val="center"/>
        </w:trPr>
        <w:tc>
          <w:tcPr>
            <w:tcW w:w="1216" w:type="dxa"/>
            <w:vAlign w:val="center"/>
          </w:tcPr>
          <w:p w14:paraId="1CA0E3BB" w14:textId="07A32399" w:rsidR="0063262B" w:rsidRPr="0063262B" w:rsidRDefault="0063262B" w:rsidP="0063262B">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1418" w:type="dxa"/>
            <w:vAlign w:val="center"/>
          </w:tcPr>
          <w:p w14:paraId="634D513A" w14:textId="6A458355" w:rsidR="0063262B" w:rsidRPr="009044F1" w:rsidRDefault="0063262B" w:rsidP="0063262B">
            <w:pPr>
              <w:pStyle w:val="23"/>
              <w:widowControl w:val="0"/>
              <w:spacing w:after="120" w:line="240" w:lineRule="auto"/>
              <w:ind w:firstLine="0"/>
              <w:jc w:val="center"/>
              <w:rPr>
                <w:rFonts w:ascii="GHEA Grapalat" w:hAnsi="GHEA Grapalat"/>
                <w:sz w:val="24"/>
                <w:szCs w:val="24"/>
              </w:rPr>
            </w:pPr>
            <w:r>
              <w:rPr>
                <w:rFonts w:ascii="GHEA Grapalat" w:hAnsi="GHEA Grapalat" w:cs="Calibri"/>
                <w:color w:val="000000"/>
              </w:rPr>
              <w:t>81 700</w:t>
            </w:r>
          </w:p>
        </w:tc>
        <w:tc>
          <w:tcPr>
            <w:tcW w:w="6600" w:type="dxa"/>
            <w:vAlign w:val="center"/>
          </w:tcPr>
          <w:p w14:paraId="2832052C" w14:textId="50F9AE3D" w:rsidR="0063262B" w:rsidRPr="009044F1" w:rsidRDefault="0063262B" w:rsidP="0063262B">
            <w:pPr>
              <w:pStyle w:val="23"/>
              <w:widowControl w:val="0"/>
              <w:spacing w:after="120" w:line="240" w:lineRule="auto"/>
              <w:ind w:firstLine="0"/>
              <w:rPr>
                <w:rFonts w:ascii="GHEA Grapalat" w:hAnsi="GHEA Grapalat"/>
                <w:sz w:val="24"/>
                <w:szCs w:val="24"/>
              </w:rPr>
            </w:pPr>
            <w:r w:rsidRPr="00CF4D05">
              <w:rPr>
                <w:rFonts w:ascii="GHEA Grapalat" w:hAnsi="GHEA Grapalat"/>
              </w:rPr>
              <w:t>Ручная очистка  Дотационного канала</w:t>
            </w:r>
          </w:p>
        </w:tc>
      </w:tr>
    </w:tbl>
    <w:p w14:paraId="3B475569"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39AFBF01" w14:textId="77777777" w:rsidR="00BD2C67" w:rsidRPr="001115E9" w:rsidRDefault="00693101" w:rsidP="00550029">
      <w:pPr>
        <w:widowControl w:val="0"/>
        <w:spacing w:after="160"/>
        <w:jc w:val="center"/>
        <w:rPr>
          <w:rFonts w:ascii="GHEA Grapalat" w:hAnsi="GHEA Grapalat"/>
        </w:rPr>
      </w:pPr>
      <w:r w:rsidRPr="006019D6">
        <w:rPr>
          <w:rFonts w:ascii="GHEA Grapalat" w:hAnsi="GHEA Grapalat"/>
          <w:b/>
        </w:rPr>
        <w:t>2.</w:t>
      </w:r>
      <w:r w:rsidR="002B32D6" w:rsidRPr="006019D6">
        <w:rPr>
          <w:rFonts w:ascii="GHEA Grapalat" w:hAnsi="GHEA Grapalat"/>
          <w:b/>
        </w:rPr>
        <w:t xml:space="preserve"> ТРЕБОВАНИЯ К</w:t>
      </w:r>
      <w:r w:rsidR="002B32D6" w:rsidRPr="009044F1">
        <w:rPr>
          <w:rFonts w:ascii="GHEA Grapalat" w:hAnsi="GHEA Grapalat"/>
          <w:b/>
        </w:rPr>
        <w:t xml:space="preserve">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263F5E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80A1C5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6EEB423"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6E817DD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w:t>
      </w:r>
      <w:r w:rsidR="00E231AD">
        <w:rPr>
          <w:rFonts w:ascii="GHEA Grapalat" w:hAnsi="GHEA Grapalat"/>
        </w:rPr>
        <w:lastRenderedPageBreak/>
        <w:t xml:space="preserve">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78C5030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39133695"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14:paraId="3121CDC4" w14:textId="77777777"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78DFB7A9" w14:textId="77777777" w:rsidR="001F0358" w:rsidRPr="009044F1" w:rsidRDefault="001F0358" w:rsidP="00B46D58">
      <w:pPr>
        <w:widowControl w:val="0"/>
        <w:tabs>
          <w:tab w:val="left" w:pos="1134"/>
        </w:tabs>
        <w:spacing w:after="160"/>
        <w:ind w:firstLine="567"/>
        <w:jc w:val="both"/>
        <w:rPr>
          <w:rFonts w:ascii="GHEA Grapalat" w:hAnsi="GHEA Grapalat"/>
        </w:rPr>
      </w:pPr>
    </w:p>
    <w:p w14:paraId="3995B7F8"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FBF7C63"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3013ACE5"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DDC993D"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12EFC761"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13C07E6D"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5ABED930"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9EEC1D" w14:textId="77777777"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lastRenderedPageBreak/>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9D50107"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7B956A5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E1D951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FEDC5E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FCE4FB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8D4F1A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C485DA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F3DA768"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B4C358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5AE092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w:t>
      </w:r>
      <w:r w:rsidRPr="009044F1">
        <w:rPr>
          <w:rFonts w:ascii="GHEA Grapalat" w:hAnsi="GHEA Grapalat"/>
          <w:color w:val="000000"/>
        </w:rPr>
        <w:lastRenderedPageBreak/>
        <w:t>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0A21535"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514454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75B2A961"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218E05A"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6F63CF1C"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630D4D05"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050AFBB"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2725687"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776E385B"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1E4241A" w14:textId="77777777"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14:paraId="3849DA67"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044C7CE9" w14:textId="77777777" w:rsidR="00BD2C67" w:rsidRPr="001115E9" w:rsidRDefault="00BD2C67" w:rsidP="00B46D58">
      <w:pPr>
        <w:widowControl w:val="0"/>
        <w:spacing w:after="160"/>
        <w:jc w:val="center"/>
        <w:rPr>
          <w:rFonts w:ascii="GHEA Grapalat" w:hAnsi="GHEA Grapalat"/>
          <w:b/>
        </w:rPr>
      </w:pPr>
    </w:p>
    <w:p w14:paraId="0560A1CF"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672C274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3EC185A" w14:textId="41E1F5ED"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336EFFB3"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454490C"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0833516"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4988420"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4E5062E" w14:textId="77777777" w:rsidR="00B051BE" w:rsidRPr="009044F1" w:rsidRDefault="00B051BE" w:rsidP="00B46D58">
      <w:pPr>
        <w:widowControl w:val="0"/>
        <w:spacing w:after="160"/>
        <w:jc w:val="center"/>
        <w:rPr>
          <w:rFonts w:ascii="GHEA Grapalat" w:hAnsi="GHEA Grapalat"/>
          <w:b/>
        </w:rPr>
      </w:pPr>
    </w:p>
    <w:p w14:paraId="512AD8B1"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73C7F12A"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Заявка — это предложение, представляемое участником на основании </w:t>
      </w:r>
      <w:r w:rsidRPr="00995804">
        <w:rPr>
          <w:rFonts w:ascii="GHEA Grapalat" w:hAnsi="GHEA Grapalat"/>
        </w:rPr>
        <w:lastRenderedPageBreak/>
        <w:t>настоящего Приглашения.</w:t>
      </w:r>
    </w:p>
    <w:p w14:paraId="587BC38E"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F09FCA0"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D2D3807" w14:textId="72F5FCC8"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6B73A9">
        <w:rPr>
          <w:rFonts w:ascii="GHEA Grapalat" w:hAnsi="GHEA Grapalat"/>
          <w:sz w:val="24"/>
          <w:szCs w:val="24"/>
        </w:rPr>
        <w:t>ЗАПРОС КОТИРОВОК</w:t>
      </w:r>
      <w:r w:rsidRPr="009044F1">
        <w:rPr>
          <w:rFonts w:ascii="GHEA Grapalat" w:hAnsi="GHEA Grapalat"/>
          <w:sz w:val="24"/>
          <w:szCs w:val="24"/>
        </w:rPr>
        <w:t>.</w:t>
      </w:r>
    </w:p>
    <w:p w14:paraId="32A0781A" w14:textId="249A756E" w:rsidR="006019D6" w:rsidRPr="006019D6" w:rsidRDefault="000371A2" w:rsidP="006019D6">
      <w:pPr>
        <w:pStyle w:val="a3"/>
        <w:widowControl w:val="0"/>
        <w:spacing w:after="160"/>
        <w:ind w:firstLine="567"/>
        <w:rPr>
          <w:rFonts w:ascii="GHEA Grapalat" w:hAnsi="GHEA Grapalat"/>
          <w:i w:val="0"/>
          <w:iCs/>
          <w:sz w:val="24"/>
          <w:szCs w:val="24"/>
        </w:rPr>
      </w:pPr>
      <w:r w:rsidRPr="006019D6">
        <w:rPr>
          <w:rFonts w:ascii="GHEA Grapalat" w:hAnsi="GHEA Grapalat"/>
          <w:i w:val="0"/>
          <w:iCs/>
          <w:sz w:val="24"/>
          <w:szCs w:val="24"/>
        </w:rPr>
        <w:t>4.2.</w:t>
      </w:r>
      <w:r w:rsidR="006019D6">
        <w:rPr>
          <w:rFonts w:ascii="GHEA Grapalat" w:hAnsi="GHEA Grapalat"/>
          <w:i w:val="0"/>
          <w:iCs/>
          <w:sz w:val="24"/>
          <w:szCs w:val="24"/>
          <w:lang w:val="hy-AM"/>
        </w:rPr>
        <w:t xml:space="preserve"> </w:t>
      </w:r>
      <w:r w:rsidR="006019D6" w:rsidRPr="006019D6">
        <w:rPr>
          <w:rFonts w:ascii="GHEA Grapalat" w:hAnsi="GHEA Grapalat"/>
          <w:i w:val="0"/>
          <w:iCs/>
          <w:sz w:val="24"/>
          <w:szCs w:val="24"/>
        </w:rPr>
        <w:t xml:space="preserve">Заявки на процедуру необходимо подать в комиссию по адресу </w:t>
      </w:r>
      <w:proofErr w:type="spellStart"/>
      <w:r w:rsidR="006019D6" w:rsidRPr="006019D6">
        <w:rPr>
          <w:rFonts w:ascii="GHEA Grapalat" w:hAnsi="GHEA Grapalat"/>
          <w:i w:val="0"/>
          <w:iCs/>
          <w:sz w:val="24"/>
          <w:szCs w:val="24"/>
        </w:rPr>
        <w:t>Котайкский</w:t>
      </w:r>
      <w:proofErr w:type="spellEnd"/>
      <w:r w:rsidR="006019D6" w:rsidRPr="006019D6">
        <w:rPr>
          <w:rFonts w:ascii="GHEA Grapalat" w:hAnsi="GHEA Grapalat"/>
          <w:i w:val="0"/>
          <w:iCs/>
          <w:sz w:val="24"/>
          <w:szCs w:val="24"/>
        </w:rPr>
        <w:t xml:space="preserve"> область, деревня </w:t>
      </w:r>
      <w:proofErr w:type="spellStart"/>
      <w:r w:rsidR="006019D6" w:rsidRPr="006019D6">
        <w:rPr>
          <w:rFonts w:ascii="GHEA Grapalat" w:hAnsi="GHEA Grapalat"/>
          <w:i w:val="0"/>
          <w:iCs/>
          <w:sz w:val="24"/>
          <w:szCs w:val="24"/>
        </w:rPr>
        <w:t>Балаховит</w:t>
      </w:r>
      <w:proofErr w:type="spellEnd"/>
      <w:r w:rsidR="006019D6" w:rsidRPr="006019D6">
        <w:rPr>
          <w:rFonts w:ascii="GHEA Grapalat" w:hAnsi="GHEA Grapalat"/>
          <w:i w:val="0"/>
          <w:iCs/>
          <w:sz w:val="24"/>
          <w:szCs w:val="24"/>
        </w:rPr>
        <w:t xml:space="preserve">, </w:t>
      </w:r>
      <w:proofErr w:type="spellStart"/>
      <w:r w:rsidR="006019D6" w:rsidRPr="006019D6">
        <w:rPr>
          <w:rFonts w:ascii="GHEA Grapalat" w:hAnsi="GHEA Grapalat"/>
          <w:i w:val="0"/>
          <w:iCs/>
          <w:sz w:val="24"/>
          <w:szCs w:val="24"/>
        </w:rPr>
        <w:t>ул</w:t>
      </w:r>
      <w:proofErr w:type="spellEnd"/>
      <w:r w:rsidR="006019D6" w:rsidRPr="006019D6">
        <w:rPr>
          <w:rFonts w:ascii="GHEA Grapalat" w:hAnsi="GHEA Grapalat"/>
          <w:i w:val="0"/>
          <w:iCs/>
          <w:sz w:val="24"/>
          <w:szCs w:val="24"/>
        </w:rPr>
        <w:t xml:space="preserve">  </w:t>
      </w:r>
      <w:proofErr w:type="spellStart"/>
      <w:r w:rsidR="006019D6" w:rsidRPr="006019D6">
        <w:rPr>
          <w:rFonts w:ascii="GHEA Grapalat" w:hAnsi="GHEA Grapalat"/>
          <w:i w:val="0"/>
          <w:iCs/>
          <w:sz w:val="24"/>
          <w:szCs w:val="24"/>
        </w:rPr>
        <w:t>М.Тумасян</w:t>
      </w:r>
      <w:proofErr w:type="spellEnd"/>
      <w:r w:rsidR="006019D6" w:rsidRPr="006019D6">
        <w:rPr>
          <w:rFonts w:ascii="GHEA Grapalat" w:hAnsi="GHEA Grapalat"/>
          <w:i w:val="0"/>
          <w:iCs/>
          <w:sz w:val="24"/>
          <w:szCs w:val="24"/>
        </w:rPr>
        <w:t xml:space="preserve"> 14, не позднее, чем "1</w:t>
      </w:r>
      <w:r w:rsidR="006019D6">
        <w:rPr>
          <w:rFonts w:ascii="GHEA Grapalat" w:hAnsi="GHEA Grapalat"/>
          <w:i w:val="0"/>
          <w:iCs/>
          <w:sz w:val="24"/>
          <w:szCs w:val="24"/>
          <w:lang w:val="hy-AM"/>
        </w:rPr>
        <w:t>1</w:t>
      </w:r>
      <w:r w:rsidR="006019D6" w:rsidRPr="006019D6">
        <w:rPr>
          <w:rFonts w:ascii="GHEA Grapalat" w:hAnsi="GHEA Grapalat"/>
          <w:i w:val="0"/>
          <w:iCs/>
          <w:sz w:val="24"/>
          <w:szCs w:val="24"/>
        </w:rPr>
        <w:t xml:space="preserve">:00" часов "8"-го дня с даты опубликования в бюллетене объявления и приглашения на настоящую процедуру. </w:t>
      </w:r>
    </w:p>
    <w:p w14:paraId="51FCC915" w14:textId="1D685769"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6019D6" w:rsidRPr="0063650A">
        <w:rPr>
          <w:rFonts w:ascii="GHEA Grapalat" w:hAnsi="GHEA Grapalat"/>
          <w:sz w:val="24"/>
          <w:szCs w:val="24"/>
        </w:rPr>
        <w:t xml:space="preserve">Т. </w:t>
      </w:r>
      <w:proofErr w:type="spellStart"/>
      <w:r w:rsidR="006019D6" w:rsidRPr="0063650A">
        <w:rPr>
          <w:rFonts w:ascii="GHEA Grapalat" w:hAnsi="GHEA Grapalat"/>
          <w:sz w:val="24"/>
          <w:szCs w:val="24"/>
        </w:rPr>
        <w:t>Кюрегян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9BB1759"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497BA0AD"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26CFE38B"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1059050B"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42233DA7"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5D01148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0D7D1EE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1416CBE0" w14:textId="16397A2B" w:rsidR="00EA0D10" w:rsidRPr="009C7C16" w:rsidRDefault="001361B2" w:rsidP="00B46D58">
      <w:pPr>
        <w:pStyle w:val="norm"/>
        <w:widowControl w:val="0"/>
        <w:tabs>
          <w:tab w:val="left" w:pos="1134"/>
        </w:tabs>
        <w:spacing w:after="160" w:line="240" w:lineRule="auto"/>
        <w:ind w:firstLine="284"/>
        <w:rPr>
          <w:rFonts w:ascii="GHEA Grapalat" w:hAnsi="GHEA Grapalat"/>
          <w:lang w:val="hy-AM"/>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w:t>
      </w:r>
      <w:r w:rsidRPr="00985FFB">
        <w:rPr>
          <w:rFonts w:ascii="GHEA Grapalat" w:hAnsi="GHEA Grapalat"/>
          <w:sz w:val="24"/>
          <w:szCs w:val="24"/>
        </w:rPr>
        <w:lastRenderedPageBreak/>
        <w:t xml:space="preserve">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p>
    <w:p w14:paraId="499808F2"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561A59A"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E1AECA5"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9F55EC3"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5416376"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919330"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3C872CE"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0BE8FE90"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47A96DC"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DFA2067"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2FBA0F3F"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7460A624"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3AD29C5A"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3CC50A7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E2FC5BB"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39C187DA"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508585D8"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D6C8C88"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385807D0"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24307834"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72801ADC"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37935E10"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8E5B15C" w14:textId="77777777" w:rsidR="00416546" w:rsidRDefault="00416546" w:rsidP="00B46D58">
      <w:pPr>
        <w:widowControl w:val="0"/>
        <w:spacing w:after="160"/>
        <w:ind w:left="567" w:right="565"/>
        <w:jc w:val="center"/>
        <w:rPr>
          <w:rFonts w:ascii="GHEA Grapalat" w:hAnsi="GHEA Grapalat"/>
          <w:b/>
        </w:rPr>
      </w:pPr>
    </w:p>
    <w:p w14:paraId="7ED200D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9764F6E"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AD21264"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8186197" w14:textId="77777777" w:rsidR="00FA0E41" w:rsidRPr="009044F1" w:rsidRDefault="00FA0E41" w:rsidP="00B46D58">
      <w:pPr>
        <w:widowControl w:val="0"/>
        <w:spacing w:after="160"/>
        <w:ind w:firstLine="567"/>
        <w:jc w:val="center"/>
        <w:rPr>
          <w:rFonts w:ascii="GHEA Grapalat" w:hAnsi="GHEA Grapalat"/>
          <w:b/>
        </w:rPr>
      </w:pPr>
    </w:p>
    <w:p w14:paraId="365E73A1" w14:textId="77777777" w:rsidR="00A225E0" w:rsidRDefault="00A225E0" w:rsidP="00B46D58">
      <w:pPr>
        <w:rPr>
          <w:rFonts w:ascii="GHEA Grapalat" w:hAnsi="GHEA Grapalat" w:cs="Sylfaen"/>
        </w:rPr>
      </w:pPr>
    </w:p>
    <w:p w14:paraId="6086AB86"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96F0AD3" w14:textId="32292D82"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00353D" w:rsidRPr="00AD29CE">
        <w:rPr>
          <w:rFonts w:ascii="GHEA Grapalat" w:hAnsi="GHEA Grapalat"/>
          <w:sz w:val="24"/>
          <w:szCs w:val="24"/>
        </w:rPr>
        <w:t>"</w:t>
      </w:r>
      <w:r w:rsidR="0000353D" w:rsidRPr="00856655">
        <w:rPr>
          <w:rFonts w:ascii="GHEA Grapalat" w:hAnsi="GHEA Grapalat"/>
          <w:sz w:val="24"/>
          <w:szCs w:val="24"/>
        </w:rPr>
        <w:t>8</w:t>
      </w:r>
      <w:r w:rsidR="0000353D" w:rsidRPr="00AD29CE">
        <w:rPr>
          <w:rFonts w:ascii="GHEA Grapalat" w:hAnsi="GHEA Grapalat"/>
          <w:sz w:val="24"/>
          <w:szCs w:val="24"/>
        </w:rPr>
        <w:t>"-</w:t>
      </w:r>
      <w:r w:rsidR="0000353D" w:rsidRPr="00856655">
        <w:rPr>
          <w:rFonts w:ascii="GHEA Grapalat" w:hAnsi="GHEA Grapalat"/>
          <w:sz w:val="24"/>
          <w:szCs w:val="24"/>
        </w:rPr>
        <w:t xml:space="preserve"> </w:t>
      </w:r>
      <w:r w:rsidR="0000353D" w:rsidRPr="002B605C">
        <w:rPr>
          <w:rFonts w:ascii="GHEA Grapalat" w:hAnsi="GHEA Grapalat"/>
          <w:sz w:val="24"/>
          <w:szCs w:val="24"/>
        </w:rPr>
        <w:t>о</w:t>
      </w:r>
      <w:r w:rsidR="0000353D">
        <w:rPr>
          <w:rFonts w:ascii="GHEA Grapalat" w:hAnsi="GHEA Grapalat"/>
          <w:sz w:val="24"/>
          <w:szCs w:val="24"/>
        </w:rPr>
        <w:t>й</w:t>
      </w:r>
      <w:r w:rsidR="0000353D" w:rsidRPr="00AD29CE">
        <w:rPr>
          <w:rFonts w:ascii="GHEA Grapalat" w:hAnsi="GHEA Grapalat"/>
          <w:sz w:val="24"/>
          <w:szCs w:val="24"/>
        </w:rPr>
        <w:t xml:space="preserve"> </w:t>
      </w:r>
      <w:r w:rsidR="00A9098A" w:rsidRPr="00AD29CE">
        <w:rPr>
          <w:rFonts w:ascii="GHEA Grapalat" w:hAnsi="GHEA Grapalat"/>
          <w:sz w:val="24"/>
          <w:szCs w:val="24"/>
        </w:rPr>
        <w:t>день в "</w:t>
      </w:r>
      <w:r w:rsidR="0000353D">
        <w:rPr>
          <w:rFonts w:ascii="GHEA Grapalat" w:hAnsi="GHEA Grapalat"/>
          <w:sz w:val="24"/>
          <w:szCs w:val="24"/>
          <w:lang w:val="hy-AM"/>
        </w:rPr>
        <w:t>11։00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23FEFDA5"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0855773D"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1CC1FE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EF09200"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E1DBC81"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5D564AD"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684031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1772C5A"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3ED2581"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5BC4912A"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w:t>
      </w:r>
      <w:r w:rsidR="00B658CD">
        <w:rPr>
          <w:rFonts w:ascii="GHEA Grapalat" w:hAnsi="GHEA Grapalat"/>
          <w:sz w:val="24"/>
          <w:szCs w:val="24"/>
        </w:rPr>
        <w:lastRenderedPageBreak/>
        <w:t xml:space="preserve">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219CF991" w14:textId="77777777" w:rsidR="0000353D" w:rsidRPr="00A01157" w:rsidRDefault="00FD2748" w:rsidP="0000353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0353D" w:rsidRPr="00777A65">
        <w:rPr>
          <w:rFonts w:ascii="GHEA Grapalat" w:hAnsi="GHEA Grapalat"/>
          <w:i w:val="0"/>
          <w:sz w:val="24"/>
          <w:szCs w:val="24"/>
        </w:rPr>
        <w:t>установленному Центра</w:t>
      </w:r>
      <w:r w:rsidR="0000353D">
        <w:rPr>
          <w:rFonts w:ascii="GHEA Grapalat" w:hAnsi="GHEA Grapalat"/>
          <w:i w:val="0"/>
          <w:sz w:val="24"/>
          <w:szCs w:val="24"/>
        </w:rPr>
        <w:t>льным банком Республики Армения.</w:t>
      </w:r>
    </w:p>
    <w:p w14:paraId="270D966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4F5032C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52B8E71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1A854ACC"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69342D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A78C81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66A0EFD9"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 xml:space="preserve">купки, и </w:t>
      </w:r>
      <w:r w:rsidRPr="009775E8">
        <w:rPr>
          <w:rFonts w:ascii="GHEA Grapalat" w:hAnsi="GHEA Grapalat"/>
          <w:sz w:val="24"/>
          <w:szCs w:val="24"/>
        </w:rPr>
        <w:lastRenderedPageBreak/>
        <w:t>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1E3B56"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DD73479" w14:textId="77777777"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14:paraId="7404E4D0"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ACAFE43" w14:textId="77777777"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8895689"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7C9ABE6"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w:t>
      </w:r>
      <w:r w:rsidR="00E46770" w:rsidRPr="00B6749E">
        <w:rPr>
          <w:rFonts w:ascii="GHEA Grapalat" w:hAnsi="GHEA Grapalat"/>
          <w:sz w:val="24"/>
          <w:szCs w:val="24"/>
        </w:rPr>
        <w:lastRenderedPageBreak/>
        <w:t>процедуры.</w:t>
      </w:r>
    </w:p>
    <w:p w14:paraId="7ED46021"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478E06E"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C469AFA"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BB43971"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C0C8EFA"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w:t>
      </w:r>
      <w:r w:rsidR="00BD06DB" w:rsidRPr="00AA7DF7">
        <w:rPr>
          <w:rFonts w:ascii="GHEA Grapalat" w:hAnsi="GHEA Grapalat"/>
        </w:rPr>
        <w:lastRenderedPageBreak/>
        <w:t>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78D5C803"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3C6707F6"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A93F5C"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12F081D8" w14:textId="77777777"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14:paraId="2FB1F1A5" w14:textId="77777777"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589006EE" w14:textId="77777777"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2866B6F3"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7853DA1"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D9A098E"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96D4BAD"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0FD037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579C67C" w14:textId="4876608B" w:rsidR="002B103D" w:rsidRPr="006D72B8" w:rsidRDefault="00A150A9" w:rsidP="00B46D58">
      <w:pPr>
        <w:pStyle w:val="23"/>
        <w:widowControl w:val="0"/>
        <w:tabs>
          <w:tab w:val="left" w:pos="1276"/>
        </w:tabs>
        <w:spacing w:after="160" w:line="240" w:lineRule="auto"/>
        <w:ind w:firstLine="567"/>
        <w:rPr>
          <w:rFonts w:ascii="Microsoft JhengHei" w:eastAsia="Microsoft JhengHei" w:hAnsi="Microsoft JhengHei" w:cs="Microsoft JhengHei"/>
          <w:sz w:val="24"/>
          <w:szCs w:val="24"/>
          <w:lang w:val="hy-AM"/>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6D72B8">
        <w:rPr>
          <w:rFonts w:ascii="Microsoft JhengHei" w:eastAsia="Microsoft JhengHei" w:hAnsi="Microsoft JhengHei" w:cs="Microsoft JhengHei"/>
          <w:sz w:val="24"/>
          <w:szCs w:val="24"/>
          <w:lang w:val="hy-AM"/>
        </w:rPr>
        <w:t>․</w:t>
      </w:r>
    </w:p>
    <w:p w14:paraId="5BC08B57"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04AE7209"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3596630"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7B20BA5"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54756200"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3D8885"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1AB2D15"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EED6581"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045BEED7"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5E673F0"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4FAA31F"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1E50831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11C14D3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FBB09B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0571C007"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77E085A3"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w:t>
      </w:r>
      <w:r w:rsidR="00FA59BE">
        <w:rPr>
          <w:rFonts w:ascii="GHEA Grapalat" w:hAnsi="GHEA Grapalat"/>
        </w:rPr>
        <w:t>уведомлением</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случае, если проектом заключаемого договора предусмотрена предоплата </w:t>
      </w:r>
      <w:r w:rsidR="00FA59BE">
        <w:rPr>
          <w:rFonts w:ascii="GHEA Grapalat" w:hAnsi="GHEA Grapalat"/>
        </w:rPr>
        <w:t>-</w:t>
      </w:r>
      <w:r w:rsidR="00B06EC9">
        <w:rPr>
          <w:rFonts w:ascii="GHEA Grapalat" w:hAnsi="GHEA Grapalat"/>
        </w:rPr>
        <w:t xml:space="preserve">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7B73A7C9"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 xml:space="preserve">При этом, проект утвержденного отобранным участником договора </w:t>
      </w:r>
      <w:r w:rsidR="000313A6" w:rsidRPr="009044F1">
        <w:rPr>
          <w:rFonts w:ascii="GHEA Grapalat" w:hAnsi="GHEA Grapalat"/>
        </w:rPr>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EF8C7AD"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491102DA"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2CA73838" w14:textId="55AEC5AC" w:rsidR="007C56B2" w:rsidRPr="006D72B8" w:rsidRDefault="00030D40" w:rsidP="0057550D">
      <w:pPr>
        <w:widowControl w:val="0"/>
        <w:tabs>
          <w:tab w:val="left" w:pos="1276"/>
        </w:tabs>
        <w:spacing w:after="160"/>
        <w:ind w:firstLine="567"/>
        <w:jc w:val="both"/>
        <w:rPr>
          <w:rFonts w:ascii="GHEA Grapalat" w:hAnsi="GHEA Grapalat"/>
          <w:color w:val="000000" w:themeColor="text1"/>
          <w:lang w:val="hy-AM"/>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p>
    <w:p w14:paraId="262479B6" w14:textId="2CE23585"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w:t>
      </w:r>
      <w:r w:rsidR="00EE02C2">
        <w:rPr>
          <w:rFonts w:ascii="GHEA Grapalat" w:hAnsi="GHEA Grapalat"/>
        </w:rPr>
        <w:t>.</w:t>
      </w:r>
      <w:r w:rsidR="001647D2" w:rsidRPr="008D2394">
        <w:rPr>
          <w:rFonts w:ascii="GHEA Grapalat" w:hAnsi="GHEA Grapalat"/>
        </w:rPr>
        <w:t xml:space="preserve"> </w:t>
      </w:r>
    </w:p>
    <w:p w14:paraId="63C39896" w14:textId="33467358" w:rsidR="00384973" w:rsidRPr="006D72B8" w:rsidRDefault="0085658A" w:rsidP="0085658A">
      <w:pPr>
        <w:widowControl w:val="0"/>
        <w:tabs>
          <w:tab w:val="left" w:pos="1276"/>
        </w:tabs>
        <w:spacing w:after="160"/>
        <w:ind w:firstLine="567"/>
        <w:jc w:val="both"/>
        <w:rPr>
          <w:rFonts w:ascii="Microsoft JhengHei" w:eastAsia="Microsoft JhengHei" w:hAnsi="Microsoft JhengHei" w:cs="Microsoft JhengHei"/>
          <w:lang w:val="hy-AM"/>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6D72B8">
        <w:rPr>
          <w:rFonts w:ascii="Microsoft JhengHei" w:eastAsia="Microsoft JhengHei" w:hAnsi="Microsoft JhengHei" w:cs="Microsoft JhengHei"/>
          <w:lang w:val="hy-AM"/>
        </w:rPr>
        <w:t>․</w:t>
      </w:r>
    </w:p>
    <w:p w14:paraId="61C1AD73"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5E27F163"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0FEDAC06"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случае надлежащего исполнения исполнителем этого соглашения (соглашений) в полном объеме и полного </w:t>
      </w:r>
      <w:r w:rsidRPr="0014372B">
        <w:rPr>
          <w:rFonts w:ascii="GHEA Grapalat" w:hAnsi="GHEA Grapalat" w:cs="Sylfaen"/>
          <w:lang w:val="hy-AM"/>
        </w:rPr>
        <w:lastRenderedPageBreak/>
        <w:t>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14:paraId="2BED0E50"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3BA7E5C3" w14:textId="77777777" w:rsidR="006D72B8" w:rsidRDefault="00030D40" w:rsidP="00B46D58">
      <w:pPr>
        <w:widowControl w:val="0"/>
        <w:tabs>
          <w:tab w:val="left" w:pos="1276"/>
        </w:tabs>
        <w:spacing w:after="160"/>
        <w:ind w:firstLine="567"/>
        <w:jc w:val="both"/>
        <w:rPr>
          <w:rFonts w:ascii="GHEA Grapalat" w:hAnsi="GHEA Grapalat"/>
          <w:lang w:val="hy-AM"/>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6D72B8" w:rsidRPr="002C42AD">
        <w:rPr>
          <w:rFonts w:ascii="GHEA Grapalat" w:hAnsi="GHEA Grapalat"/>
        </w:rPr>
        <w:t xml:space="preserve">Если цена закупки </w:t>
      </w:r>
      <w:r w:rsidR="006D72B8">
        <w:rPr>
          <w:rFonts w:ascii="GHEA Grapalat" w:hAnsi="GHEA Grapalat"/>
        </w:rPr>
        <w:t>услуг</w:t>
      </w:r>
      <w:r w:rsidR="006D72B8"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6D72B8" w:rsidRPr="00853D2D">
        <w:rPr>
          <w:rFonts w:ascii="GHEA Grapalat" w:hAnsi="GHEA Grapalat"/>
        </w:rPr>
        <w:t xml:space="preserve">. </w:t>
      </w:r>
      <w:r w:rsidR="006D72B8" w:rsidRPr="00471333">
        <w:rPr>
          <w:rFonts w:ascii="GHEA Grapalat" w:hAnsi="GHEA Grapalat"/>
        </w:rPr>
        <w:t>в одностороннем порядке утвержденного заявления-в виде неустойки (приложение 5.1) или наличных денег</w:t>
      </w:r>
      <w:r w:rsidR="006D72B8" w:rsidRPr="00853D2D">
        <w:rPr>
          <w:rFonts w:ascii="GHEA Grapalat" w:hAnsi="GHEA Grapalat"/>
        </w:rPr>
        <w:t>.</w:t>
      </w:r>
    </w:p>
    <w:p w14:paraId="155B0C7F" w14:textId="4F885168"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60FB3402" w14:textId="084DC16E"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6B73A9">
        <w:rPr>
          <w:rFonts w:ascii="GHEA Grapalat" w:hAnsi="GHEA Grapalat"/>
          <w:lang w:val="hy-AM"/>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00722B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CCAC4B4"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E1199BA"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w:t>
      </w:r>
      <w:r w:rsidR="00125AA6" w:rsidRPr="009044F1">
        <w:rPr>
          <w:rFonts w:ascii="GHEA Grapalat" w:hAnsi="GHEA Grapalat"/>
        </w:rPr>
        <w:lastRenderedPageBreak/>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4432AE5" w14:textId="77777777" w:rsidR="002807DD" w:rsidRDefault="002807DD" w:rsidP="002807DD">
      <w:pPr>
        <w:rPr>
          <w:rFonts w:ascii="GHEA Grapalat" w:hAnsi="GHEA Grapalat"/>
          <w:b/>
        </w:rPr>
      </w:pPr>
      <w:r>
        <w:rPr>
          <w:rFonts w:ascii="GHEA Grapalat" w:hAnsi="GHEA Grapalat"/>
          <w:b/>
        </w:rPr>
        <w:t xml:space="preserve">                         </w:t>
      </w:r>
    </w:p>
    <w:p w14:paraId="3FD1611E"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5E879224"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11FE4B8B"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3A4CC84"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446C68F"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6A3C3749" w14:textId="77777777" w:rsidR="00DA751A" w:rsidRDefault="00DA751A" w:rsidP="002807DD">
      <w:pPr>
        <w:rPr>
          <w:rFonts w:ascii="GHEA Grapalat" w:hAnsi="GHEA Grapalat"/>
          <w:b/>
        </w:rPr>
      </w:pPr>
    </w:p>
    <w:p w14:paraId="2321D578"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4073049" w14:textId="77777777" w:rsidR="002807DD" w:rsidRPr="009044F1" w:rsidRDefault="002807DD" w:rsidP="002807DD">
      <w:pPr>
        <w:rPr>
          <w:rFonts w:ascii="GHEA Grapalat" w:hAnsi="GHEA Grapalat" w:cs="Arial"/>
          <w:b/>
        </w:rPr>
      </w:pPr>
    </w:p>
    <w:p w14:paraId="02D45C9B"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7F151F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FE35324" w14:textId="2A024FE3"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w:t>
      </w:r>
    </w:p>
    <w:p w14:paraId="7EF9831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525E7B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A37F8ED"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0558FF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BCFB"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r w:rsidRPr="00216702">
        <w:rPr>
          <w:rFonts w:ascii="GHEA Grapalat" w:hAnsi="GHEA Grapalat"/>
        </w:rPr>
        <w:lastRenderedPageBreak/>
        <w:t>(далее-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881DE60"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93CBFA5"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A9114AE"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AD314E1"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D4C20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3242231"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C408C9E"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35F4292" w14:textId="38AF7935" w:rsidR="00167353" w:rsidRPr="00570BBD" w:rsidRDefault="006B73A9" w:rsidP="00167353">
      <w:pPr>
        <w:jc w:val="both"/>
        <w:rPr>
          <w:rFonts w:ascii="GHEA Grapalat" w:hAnsi="GHEA Grapalat"/>
          <w:lang w:val="hy-AM"/>
        </w:rPr>
      </w:pPr>
      <w:r>
        <w:rPr>
          <w:rFonts w:ascii="GHEA Grapalat" w:hAnsi="GHEA Grapalat"/>
          <w:lang w:val="hy-AM"/>
        </w:rPr>
        <w:t xml:space="preserve">      </w:t>
      </w:r>
      <w:r w:rsidR="00167353" w:rsidRPr="00570BBD">
        <w:rPr>
          <w:rFonts w:ascii="GHEA Grapalat" w:hAnsi="GHEA Grapalat"/>
        </w:rPr>
        <w:t xml:space="preserve">12.8. Решение о требовании доказательств </w:t>
      </w:r>
      <w:r w:rsidR="00167353">
        <w:rPr>
          <w:rFonts w:ascii="GHEA Grapalat" w:hAnsi="GHEA Grapalat"/>
        </w:rPr>
        <w:t>исполняется</w:t>
      </w:r>
      <w:r w:rsidR="00167353" w:rsidRPr="00570BBD">
        <w:rPr>
          <w:rFonts w:ascii="GHEA Grapalat" w:hAnsi="GHEA Grapalat"/>
        </w:rPr>
        <w:t xml:space="preserve"> ответчиком в пятидневный срок после получения решения</w:t>
      </w:r>
      <w:r w:rsidR="00167353">
        <w:rPr>
          <w:rFonts w:ascii="GHEA Grapalat" w:hAnsi="GHEA Grapalat"/>
        </w:rPr>
        <w:t>.</w:t>
      </w:r>
    </w:p>
    <w:p w14:paraId="1889A539"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3942870" w14:textId="2BFF7A2A" w:rsidR="00167353" w:rsidRDefault="006B73A9" w:rsidP="00167353">
      <w:pPr>
        <w:jc w:val="both"/>
        <w:rPr>
          <w:rFonts w:ascii="GHEA Grapalat" w:hAnsi="GHEA Grapalat"/>
          <w:lang w:val="hy-AM"/>
        </w:rPr>
      </w:pPr>
      <w:r>
        <w:rPr>
          <w:rFonts w:ascii="GHEA Grapalat" w:hAnsi="GHEA Grapalat"/>
          <w:lang w:val="hy-AM"/>
        </w:rPr>
        <w:t xml:space="preserve">      </w:t>
      </w:r>
      <w:r w:rsidR="00167353" w:rsidRPr="00570BBD">
        <w:rPr>
          <w:rFonts w:ascii="GHEA Grapalat" w:hAnsi="GHEA Grapalat"/>
        </w:rPr>
        <w:t xml:space="preserve">12.9. </w:t>
      </w:r>
      <w:r w:rsidR="00167353"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00167353">
        <w:rPr>
          <w:rFonts w:ascii="GHEA Grapalat" w:hAnsi="GHEA Grapalat"/>
          <w:lang w:val="hy-AM"/>
        </w:rPr>
        <w:t>.</w:t>
      </w:r>
    </w:p>
    <w:p w14:paraId="15E03B63" w14:textId="77777777" w:rsidR="00167353" w:rsidRPr="00570BBD" w:rsidRDefault="00167353" w:rsidP="006B73A9">
      <w:pPr>
        <w:ind w:firstLine="708"/>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653119E" w14:textId="77777777" w:rsidR="00167353" w:rsidRPr="00570BBD" w:rsidRDefault="00167353" w:rsidP="006B73A9">
      <w:pPr>
        <w:ind w:firstLine="708"/>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BD7AD45"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C1F05DC"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3D30A1F0"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DC145F0"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AA4C22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DBA4F2E"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F7C63D6"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20EF790"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533C1B97"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43FB463F" w14:textId="77777777"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9C2C94A"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0B0CCA9"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9A852BF"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97B640B" w14:textId="77777777" w:rsidR="00167353" w:rsidRPr="009044F1" w:rsidRDefault="00167353" w:rsidP="00167353">
      <w:pPr>
        <w:widowControl w:val="0"/>
        <w:spacing w:after="160"/>
        <w:jc w:val="both"/>
        <w:rPr>
          <w:rFonts w:ascii="GHEA Grapalat" w:hAnsi="GHEA Grapalat" w:cs="Sylfaen"/>
          <w:b/>
        </w:rPr>
      </w:pPr>
    </w:p>
    <w:p w14:paraId="1DB9E12D" w14:textId="77777777" w:rsidR="004373E3" w:rsidRDefault="004373E3" w:rsidP="00B46D58">
      <w:pPr>
        <w:rPr>
          <w:rFonts w:ascii="GHEA Grapalat" w:hAnsi="GHEA Grapalat"/>
          <w:b/>
        </w:rPr>
      </w:pPr>
    </w:p>
    <w:p w14:paraId="7F003364" w14:textId="77777777" w:rsidR="00503980" w:rsidRDefault="00503980">
      <w:pPr>
        <w:rPr>
          <w:rFonts w:ascii="GHEA Grapalat" w:hAnsi="GHEA Grapalat"/>
          <w:b/>
        </w:rPr>
      </w:pPr>
      <w:r>
        <w:rPr>
          <w:rFonts w:ascii="GHEA Grapalat" w:hAnsi="GHEA Grapalat"/>
          <w:b/>
        </w:rPr>
        <w:br w:type="page"/>
      </w:r>
    </w:p>
    <w:p w14:paraId="45C07E6F"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04BF52F3" w14:textId="77777777" w:rsidR="008842CE" w:rsidRPr="00374F4A" w:rsidRDefault="008842CE" w:rsidP="00B46D58">
      <w:pPr>
        <w:widowControl w:val="0"/>
        <w:spacing w:after="160"/>
        <w:jc w:val="center"/>
        <w:rPr>
          <w:rFonts w:ascii="GHEA Grapalat" w:hAnsi="GHEA Grapalat"/>
          <w:b/>
        </w:rPr>
      </w:pPr>
    </w:p>
    <w:p w14:paraId="3ADDF9F6" w14:textId="732F8686"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B73A9">
        <w:rPr>
          <w:rFonts w:ascii="GHEA Grapalat" w:hAnsi="GHEA Grapalat"/>
          <w:b/>
        </w:rPr>
        <w:t>ЗАПРОС КОТИРОВОК</w:t>
      </w:r>
    </w:p>
    <w:p w14:paraId="70CB295B" w14:textId="77777777" w:rsidR="00096865" w:rsidRPr="009044F1" w:rsidRDefault="00096865" w:rsidP="00B46D58">
      <w:pPr>
        <w:widowControl w:val="0"/>
        <w:spacing w:after="160"/>
        <w:jc w:val="center"/>
        <w:rPr>
          <w:rFonts w:ascii="GHEA Grapalat" w:hAnsi="GHEA Grapalat"/>
        </w:rPr>
      </w:pPr>
    </w:p>
    <w:p w14:paraId="3CFE83D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B14ABA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30998E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23CC0F3"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3FC2DFA0" w14:textId="77777777" w:rsidR="00140A36" w:rsidRDefault="00140A36" w:rsidP="00B46D58">
      <w:pPr>
        <w:widowControl w:val="0"/>
        <w:spacing w:after="160"/>
        <w:jc w:val="center"/>
        <w:rPr>
          <w:rFonts w:ascii="GHEA Grapalat" w:hAnsi="GHEA Grapalat"/>
          <w:b/>
        </w:rPr>
      </w:pPr>
    </w:p>
    <w:p w14:paraId="3209E38E"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06B7DAD"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6C12D70"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BF9087D"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BC78557"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053440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2"/>
        <w:t>14</w:t>
      </w:r>
    </w:p>
    <w:p w14:paraId="3924EDA4"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8BD7C00" w14:textId="77777777" w:rsidR="00E52441" w:rsidRPr="00925DE0" w:rsidRDefault="00E52441" w:rsidP="00E24455">
      <w:pPr>
        <w:widowControl w:val="0"/>
        <w:spacing w:after="160" w:line="360" w:lineRule="auto"/>
        <w:jc w:val="center"/>
        <w:rPr>
          <w:rFonts w:ascii="GHEA Grapalat" w:hAnsi="GHEA Grapalat"/>
          <w:b/>
        </w:rPr>
      </w:pPr>
    </w:p>
    <w:p w14:paraId="784AFA84"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6F799715"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26A5E7A8" w14:textId="2FC45F11"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6B73A9" w:rsidRPr="006B73A9">
        <w:rPr>
          <w:rFonts w:ascii="GHEA Grapalat" w:hAnsi="GHEA Grapalat"/>
          <w:color w:val="EE0000"/>
        </w:rPr>
        <w:t>2-х</w:t>
      </w:r>
      <w:r w:rsidRPr="006B73A9">
        <w:rPr>
          <w:rFonts w:ascii="GHEA Grapalat" w:hAnsi="GHEA Grapalat"/>
          <w:color w:val="EE0000"/>
        </w:rPr>
        <w:t xml:space="preserve">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5B4E894"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84B59B8"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0DBDCD86"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58253D0"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33D62D01"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3A893C0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DD1C3DF"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3354133C"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3B72BABD" w14:textId="77777777" w:rsidR="009C1687" w:rsidRDefault="009C1687">
      <w:pPr>
        <w:rPr>
          <w:rFonts w:ascii="GHEA Grapalat" w:hAnsi="GHEA Grapalat"/>
          <w:b/>
        </w:rPr>
      </w:pPr>
    </w:p>
    <w:p w14:paraId="3B72CB9D" w14:textId="77777777" w:rsidR="00107A05" w:rsidRDefault="00107A05">
      <w:pPr>
        <w:rPr>
          <w:rFonts w:ascii="GHEA Grapalat" w:hAnsi="GHEA Grapalat"/>
          <w:b/>
        </w:rPr>
      </w:pPr>
      <w:r>
        <w:rPr>
          <w:rFonts w:ascii="GHEA Grapalat" w:hAnsi="GHEA Grapalat"/>
          <w:b/>
        </w:rPr>
        <w:br w:type="page"/>
      </w:r>
    </w:p>
    <w:p w14:paraId="3DFA0F8A"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D33023E" w14:textId="5470541B"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6B73A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B73A9" w:rsidRPr="006B73A9">
        <w:rPr>
          <w:rFonts w:ascii="GHEA Grapalat" w:hAnsi="GHEA Grapalat"/>
          <w:b/>
          <w:sz w:val="24"/>
          <w:szCs w:val="24"/>
        </w:rPr>
        <w:t>«ԿՈ ՋՕԸ-ԳՀԾՁԲ-26/01»</w:t>
      </w:r>
      <w:r w:rsidR="006B73A9">
        <w:rPr>
          <w:rFonts w:ascii="GHEA Grapalat" w:hAnsi="GHEA Grapalat"/>
          <w:sz w:val="24"/>
          <w:szCs w:val="24"/>
        </w:rPr>
        <w:t xml:space="preserve"> </w:t>
      </w:r>
    </w:p>
    <w:p w14:paraId="68E9C795" w14:textId="77777777" w:rsidR="00B2572B" w:rsidRDefault="00B2572B" w:rsidP="00B46D58">
      <w:pPr>
        <w:widowControl w:val="0"/>
        <w:spacing w:after="120"/>
        <w:jc w:val="center"/>
        <w:rPr>
          <w:rFonts w:ascii="GHEA Grapalat" w:hAnsi="GHEA Grapalat" w:cs="Sylfaen"/>
          <w:b/>
        </w:rPr>
      </w:pPr>
    </w:p>
    <w:p w14:paraId="6B9A8EC5" w14:textId="77777777" w:rsidR="00D87B1D" w:rsidRPr="00374F4A" w:rsidRDefault="00D87B1D" w:rsidP="00B46D58">
      <w:pPr>
        <w:widowControl w:val="0"/>
        <w:spacing w:after="120"/>
        <w:jc w:val="center"/>
        <w:rPr>
          <w:rFonts w:ascii="GHEA Grapalat" w:hAnsi="GHEA Grapalat" w:cs="Sylfaen"/>
          <w:b/>
        </w:rPr>
      </w:pPr>
    </w:p>
    <w:p w14:paraId="23640E22"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07EFDDA" w14:textId="3E793CFF"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B73A9">
        <w:rPr>
          <w:rFonts w:ascii="GHEA Grapalat" w:hAnsi="GHEA Grapalat"/>
          <w:color w:val="auto"/>
          <w:sz w:val="24"/>
          <w:szCs w:val="24"/>
        </w:rPr>
        <w:t>запросе котировок</w:t>
      </w:r>
      <w:r w:rsidR="006B73A9" w:rsidRPr="00374F4A">
        <w:rPr>
          <w:rFonts w:ascii="GHEA Grapalat" w:hAnsi="GHEA Grapalat"/>
          <w:color w:val="auto"/>
          <w:sz w:val="24"/>
          <w:szCs w:val="24"/>
        </w:rPr>
        <w:t xml:space="preserve"> </w:t>
      </w:r>
    </w:p>
    <w:p w14:paraId="32DD6352" w14:textId="77777777" w:rsidR="00B2572B" w:rsidRPr="00374F4A" w:rsidRDefault="00B2572B" w:rsidP="00B46D58">
      <w:pPr>
        <w:widowControl w:val="0"/>
        <w:spacing w:after="120"/>
        <w:jc w:val="center"/>
        <w:rPr>
          <w:rFonts w:ascii="GHEA Grapalat" w:hAnsi="GHEA Grapalat"/>
        </w:rPr>
      </w:pPr>
    </w:p>
    <w:p w14:paraId="7238136F"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C4E7093"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18419CEF"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82E351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0FB7C35F" w14:textId="2336E89B"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B73A9">
        <w:rPr>
          <w:rFonts w:ascii="GHEA Grapalat" w:hAnsi="GHEA Grapalat"/>
        </w:rPr>
        <w:t xml:space="preserve">«ԿՈ ՋՕԸ-ԳՀԾՁԲ-26/01» </w:t>
      </w:r>
    </w:p>
    <w:p w14:paraId="17CECB56"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35B6214" w14:textId="6D810140" w:rsidR="00374F4A" w:rsidRPr="00DA5EA0" w:rsidRDefault="004663FD" w:rsidP="00B46D58">
      <w:pPr>
        <w:spacing w:after="160"/>
        <w:jc w:val="both"/>
        <w:rPr>
          <w:rFonts w:ascii="GHEA Grapalat" w:hAnsi="GHEA Grapalat"/>
        </w:rPr>
      </w:pPr>
      <w:r>
        <w:rPr>
          <w:rFonts w:ascii="GHEA Grapalat" w:hAnsi="GHEA Grapalat"/>
        </w:rPr>
        <w:t xml:space="preserve">запрос котировок </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13CE902E"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67DF26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8C83985"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4538BD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64289FDA" w14:textId="77777777" w:rsidR="000612B9" w:rsidRDefault="000612B9" w:rsidP="00B46D58">
      <w:pPr>
        <w:jc w:val="both"/>
        <w:rPr>
          <w:rFonts w:ascii="GHEA Grapalat" w:hAnsi="GHEA Grapalat"/>
        </w:rPr>
      </w:pPr>
    </w:p>
    <w:p w14:paraId="05896BDB"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3FB5521"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BFD78AD" w14:textId="77777777" w:rsidR="000612B9" w:rsidRDefault="000612B9" w:rsidP="00B46D58">
      <w:pPr>
        <w:jc w:val="both"/>
        <w:rPr>
          <w:rFonts w:ascii="GHEA Grapalat" w:hAnsi="GHEA Grapalat"/>
        </w:rPr>
      </w:pPr>
    </w:p>
    <w:p w14:paraId="260B6CB3"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F55DF6D"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3C692E9E" w14:textId="77777777" w:rsidR="00B138F3" w:rsidRDefault="00B138F3" w:rsidP="00B46D58">
      <w:pPr>
        <w:jc w:val="both"/>
        <w:rPr>
          <w:rFonts w:ascii="GHEA Grapalat" w:hAnsi="GHEA Grapalat"/>
        </w:rPr>
      </w:pPr>
    </w:p>
    <w:p w14:paraId="2A2E2AF5"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4832BE63"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DBEBD72" w14:textId="77777777" w:rsidR="00B138F3" w:rsidRDefault="00B138F3" w:rsidP="00F96993">
      <w:pPr>
        <w:jc w:val="both"/>
        <w:rPr>
          <w:rFonts w:ascii="GHEA Grapalat" w:hAnsi="GHEA Grapalat"/>
        </w:rPr>
      </w:pPr>
    </w:p>
    <w:p w14:paraId="7976A45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78A927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A21AD61" w14:textId="77777777" w:rsidR="00B16483" w:rsidRDefault="00B16483" w:rsidP="00F96993">
      <w:pPr>
        <w:jc w:val="both"/>
        <w:rPr>
          <w:rFonts w:ascii="GHEA Grapalat" w:hAnsi="GHEA Grapalat"/>
          <w:sz w:val="18"/>
          <w:szCs w:val="18"/>
        </w:rPr>
      </w:pPr>
    </w:p>
    <w:p w14:paraId="79054D62"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B769F36"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70C6C922" w14:textId="77777777" w:rsidR="00B16483" w:rsidRPr="00D3436F" w:rsidRDefault="00B16483" w:rsidP="00B16483">
      <w:pPr>
        <w:tabs>
          <w:tab w:val="left" w:pos="7371"/>
        </w:tabs>
        <w:spacing w:after="160"/>
        <w:ind w:left="3544" w:firstLine="3"/>
        <w:jc w:val="both"/>
        <w:rPr>
          <w:rFonts w:ascii="GHEA Grapalat" w:hAnsi="GHEA Grapalat"/>
          <w:sz w:val="16"/>
        </w:rPr>
      </w:pPr>
    </w:p>
    <w:p w14:paraId="151F1A7C" w14:textId="77777777" w:rsidR="00B0401C" w:rsidRDefault="00B0401C" w:rsidP="00B46D58">
      <w:pPr>
        <w:widowControl w:val="0"/>
        <w:jc w:val="both"/>
        <w:rPr>
          <w:rFonts w:ascii="GHEA Grapalat" w:hAnsi="GHEA Grapalat"/>
        </w:rPr>
      </w:pPr>
    </w:p>
    <w:p w14:paraId="6547C7B5" w14:textId="77777777" w:rsidR="00B0401C" w:rsidRDefault="00B0401C" w:rsidP="00B46D58">
      <w:pPr>
        <w:widowControl w:val="0"/>
        <w:jc w:val="both"/>
        <w:rPr>
          <w:rFonts w:ascii="GHEA Grapalat" w:hAnsi="GHEA Grapalat"/>
        </w:rPr>
      </w:pPr>
    </w:p>
    <w:p w14:paraId="0DC56198" w14:textId="77777777" w:rsidR="00B0401C" w:rsidRDefault="00B0401C" w:rsidP="00B46D58">
      <w:pPr>
        <w:widowControl w:val="0"/>
        <w:jc w:val="both"/>
        <w:rPr>
          <w:rFonts w:ascii="GHEA Grapalat" w:hAnsi="GHEA Grapalat"/>
        </w:rPr>
      </w:pPr>
    </w:p>
    <w:p w14:paraId="683DBAD7" w14:textId="77777777" w:rsidR="00B0401C" w:rsidRDefault="00B0401C" w:rsidP="00B46D58">
      <w:pPr>
        <w:widowControl w:val="0"/>
        <w:jc w:val="both"/>
        <w:rPr>
          <w:rFonts w:ascii="GHEA Grapalat" w:hAnsi="GHEA Grapalat"/>
        </w:rPr>
      </w:pPr>
    </w:p>
    <w:p w14:paraId="2335B3E8" w14:textId="77777777" w:rsidR="006B3E56" w:rsidRDefault="006B3E56" w:rsidP="00B46D58">
      <w:pPr>
        <w:widowControl w:val="0"/>
        <w:jc w:val="both"/>
        <w:rPr>
          <w:rFonts w:ascii="GHEA Grapalat" w:hAnsi="GHEA Grapalat"/>
        </w:rPr>
      </w:pPr>
      <w:r>
        <w:rPr>
          <w:rFonts w:ascii="GHEA Grapalat" w:hAnsi="GHEA Grapalat"/>
        </w:rPr>
        <w:lastRenderedPageBreak/>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5E43910A"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1200A97" w14:textId="77777777" w:rsidR="00D87B1D" w:rsidRDefault="00D87B1D" w:rsidP="00B46D58">
      <w:pPr>
        <w:widowControl w:val="0"/>
        <w:spacing w:after="120"/>
        <w:ind w:left="2835"/>
        <w:jc w:val="both"/>
        <w:rPr>
          <w:rFonts w:ascii="GHEA Grapalat" w:hAnsi="GHEA Grapalat"/>
          <w:sz w:val="16"/>
        </w:rPr>
      </w:pPr>
    </w:p>
    <w:p w14:paraId="25433A85"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1F28B6DE"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77FC1F1D" w14:textId="77777777" w:rsidR="00833D4F" w:rsidRPr="001E7AA5" w:rsidRDefault="00833D4F" w:rsidP="00833D4F">
      <w:pPr>
        <w:rPr>
          <w:rFonts w:ascii="GHEA Grapalat" w:hAnsi="GHEA Grapalat"/>
          <w:i/>
          <w:sz w:val="16"/>
          <w:vertAlign w:val="superscript"/>
          <w:lang w:val="es-ES"/>
        </w:rPr>
      </w:pPr>
    </w:p>
    <w:p w14:paraId="1E428BC8" w14:textId="0F297BE0"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6B73A9">
        <w:rPr>
          <w:rFonts w:ascii="GHEA Grapalat" w:hAnsi="GHEA Grapalat"/>
        </w:rPr>
        <w:t>запрос котировок</w:t>
      </w:r>
      <w:r w:rsidR="006B73A9"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6B73A9">
        <w:rPr>
          <w:rFonts w:ascii="GHEA Grapalat" w:hAnsi="GHEA Grapalat"/>
        </w:rPr>
        <w:t xml:space="preserve">«ԿՈ ՋՕԸ-ԳՀԾՁԲ-26/01» </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79F92F06"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678E024C"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14:paraId="4DFB0708" w14:textId="63880241" w:rsidR="006B3E56" w:rsidRPr="006B73A9" w:rsidRDefault="006F3CBD" w:rsidP="006F3CBD">
      <w:pPr>
        <w:pStyle w:val="aff"/>
        <w:widowControl w:val="0"/>
        <w:numPr>
          <w:ilvl w:val="0"/>
          <w:numId w:val="33"/>
        </w:numPr>
        <w:tabs>
          <w:tab w:val="left" w:pos="567"/>
        </w:tabs>
        <w:spacing w:after="160"/>
        <w:jc w:val="both"/>
        <w:rPr>
          <w:rFonts w:ascii="GHEA Grapalat" w:hAnsi="GHEA Grapalat"/>
        </w:rPr>
      </w:pPr>
      <w:r>
        <w:rPr>
          <w:rFonts w:ascii="GHEA Grapalat" w:hAnsi="GHEA Grapalat"/>
        </w:rPr>
        <w:t xml:space="preserve"> </w:t>
      </w:r>
      <w:r w:rsidR="006B3E56" w:rsidRPr="006F3CBD">
        <w:rPr>
          <w:rFonts w:ascii="GHEA Grapalat" w:hAnsi="GHEA Grapalat"/>
        </w:rPr>
        <w:t xml:space="preserve">в рамках участия в </w:t>
      </w:r>
      <w:r w:rsidR="006B73A9">
        <w:rPr>
          <w:rFonts w:ascii="GHEA Grapalat" w:hAnsi="GHEA Grapalat"/>
        </w:rPr>
        <w:t>запросе котировок</w:t>
      </w:r>
      <w:r w:rsidR="006B73A9" w:rsidRPr="006F3CBD">
        <w:rPr>
          <w:rFonts w:ascii="GHEA Grapalat" w:hAnsi="GHEA Grapalat"/>
        </w:rPr>
        <w:t xml:space="preserve"> </w:t>
      </w:r>
      <w:r w:rsidR="006B3E56" w:rsidRPr="006F3CBD">
        <w:rPr>
          <w:rFonts w:ascii="GHEA Grapalat" w:hAnsi="GHEA Grapalat"/>
        </w:rPr>
        <w:t xml:space="preserve">под кодом </w:t>
      </w:r>
      <w:r w:rsidR="006B73A9">
        <w:rPr>
          <w:rFonts w:ascii="GHEA Grapalat" w:hAnsi="GHEA Grapalat"/>
        </w:rPr>
        <w:t xml:space="preserve">«ԿՈ ՋՕԸ-ԳՀԾՁԲ-26/01» </w:t>
      </w:r>
    </w:p>
    <w:p w14:paraId="3249AD8D"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4F93C66D" w14:textId="2157667F"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6B73A9">
        <w:rPr>
          <w:rFonts w:ascii="GHEA Grapalat" w:hAnsi="GHEA Grapalat"/>
        </w:rPr>
        <w:t xml:space="preserve">запрос котировок </w:t>
      </w:r>
      <w:r>
        <w:rPr>
          <w:rFonts w:ascii="GHEA Grapalat" w:hAnsi="GHEA Grapalat"/>
        </w:rPr>
        <w:t xml:space="preserve">случая     одновременного </w:t>
      </w:r>
    </w:p>
    <w:p w14:paraId="73301305"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656955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2ABDB16"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00A279"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165E0BC"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C6B71E5"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0FD6A15"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54DB8643"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04BAA1FE"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3"/>
        <w:t>**</w:t>
      </w:r>
      <w:r>
        <w:rPr>
          <w:rFonts w:ascii="GHEA Grapalat" w:hAnsi="GHEA Grapalat"/>
          <w:sz w:val="32"/>
          <w:szCs w:val="32"/>
        </w:rPr>
        <w:t xml:space="preserve"> .</w:t>
      </w:r>
      <w:r w:rsidR="006B3E56" w:rsidRPr="00503980">
        <w:rPr>
          <w:rFonts w:ascii="GHEA Grapalat" w:hAnsi="GHEA Grapalat"/>
          <w:sz w:val="32"/>
          <w:szCs w:val="32"/>
        </w:rPr>
        <w:t xml:space="preserve"> </w:t>
      </w:r>
    </w:p>
    <w:p w14:paraId="06E54519" w14:textId="77777777" w:rsidR="006B3E56" w:rsidRPr="00770B03" w:rsidRDefault="006B3E56" w:rsidP="00B46D58">
      <w:pPr>
        <w:tabs>
          <w:tab w:val="left" w:pos="7371"/>
        </w:tabs>
        <w:spacing w:after="160"/>
        <w:ind w:left="3544" w:firstLine="3"/>
        <w:jc w:val="both"/>
        <w:rPr>
          <w:rFonts w:ascii="GHEA Grapalat" w:hAnsi="GHEA Grapalat"/>
          <w:sz w:val="16"/>
        </w:rPr>
      </w:pPr>
    </w:p>
    <w:p w14:paraId="24988FEC"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BD62149"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lastRenderedPageBreak/>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0C7AB1D"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6FC36D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4D10F54" w14:textId="77777777" w:rsidR="00652A78" w:rsidRDefault="00123294">
      <w:pPr>
        <w:rPr>
          <w:ins w:id="2" w:author="Inesa Kocharyan" w:date="2021-09-01T14:04:00Z"/>
          <w:rFonts w:ascii="GHEA Grapalat" w:hAnsi="GHEA Grapalat"/>
          <w:b/>
        </w:rPr>
      </w:pPr>
      <w:r>
        <w:rPr>
          <w:rFonts w:ascii="GHEA Grapalat" w:hAnsi="GHEA Grapalat"/>
          <w:b/>
        </w:rPr>
        <w:br w:type="page"/>
      </w:r>
    </w:p>
    <w:p w14:paraId="2345E3F5"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4B46EAB2" w14:textId="7A20B4C8"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6B73A9">
        <w:rPr>
          <w:rFonts w:ascii="GHEA Grapalat" w:hAnsi="GHEA Grapalat"/>
          <w:b/>
        </w:rPr>
        <w:t>запрос котировок</w:t>
      </w:r>
    </w:p>
    <w:p w14:paraId="7AA68D72" w14:textId="4BBFC3AD"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6B73A9">
        <w:rPr>
          <w:rFonts w:ascii="GHEA Grapalat" w:hAnsi="GHEA Grapalat"/>
          <w:b/>
          <w:i w:val="0"/>
          <w:sz w:val="24"/>
          <w:szCs w:val="24"/>
        </w:rPr>
        <w:t xml:space="preserve">«ԿՈ ՋՕԸ-ԳՀԾՁԲ-26/01» </w:t>
      </w:r>
    </w:p>
    <w:p w14:paraId="628D45FF" w14:textId="77777777" w:rsidR="00123294" w:rsidRDefault="00123294" w:rsidP="00B46D58">
      <w:pPr>
        <w:rPr>
          <w:rFonts w:ascii="GHEA Grapalat" w:hAnsi="GHEA Grapalat"/>
          <w:b/>
        </w:rPr>
      </w:pPr>
    </w:p>
    <w:p w14:paraId="60C343F1" w14:textId="77777777" w:rsidR="00B048B2" w:rsidRDefault="00B048B2" w:rsidP="00B46D58">
      <w:pPr>
        <w:rPr>
          <w:rFonts w:ascii="GHEA Grapalat" w:hAnsi="GHEA Grapalat"/>
          <w:b/>
        </w:rPr>
      </w:pPr>
    </w:p>
    <w:p w14:paraId="3E125B81"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14D2D5E"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8D25041" w14:textId="77777777" w:rsidR="00A9306E" w:rsidRPr="00ED3A13" w:rsidRDefault="00A9306E" w:rsidP="00A9306E">
      <w:pPr>
        <w:ind w:left="360" w:hanging="360"/>
        <w:jc w:val="center"/>
        <w:rPr>
          <w:rFonts w:ascii="GHEA Grapalat" w:eastAsia="GHEA Grapalat" w:hAnsi="GHEA Grapalat" w:cs="GHEA Grapalat"/>
          <w:b/>
        </w:rPr>
      </w:pPr>
    </w:p>
    <w:p w14:paraId="675DB709"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143C3E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1D58AD28" w14:textId="77777777" w:rsidTr="00F32DDC">
        <w:tc>
          <w:tcPr>
            <w:tcW w:w="2836" w:type="dxa"/>
            <w:shd w:val="clear" w:color="auto" w:fill="D9E2F3"/>
            <w:vAlign w:val="center"/>
          </w:tcPr>
          <w:p w14:paraId="6FBFB43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8714B0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083601" w14:textId="77777777" w:rsidTr="00F32DDC">
        <w:tc>
          <w:tcPr>
            <w:tcW w:w="2836" w:type="dxa"/>
            <w:shd w:val="clear" w:color="auto" w:fill="D9E2F3"/>
            <w:vAlign w:val="center"/>
          </w:tcPr>
          <w:p w14:paraId="6DF787E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C26C2B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E4B6E5" w14:textId="77777777" w:rsidTr="00F32DDC">
        <w:tc>
          <w:tcPr>
            <w:tcW w:w="2836" w:type="dxa"/>
            <w:shd w:val="clear" w:color="auto" w:fill="D9E2F3"/>
            <w:vAlign w:val="center"/>
          </w:tcPr>
          <w:p w14:paraId="040C8A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01E851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675A6E7" w14:textId="77777777" w:rsidTr="00F32DDC">
        <w:tc>
          <w:tcPr>
            <w:tcW w:w="2836" w:type="dxa"/>
            <w:shd w:val="clear" w:color="auto" w:fill="D9E2F3"/>
            <w:vAlign w:val="center"/>
          </w:tcPr>
          <w:p w14:paraId="2A494CA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90D835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72FCEC" w14:textId="77777777" w:rsidTr="00F32DDC">
        <w:tc>
          <w:tcPr>
            <w:tcW w:w="2836" w:type="dxa"/>
            <w:shd w:val="clear" w:color="auto" w:fill="D9E2F3"/>
            <w:vAlign w:val="center"/>
          </w:tcPr>
          <w:p w14:paraId="1A90F27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5B387F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F388C0" w14:textId="77777777" w:rsidTr="00F32DDC">
        <w:tc>
          <w:tcPr>
            <w:tcW w:w="2836" w:type="dxa"/>
            <w:shd w:val="clear" w:color="auto" w:fill="D9E2F3"/>
            <w:vAlign w:val="center"/>
          </w:tcPr>
          <w:p w14:paraId="3D5DB17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E6D0F5F"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5908B8BC" w14:textId="77777777" w:rsidTr="00F32DDC">
        <w:tc>
          <w:tcPr>
            <w:tcW w:w="2836" w:type="dxa"/>
            <w:shd w:val="clear" w:color="auto" w:fill="D9E2F3"/>
            <w:vAlign w:val="center"/>
          </w:tcPr>
          <w:p w14:paraId="41D21467"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365876A"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3EA3EC3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BCFD068" w14:textId="77777777" w:rsidTr="00F32DDC">
        <w:tc>
          <w:tcPr>
            <w:tcW w:w="2835" w:type="dxa"/>
            <w:shd w:val="clear" w:color="auto" w:fill="D9E2F3"/>
            <w:vAlign w:val="center"/>
          </w:tcPr>
          <w:p w14:paraId="31AA1E1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65090C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BC46B4" w14:textId="77777777" w:rsidTr="00F32DDC">
        <w:trPr>
          <w:trHeight w:val="1487"/>
        </w:trPr>
        <w:tc>
          <w:tcPr>
            <w:tcW w:w="2835" w:type="dxa"/>
            <w:shd w:val="clear" w:color="auto" w:fill="D9E2F3"/>
            <w:vAlign w:val="center"/>
          </w:tcPr>
          <w:p w14:paraId="2E7AE7A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C1571D2" w14:textId="77777777" w:rsidR="00A9306E" w:rsidRPr="00FD1EE4" w:rsidRDefault="00A9306E" w:rsidP="00F32DDC">
            <w:pPr>
              <w:spacing w:before="240" w:after="240"/>
              <w:rPr>
                <w:rFonts w:ascii="GHEA Grapalat" w:eastAsia="GHEA Grapalat" w:hAnsi="GHEA Grapalat" w:cs="GHEA Grapalat"/>
              </w:rPr>
            </w:pPr>
          </w:p>
        </w:tc>
      </w:tr>
    </w:tbl>
    <w:p w14:paraId="5AF130D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D31FD7F" w14:textId="77777777" w:rsidTr="00F32DDC">
        <w:tc>
          <w:tcPr>
            <w:tcW w:w="2835" w:type="dxa"/>
            <w:shd w:val="clear" w:color="auto" w:fill="D9E2F3"/>
            <w:vAlign w:val="center"/>
          </w:tcPr>
          <w:p w14:paraId="71EAC26D"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631BD2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5E19596" w14:textId="77777777" w:rsidTr="00F32DDC">
        <w:tc>
          <w:tcPr>
            <w:tcW w:w="2835" w:type="dxa"/>
            <w:shd w:val="clear" w:color="auto" w:fill="D9E2F3"/>
            <w:vAlign w:val="center"/>
          </w:tcPr>
          <w:p w14:paraId="11D6CECD"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8C843E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90CAAD" w14:textId="77777777" w:rsidTr="00F32DDC">
        <w:tc>
          <w:tcPr>
            <w:tcW w:w="2835" w:type="dxa"/>
            <w:shd w:val="clear" w:color="auto" w:fill="D9E2F3"/>
            <w:vAlign w:val="center"/>
          </w:tcPr>
          <w:p w14:paraId="2A347CD3"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AA5829E" w14:textId="77777777" w:rsidR="00A9306E" w:rsidRPr="00FD1EE4" w:rsidRDefault="00A9306E" w:rsidP="00F32DDC">
            <w:pPr>
              <w:spacing w:before="240" w:after="240"/>
              <w:rPr>
                <w:rFonts w:ascii="GHEA Grapalat" w:eastAsia="GHEA Grapalat" w:hAnsi="GHEA Grapalat" w:cs="GHEA Grapalat"/>
              </w:rPr>
            </w:pPr>
          </w:p>
        </w:tc>
      </w:tr>
    </w:tbl>
    <w:p w14:paraId="1FBC428A" w14:textId="77777777" w:rsidR="00A9306E" w:rsidRPr="00FD1EE4" w:rsidRDefault="00A9306E" w:rsidP="00A9306E">
      <w:pPr>
        <w:rPr>
          <w:rFonts w:ascii="GHEA Grapalat" w:eastAsia="GHEA Grapalat" w:hAnsi="GHEA Grapalat" w:cs="GHEA Grapalat"/>
        </w:rPr>
      </w:pPr>
    </w:p>
    <w:p w14:paraId="12CF2358"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2F8B9CFE"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A8F6B8" w14:textId="77777777" w:rsidTr="00F32DDC">
        <w:tc>
          <w:tcPr>
            <w:tcW w:w="2835" w:type="dxa"/>
            <w:shd w:val="clear" w:color="auto" w:fill="D9E2F3"/>
            <w:vAlign w:val="center"/>
          </w:tcPr>
          <w:p w14:paraId="1A1294B1"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5DF0AA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ED42A2" w14:textId="77777777" w:rsidTr="00F32DDC">
        <w:tc>
          <w:tcPr>
            <w:tcW w:w="2835" w:type="dxa"/>
            <w:shd w:val="clear" w:color="auto" w:fill="D9E2F3"/>
            <w:vAlign w:val="center"/>
          </w:tcPr>
          <w:p w14:paraId="350DDE5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0168B5C" w14:textId="77777777" w:rsidR="00A9306E" w:rsidRPr="00FD1EE4" w:rsidRDefault="00A9306E" w:rsidP="00F32DDC">
            <w:pPr>
              <w:spacing w:before="240" w:after="240"/>
              <w:rPr>
                <w:rFonts w:ascii="GHEA Grapalat" w:eastAsia="GHEA Grapalat" w:hAnsi="GHEA Grapalat" w:cs="GHEA Grapalat"/>
              </w:rPr>
            </w:pPr>
          </w:p>
        </w:tc>
      </w:tr>
    </w:tbl>
    <w:p w14:paraId="4821FE38"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A4DFC01" w14:textId="77777777" w:rsidTr="00F32DDC">
        <w:tc>
          <w:tcPr>
            <w:tcW w:w="2835" w:type="dxa"/>
            <w:shd w:val="clear" w:color="auto" w:fill="D9E2F3"/>
            <w:vAlign w:val="center"/>
          </w:tcPr>
          <w:p w14:paraId="5B227B1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DA006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FF38D7" w14:textId="77777777" w:rsidTr="00F32DDC">
        <w:tc>
          <w:tcPr>
            <w:tcW w:w="2835" w:type="dxa"/>
            <w:shd w:val="clear" w:color="auto" w:fill="D9E2F3"/>
            <w:vAlign w:val="center"/>
          </w:tcPr>
          <w:p w14:paraId="2CC99FF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E0B566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B5F071" w14:textId="77777777" w:rsidTr="00F32DDC">
        <w:tc>
          <w:tcPr>
            <w:tcW w:w="2835" w:type="dxa"/>
            <w:shd w:val="clear" w:color="auto" w:fill="D9E2F3"/>
            <w:vAlign w:val="center"/>
          </w:tcPr>
          <w:p w14:paraId="11344E2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EA6CA9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FBABA0" w14:textId="77777777" w:rsidTr="00F32DDC">
        <w:tc>
          <w:tcPr>
            <w:tcW w:w="2835" w:type="dxa"/>
            <w:shd w:val="clear" w:color="auto" w:fill="D9E2F3"/>
            <w:vAlign w:val="center"/>
          </w:tcPr>
          <w:p w14:paraId="01D6221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EE70D7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F8626E" w14:textId="77777777" w:rsidTr="00F32DDC">
        <w:tc>
          <w:tcPr>
            <w:tcW w:w="2835" w:type="dxa"/>
            <w:shd w:val="clear" w:color="auto" w:fill="D9E2F3"/>
            <w:vAlign w:val="center"/>
          </w:tcPr>
          <w:p w14:paraId="61F4087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9F5BA4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2849D2" w14:textId="77777777" w:rsidTr="00F32DDC">
        <w:trPr>
          <w:trHeight w:val="1361"/>
        </w:trPr>
        <w:tc>
          <w:tcPr>
            <w:tcW w:w="2835" w:type="dxa"/>
            <w:shd w:val="clear" w:color="auto" w:fill="D9E2F3"/>
            <w:vAlign w:val="center"/>
          </w:tcPr>
          <w:p w14:paraId="5DE4DC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2FF07E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7B99D2" w14:textId="77777777" w:rsidTr="00F32DDC">
        <w:tc>
          <w:tcPr>
            <w:tcW w:w="2835" w:type="dxa"/>
            <w:shd w:val="clear" w:color="auto" w:fill="D9E2F3"/>
            <w:vAlign w:val="center"/>
          </w:tcPr>
          <w:p w14:paraId="7CA4DE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14:paraId="5C003199" w14:textId="77777777" w:rsidR="00A9306E" w:rsidRPr="00FD1EE4" w:rsidRDefault="00A9306E" w:rsidP="00F32DDC">
            <w:pPr>
              <w:spacing w:before="240" w:after="240"/>
              <w:rPr>
                <w:rFonts w:ascii="GHEA Grapalat" w:eastAsia="GHEA Grapalat" w:hAnsi="GHEA Grapalat" w:cs="GHEA Grapalat"/>
              </w:rPr>
            </w:pPr>
          </w:p>
        </w:tc>
      </w:tr>
    </w:tbl>
    <w:p w14:paraId="36C8BB98"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CAC816F" w14:textId="77777777" w:rsidTr="00F32DDC">
        <w:tc>
          <w:tcPr>
            <w:tcW w:w="2836" w:type="dxa"/>
            <w:shd w:val="clear" w:color="auto" w:fill="D9E2F3"/>
            <w:vAlign w:val="center"/>
          </w:tcPr>
          <w:p w14:paraId="4DD199CC"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D0610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3D97E2" w14:textId="77777777" w:rsidTr="00F32DDC">
        <w:tc>
          <w:tcPr>
            <w:tcW w:w="2836" w:type="dxa"/>
            <w:shd w:val="clear" w:color="auto" w:fill="D9E2F3"/>
            <w:vAlign w:val="center"/>
          </w:tcPr>
          <w:p w14:paraId="30EE7E54"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87131DC"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9929A7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44CDD1DA"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26F86CF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B442FFD" w14:textId="77777777" w:rsidTr="00F32DDC">
        <w:tc>
          <w:tcPr>
            <w:tcW w:w="2837" w:type="dxa"/>
            <w:shd w:val="clear" w:color="auto" w:fill="D9E2F3"/>
            <w:vAlign w:val="center"/>
          </w:tcPr>
          <w:p w14:paraId="23781DB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2199A6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E770A0" w14:textId="77777777" w:rsidTr="00F32DDC">
        <w:tc>
          <w:tcPr>
            <w:tcW w:w="2837" w:type="dxa"/>
            <w:shd w:val="clear" w:color="auto" w:fill="D9E2F3"/>
            <w:vAlign w:val="center"/>
          </w:tcPr>
          <w:p w14:paraId="41F1D1F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5105DB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2A74A3" w14:textId="77777777" w:rsidTr="00F32DDC">
        <w:tc>
          <w:tcPr>
            <w:tcW w:w="2837" w:type="dxa"/>
            <w:shd w:val="clear" w:color="auto" w:fill="D9E2F3"/>
            <w:vAlign w:val="center"/>
          </w:tcPr>
          <w:p w14:paraId="3CD8607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53F8E9B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71AB207" w14:textId="77777777" w:rsidTr="00F32DDC">
        <w:tc>
          <w:tcPr>
            <w:tcW w:w="2837" w:type="dxa"/>
            <w:shd w:val="clear" w:color="auto" w:fill="D9E2F3"/>
            <w:vAlign w:val="center"/>
          </w:tcPr>
          <w:p w14:paraId="6AC9475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6C1A772"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E41A319"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62C760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5B05623" w14:textId="77777777" w:rsidTr="00F32DDC">
        <w:tc>
          <w:tcPr>
            <w:tcW w:w="2837" w:type="dxa"/>
            <w:shd w:val="clear" w:color="auto" w:fill="D9E2F3"/>
            <w:vAlign w:val="center"/>
          </w:tcPr>
          <w:p w14:paraId="12B7FECD"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7B6AA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E16B50" w14:textId="77777777" w:rsidTr="00F32DDC">
        <w:tc>
          <w:tcPr>
            <w:tcW w:w="2837" w:type="dxa"/>
            <w:shd w:val="clear" w:color="auto" w:fill="D9E2F3"/>
            <w:vAlign w:val="center"/>
          </w:tcPr>
          <w:p w14:paraId="08E57AD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6A598B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BB946C" w14:textId="77777777" w:rsidTr="00F32DDC">
        <w:tc>
          <w:tcPr>
            <w:tcW w:w="2837" w:type="dxa"/>
            <w:shd w:val="clear" w:color="auto" w:fill="D9E2F3"/>
            <w:vAlign w:val="center"/>
          </w:tcPr>
          <w:p w14:paraId="57DEE86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D8699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E69A6D1" w14:textId="77777777" w:rsidTr="00F32DDC">
        <w:tc>
          <w:tcPr>
            <w:tcW w:w="2837" w:type="dxa"/>
            <w:shd w:val="clear" w:color="auto" w:fill="D9E2F3"/>
            <w:vAlign w:val="center"/>
          </w:tcPr>
          <w:p w14:paraId="6A39D3A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477A1832"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1FEFE2C"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63168AE" w14:textId="052D3E29" w:rsidR="00A9306E" w:rsidRPr="00FD1EE4" w:rsidRDefault="00A9306E" w:rsidP="00A9306E">
      <w:pPr>
        <w:rPr>
          <w:rFonts w:ascii="GHEA Grapalat" w:eastAsia="GHEA Grapalat" w:hAnsi="GHEA Grapalat" w:cs="GHEA Grapalat"/>
          <w:b/>
        </w:rPr>
      </w:pPr>
    </w:p>
    <w:p w14:paraId="4089C35D"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00188CB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0ABA166E" w14:textId="77777777" w:rsidTr="00F32DDC">
        <w:tc>
          <w:tcPr>
            <w:tcW w:w="2836" w:type="dxa"/>
            <w:shd w:val="clear" w:color="auto" w:fill="D9E2F3"/>
            <w:vAlign w:val="center"/>
          </w:tcPr>
          <w:p w14:paraId="48DA4E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9F6C39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88E13B1" w14:textId="77777777" w:rsidTr="00F32DDC">
        <w:tc>
          <w:tcPr>
            <w:tcW w:w="2836" w:type="dxa"/>
            <w:shd w:val="clear" w:color="auto" w:fill="D9E2F3"/>
            <w:vAlign w:val="center"/>
          </w:tcPr>
          <w:p w14:paraId="1FFB31A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02ABEC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460C1" w14:textId="77777777" w:rsidTr="00F32DDC">
        <w:tc>
          <w:tcPr>
            <w:tcW w:w="2836" w:type="dxa"/>
            <w:shd w:val="clear" w:color="auto" w:fill="D9E2F3"/>
            <w:vAlign w:val="center"/>
          </w:tcPr>
          <w:p w14:paraId="1D962A2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4DBAAC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7D62D3" w14:textId="77777777" w:rsidTr="00F32DDC">
        <w:tc>
          <w:tcPr>
            <w:tcW w:w="2836" w:type="dxa"/>
            <w:shd w:val="clear" w:color="auto" w:fill="D9E2F3"/>
            <w:vAlign w:val="center"/>
          </w:tcPr>
          <w:p w14:paraId="66707D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482798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74DDB3" w14:textId="77777777" w:rsidTr="00F32DDC">
        <w:tc>
          <w:tcPr>
            <w:tcW w:w="2836" w:type="dxa"/>
            <w:shd w:val="clear" w:color="auto" w:fill="D9E2F3"/>
            <w:vAlign w:val="center"/>
          </w:tcPr>
          <w:p w14:paraId="1144FB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E68258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B196A7" w14:textId="77777777" w:rsidTr="00F32DDC">
        <w:tc>
          <w:tcPr>
            <w:tcW w:w="2836" w:type="dxa"/>
            <w:shd w:val="clear" w:color="auto" w:fill="D9E2F3"/>
            <w:vAlign w:val="center"/>
          </w:tcPr>
          <w:p w14:paraId="4A69E93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C244D2D" w14:textId="77777777" w:rsidR="00A9306E" w:rsidRPr="00FD1EE4" w:rsidRDefault="00A9306E" w:rsidP="00F32DDC">
            <w:pPr>
              <w:spacing w:before="240" w:after="240"/>
              <w:rPr>
                <w:rFonts w:ascii="GHEA Grapalat" w:eastAsia="GHEA Grapalat" w:hAnsi="GHEA Grapalat" w:cs="GHEA Grapalat"/>
              </w:rPr>
            </w:pPr>
          </w:p>
        </w:tc>
      </w:tr>
    </w:tbl>
    <w:p w14:paraId="72ED86A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59DCDA95" w14:textId="77777777" w:rsidTr="00F32DDC">
        <w:tc>
          <w:tcPr>
            <w:tcW w:w="2977" w:type="dxa"/>
            <w:shd w:val="clear" w:color="auto" w:fill="D9E2F3"/>
            <w:vAlign w:val="center"/>
          </w:tcPr>
          <w:p w14:paraId="1D542DA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168504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CE5001" w14:textId="77777777" w:rsidTr="00F32DDC">
        <w:tc>
          <w:tcPr>
            <w:tcW w:w="2977" w:type="dxa"/>
            <w:shd w:val="clear" w:color="auto" w:fill="D9E2F3"/>
            <w:vAlign w:val="center"/>
          </w:tcPr>
          <w:p w14:paraId="08BA6CB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2E928C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22A575" w14:textId="77777777" w:rsidTr="00F32DDC">
        <w:tc>
          <w:tcPr>
            <w:tcW w:w="2977" w:type="dxa"/>
            <w:shd w:val="clear" w:color="auto" w:fill="D9E2F3"/>
            <w:vAlign w:val="center"/>
          </w:tcPr>
          <w:p w14:paraId="06E01DFE"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EEB54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2A134D" w14:textId="77777777" w:rsidTr="00F32DDC">
        <w:tc>
          <w:tcPr>
            <w:tcW w:w="2977" w:type="dxa"/>
            <w:shd w:val="clear" w:color="auto" w:fill="D9E2F3"/>
            <w:vAlign w:val="center"/>
          </w:tcPr>
          <w:p w14:paraId="1D323BD1"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B2D91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A89ACEE" w14:textId="77777777" w:rsidTr="00F32DDC">
        <w:tc>
          <w:tcPr>
            <w:tcW w:w="2977" w:type="dxa"/>
            <w:shd w:val="clear" w:color="auto" w:fill="D9E2F3"/>
            <w:vAlign w:val="center"/>
          </w:tcPr>
          <w:p w14:paraId="7F333CA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BAA97AD" w14:textId="77777777" w:rsidR="00A9306E" w:rsidRPr="00FD1EE4" w:rsidRDefault="00A9306E" w:rsidP="00F32DDC">
            <w:pPr>
              <w:spacing w:before="240" w:after="240"/>
              <w:rPr>
                <w:rFonts w:ascii="GHEA Grapalat" w:eastAsia="GHEA Grapalat" w:hAnsi="GHEA Grapalat" w:cs="GHEA Grapalat"/>
              </w:rPr>
            </w:pPr>
          </w:p>
        </w:tc>
      </w:tr>
    </w:tbl>
    <w:p w14:paraId="5EBBDB4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0E49A0F1" w14:textId="77777777" w:rsidTr="00F32DDC">
        <w:tc>
          <w:tcPr>
            <w:tcW w:w="2943" w:type="dxa"/>
            <w:shd w:val="clear" w:color="auto" w:fill="D9E2F3"/>
            <w:vAlign w:val="center"/>
          </w:tcPr>
          <w:p w14:paraId="67D85B8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072" w:type="dxa"/>
            <w:vAlign w:val="center"/>
          </w:tcPr>
          <w:p w14:paraId="723C4C5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AF0A740" w14:textId="77777777" w:rsidTr="00F32DDC">
        <w:tc>
          <w:tcPr>
            <w:tcW w:w="2943" w:type="dxa"/>
            <w:shd w:val="clear" w:color="auto" w:fill="D9E2F3"/>
            <w:vAlign w:val="center"/>
          </w:tcPr>
          <w:p w14:paraId="39AFF06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DA76C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CF253C" w14:textId="77777777" w:rsidTr="00F32DDC">
        <w:tc>
          <w:tcPr>
            <w:tcW w:w="2943" w:type="dxa"/>
            <w:shd w:val="clear" w:color="auto" w:fill="D9E2F3"/>
            <w:vAlign w:val="center"/>
          </w:tcPr>
          <w:p w14:paraId="4D4CE71D"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A4B2B7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A971373" w14:textId="77777777" w:rsidTr="00F32DDC">
        <w:tc>
          <w:tcPr>
            <w:tcW w:w="2943" w:type="dxa"/>
            <w:shd w:val="clear" w:color="auto" w:fill="D9E2F3"/>
            <w:vAlign w:val="center"/>
          </w:tcPr>
          <w:p w14:paraId="35D440B2"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AC2B499" w14:textId="77777777" w:rsidR="00A9306E" w:rsidRPr="00FD1EE4" w:rsidRDefault="00A9306E" w:rsidP="00F32DDC">
            <w:pPr>
              <w:spacing w:before="240" w:after="240"/>
              <w:rPr>
                <w:rFonts w:ascii="GHEA Grapalat" w:eastAsia="GHEA Grapalat" w:hAnsi="GHEA Grapalat" w:cs="GHEA Grapalat"/>
              </w:rPr>
            </w:pPr>
          </w:p>
        </w:tc>
      </w:tr>
    </w:tbl>
    <w:p w14:paraId="60D1C94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12A9FFCB" w14:textId="77777777" w:rsidTr="00F32DDC">
        <w:tc>
          <w:tcPr>
            <w:tcW w:w="2837" w:type="dxa"/>
            <w:shd w:val="clear" w:color="auto" w:fill="D9E2F3"/>
            <w:vAlign w:val="center"/>
          </w:tcPr>
          <w:p w14:paraId="6B2403A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FAD33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24E9E0" w14:textId="77777777" w:rsidTr="00F32DDC">
        <w:tc>
          <w:tcPr>
            <w:tcW w:w="2837" w:type="dxa"/>
            <w:shd w:val="clear" w:color="auto" w:fill="D9E2F3"/>
            <w:vAlign w:val="center"/>
          </w:tcPr>
          <w:p w14:paraId="1EC6D5E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D09D45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CC5C2B" w14:textId="77777777" w:rsidTr="00F32DDC">
        <w:tc>
          <w:tcPr>
            <w:tcW w:w="2837" w:type="dxa"/>
            <w:shd w:val="clear" w:color="auto" w:fill="D9E2F3"/>
            <w:vAlign w:val="center"/>
          </w:tcPr>
          <w:p w14:paraId="5C2CF40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39B10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2C172C" w14:textId="77777777" w:rsidTr="00F32DDC">
        <w:tc>
          <w:tcPr>
            <w:tcW w:w="2837" w:type="dxa"/>
            <w:shd w:val="clear" w:color="auto" w:fill="D9E2F3"/>
            <w:vAlign w:val="center"/>
          </w:tcPr>
          <w:p w14:paraId="70F8B86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0C859DC" w14:textId="77777777" w:rsidR="00A9306E" w:rsidRPr="00FD1EE4" w:rsidRDefault="00A9306E" w:rsidP="00F32DDC">
            <w:pPr>
              <w:spacing w:before="240" w:after="240"/>
              <w:rPr>
                <w:rFonts w:ascii="GHEA Grapalat" w:eastAsia="GHEA Grapalat" w:hAnsi="GHEA Grapalat" w:cs="GHEA Grapalat"/>
              </w:rPr>
            </w:pPr>
          </w:p>
        </w:tc>
      </w:tr>
    </w:tbl>
    <w:p w14:paraId="4381F369"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730FEAF9" w14:textId="77777777" w:rsidTr="00F32DDC">
        <w:trPr>
          <w:trHeight w:val="924"/>
        </w:trPr>
        <w:tc>
          <w:tcPr>
            <w:tcW w:w="9016" w:type="dxa"/>
            <w:gridSpan w:val="2"/>
            <w:vAlign w:val="center"/>
          </w:tcPr>
          <w:p w14:paraId="6B63E9DE"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08E5838E" w14:textId="77777777" w:rsidTr="00F32DDC">
        <w:trPr>
          <w:trHeight w:val="684"/>
        </w:trPr>
        <w:tc>
          <w:tcPr>
            <w:tcW w:w="4508" w:type="dxa"/>
            <w:shd w:val="clear" w:color="auto" w:fill="D9E2F3"/>
            <w:vAlign w:val="center"/>
          </w:tcPr>
          <w:p w14:paraId="44B6401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EC50F3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E3875A" w14:textId="77777777" w:rsidTr="00F32DDC">
        <w:trPr>
          <w:trHeight w:val="1282"/>
        </w:trPr>
        <w:tc>
          <w:tcPr>
            <w:tcW w:w="4508" w:type="dxa"/>
            <w:shd w:val="clear" w:color="auto" w:fill="D9E2F3"/>
            <w:vAlign w:val="center"/>
          </w:tcPr>
          <w:p w14:paraId="67F4988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D8B765D"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5A489E08"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5F4567C5" w14:textId="77777777" w:rsidTr="00F32DDC">
        <w:tc>
          <w:tcPr>
            <w:tcW w:w="9016" w:type="dxa"/>
            <w:gridSpan w:val="2"/>
            <w:vAlign w:val="center"/>
          </w:tcPr>
          <w:p w14:paraId="69CC577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2957301B" w14:textId="77777777" w:rsidTr="00F32DDC">
        <w:tc>
          <w:tcPr>
            <w:tcW w:w="9016" w:type="dxa"/>
            <w:gridSpan w:val="2"/>
            <w:vAlign w:val="center"/>
          </w:tcPr>
          <w:p w14:paraId="04AAD918"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10DD531A"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7B5849ED" w14:textId="77777777" w:rsidTr="00F32DDC">
        <w:trPr>
          <w:trHeight w:val="924"/>
        </w:trPr>
        <w:tc>
          <w:tcPr>
            <w:tcW w:w="9016" w:type="dxa"/>
            <w:gridSpan w:val="2"/>
            <w:vAlign w:val="center"/>
          </w:tcPr>
          <w:p w14:paraId="15C9D760"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46F049B" w14:textId="77777777" w:rsidTr="00F32DDC">
        <w:trPr>
          <w:trHeight w:val="684"/>
        </w:trPr>
        <w:tc>
          <w:tcPr>
            <w:tcW w:w="4508" w:type="dxa"/>
            <w:shd w:val="clear" w:color="auto" w:fill="D9E2F3"/>
            <w:vAlign w:val="center"/>
          </w:tcPr>
          <w:p w14:paraId="0518F0F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28E06A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491462" w14:textId="77777777" w:rsidTr="00F32DDC">
        <w:trPr>
          <w:trHeight w:val="1282"/>
        </w:trPr>
        <w:tc>
          <w:tcPr>
            <w:tcW w:w="4508" w:type="dxa"/>
            <w:shd w:val="clear" w:color="auto" w:fill="D9E2F3"/>
            <w:vAlign w:val="center"/>
          </w:tcPr>
          <w:p w14:paraId="721093F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10A170C"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7B22DB6E"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7B51DF7C" w14:textId="77777777" w:rsidTr="00F32DDC">
        <w:tc>
          <w:tcPr>
            <w:tcW w:w="9016" w:type="dxa"/>
            <w:gridSpan w:val="2"/>
            <w:vAlign w:val="center"/>
          </w:tcPr>
          <w:p w14:paraId="259FB790"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4B5683E5" w14:textId="77777777" w:rsidTr="00F32DDC">
        <w:tc>
          <w:tcPr>
            <w:tcW w:w="9016" w:type="dxa"/>
            <w:gridSpan w:val="2"/>
            <w:vAlign w:val="center"/>
          </w:tcPr>
          <w:p w14:paraId="0EF79687"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40DA0030" w14:textId="77777777" w:rsidTr="00F32DDC">
        <w:tc>
          <w:tcPr>
            <w:tcW w:w="9016" w:type="dxa"/>
            <w:gridSpan w:val="2"/>
            <w:vAlign w:val="center"/>
          </w:tcPr>
          <w:p w14:paraId="510ED3A3"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46B2E568" w14:textId="77777777" w:rsidTr="00F32DDC">
        <w:tc>
          <w:tcPr>
            <w:tcW w:w="9016" w:type="dxa"/>
            <w:gridSpan w:val="2"/>
            <w:vAlign w:val="center"/>
          </w:tcPr>
          <w:p w14:paraId="06460177"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5817A2F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16A4CFE" w14:textId="77777777" w:rsidTr="00F32DDC">
        <w:tc>
          <w:tcPr>
            <w:tcW w:w="2837" w:type="dxa"/>
            <w:shd w:val="clear" w:color="auto" w:fill="D9E2F3"/>
            <w:vAlign w:val="center"/>
          </w:tcPr>
          <w:p w14:paraId="1DD2E16D"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lastRenderedPageBreak/>
              <w:t>День, месяц, год становления реальным бенефициаром</w:t>
            </w:r>
          </w:p>
        </w:tc>
        <w:tc>
          <w:tcPr>
            <w:tcW w:w="6180" w:type="dxa"/>
            <w:vAlign w:val="center"/>
          </w:tcPr>
          <w:p w14:paraId="3E1EDF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BD75C11" w14:textId="77777777" w:rsidTr="00F32DDC">
        <w:tc>
          <w:tcPr>
            <w:tcW w:w="2837" w:type="dxa"/>
            <w:shd w:val="clear" w:color="auto" w:fill="D9E2F3"/>
            <w:vAlign w:val="center"/>
          </w:tcPr>
          <w:p w14:paraId="26187DF2"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4A4864E"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06C12C91"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4929802B" w14:textId="77777777" w:rsidTr="00F32DDC">
        <w:tc>
          <w:tcPr>
            <w:tcW w:w="2837" w:type="dxa"/>
            <w:shd w:val="clear" w:color="auto" w:fill="D9E2F3"/>
            <w:vAlign w:val="center"/>
          </w:tcPr>
          <w:p w14:paraId="4FF3C42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5B8ED0D"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326AE03E"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5826BCB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E6BACF7" w14:textId="77777777" w:rsidTr="00F32DDC">
        <w:tc>
          <w:tcPr>
            <w:tcW w:w="2837" w:type="dxa"/>
            <w:shd w:val="clear" w:color="auto" w:fill="D9E2F3"/>
            <w:vAlign w:val="center"/>
          </w:tcPr>
          <w:p w14:paraId="6121F90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F5AEE0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89523B" w14:textId="77777777" w:rsidTr="00F32DDC">
        <w:tc>
          <w:tcPr>
            <w:tcW w:w="2837" w:type="dxa"/>
            <w:shd w:val="clear" w:color="auto" w:fill="D9E2F3"/>
            <w:vAlign w:val="center"/>
          </w:tcPr>
          <w:p w14:paraId="53D7286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0365C8E" w14:textId="77777777" w:rsidR="00A9306E" w:rsidRPr="00FD1EE4" w:rsidRDefault="00A9306E" w:rsidP="00F32DDC">
            <w:pPr>
              <w:spacing w:before="240" w:after="240"/>
              <w:rPr>
                <w:rFonts w:ascii="GHEA Grapalat" w:eastAsia="GHEA Grapalat" w:hAnsi="GHEA Grapalat" w:cs="GHEA Grapalat"/>
              </w:rPr>
            </w:pPr>
          </w:p>
        </w:tc>
      </w:tr>
    </w:tbl>
    <w:p w14:paraId="6F248670" w14:textId="33B6609F"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14:paraId="6746593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0D98DC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BB044EB" w14:textId="77777777" w:rsidTr="00F32DDC">
        <w:tc>
          <w:tcPr>
            <w:tcW w:w="2835" w:type="dxa"/>
            <w:shd w:val="clear" w:color="auto" w:fill="D9E2F3"/>
            <w:vAlign w:val="center"/>
          </w:tcPr>
          <w:p w14:paraId="05214D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99607A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3D8CDD" w14:textId="77777777" w:rsidTr="00F32DDC">
        <w:tc>
          <w:tcPr>
            <w:tcW w:w="2835" w:type="dxa"/>
            <w:shd w:val="clear" w:color="auto" w:fill="D9E2F3"/>
            <w:vAlign w:val="center"/>
          </w:tcPr>
          <w:p w14:paraId="7450CE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B0EEA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5CB38CD" w14:textId="77777777" w:rsidTr="00F32DDC">
        <w:tc>
          <w:tcPr>
            <w:tcW w:w="2835" w:type="dxa"/>
            <w:shd w:val="clear" w:color="auto" w:fill="D9E2F3"/>
            <w:vAlign w:val="center"/>
          </w:tcPr>
          <w:p w14:paraId="6251DE8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9D32F5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82B2AA1" w14:textId="77777777" w:rsidTr="00F32DDC">
        <w:tc>
          <w:tcPr>
            <w:tcW w:w="2835" w:type="dxa"/>
            <w:shd w:val="clear" w:color="auto" w:fill="D9E2F3"/>
            <w:vAlign w:val="center"/>
          </w:tcPr>
          <w:p w14:paraId="504EEC6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ED04D1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535C57" w14:textId="77777777" w:rsidTr="00F32DDC">
        <w:tc>
          <w:tcPr>
            <w:tcW w:w="2835" w:type="dxa"/>
            <w:shd w:val="clear" w:color="auto" w:fill="D9E2F3"/>
            <w:vAlign w:val="center"/>
          </w:tcPr>
          <w:p w14:paraId="4B0F14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 регистрации</w:t>
            </w:r>
          </w:p>
        </w:tc>
        <w:tc>
          <w:tcPr>
            <w:tcW w:w="6180" w:type="dxa"/>
            <w:vAlign w:val="center"/>
          </w:tcPr>
          <w:p w14:paraId="1CA2383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BF05FC" w14:textId="77777777" w:rsidTr="00F32DDC">
        <w:tc>
          <w:tcPr>
            <w:tcW w:w="2835" w:type="dxa"/>
            <w:shd w:val="clear" w:color="auto" w:fill="D9E2F3"/>
            <w:vAlign w:val="center"/>
          </w:tcPr>
          <w:p w14:paraId="170A3E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F0FD7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DA6B99" w14:textId="77777777" w:rsidTr="00F32DDC">
        <w:tc>
          <w:tcPr>
            <w:tcW w:w="2835" w:type="dxa"/>
            <w:shd w:val="clear" w:color="auto" w:fill="D9E2F3"/>
            <w:vAlign w:val="center"/>
          </w:tcPr>
          <w:p w14:paraId="44555B3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998BEBF" w14:textId="77777777" w:rsidR="00A9306E" w:rsidRPr="00FD1EE4" w:rsidRDefault="00A9306E" w:rsidP="00F32DDC">
            <w:pPr>
              <w:spacing w:before="240" w:after="240"/>
              <w:rPr>
                <w:rFonts w:ascii="GHEA Grapalat" w:eastAsia="GHEA Grapalat" w:hAnsi="GHEA Grapalat" w:cs="GHEA Grapalat"/>
              </w:rPr>
            </w:pPr>
          </w:p>
        </w:tc>
      </w:tr>
    </w:tbl>
    <w:p w14:paraId="3D5E87A0"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A8A1885" w14:textId="77777777" w:rsidTr="00F32DDC">
        <w:trPr>
          <w:trHeight w:val="853"/>
        </w:trPr>
        <w:tc>
          <w:tcPr>
            <w:tcW w:w="2835" w:type="dxa"/>
            <w:vMerge w:val="restart"/>
            <w:shd w:val="clear" w:color="auto" w:fill="D9E2F3"/>
            <w:vAlign w:val="center"/>
          </w:tcPr>
          <w:p w14:paraId="6E85E40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18AF29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AD29B8" w14:textId="77777777" w:rsidTr="00F32DDC">
        <w:trPr>
          <w:trHeight w:val="850"/>
        </w:trPr>
        <w:tc>
          <w:tcPr>
            <w:tcW w:w="2835" w:type="dxa"/>
            <w:vMerge/>
            <w:shd w:val="clear" w:color="auto" w:fill="D9E2F3"/>
            <w:vAlign w:val="center"/>
          </w:tcPr>
          <w:p w14:paraId="4EDB9BF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9FAC03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11F053" w14:textId="77777777" w:rsidTr="00F32DDC">
        <w:trPr>
          <w:trHeight w:val="850"/>
        </w:trPr>
        <w:tc>
          <w:tcPr>
            <w:tcW w:w="2835" w:type="dxa"/>
            <w:vMerge/>
            <w:shd w:val="clear" w:color="auto" w:fill="D9E2F3"/>
            <w:vAlign w:val="center"/>
          </w:tcPr>
          <w:p w14:paraId="2526379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3025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C12493" w14:textId="77777777" w:rsidTr="00F32DDC">
        <w:trPr>
          <w:trHeight w:val="850"/>
        </w:trPr>
        <w:tc>
          <w:tcPr>
            <w:tcW w:w="2835" w:type="dxa"/>
            <w:vMerge/>
            <w:shd w:val="clear" w:color="auto" w:fill="D9E2F3"/>
            <w:vAlign w:val="center"/>
          </w:tcPr>
          <w:p w14:paraId="0B3D857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35A32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8A149B7" w14:textId="77777777" w:rsidTr="00F32DDC">
        <w:trPr>
          <w:trHeight w:val="850"/>
        </w:trPr>
        <w:tc>
          <w:tcPr>
            <w:tcW w:w="2835" w:type="dxa"/>
            <w:vMerge/>
            <w:shd w:val="clear" w:color="auto" w:fill="D9E2F3"/>
            <w:vAlign w:val="center"/>
          </w:tcPr>
          <w:p w14:paraId="02A4FC9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E7AD09A" w14:textId="77777777" w:rsidR="00A9306E" w:rsidRPr="00FD1EE4" w:rsidRDefault="00A9306E" w:rsidP="00F32DDC">
            <w:pPr>
              <w:spacing w:before="240" w:after="240"/>
              <w:rPr>
                <w:rFonts w:ascii="GHEA Grapalat" w:eastAsia="GHEA Grapalat" w:hAnsi="GHEA Grapalat" w:cs="GHEA Grapalat"/>
              </w:rPr>
            </w:pPr>
          </w:p>
        </w:tc>
      </w:tr>
    </w:tbl>
    <w:p w14:paraId="7E95AA93"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1463B77" w14:textId="77777777" w:rsidTr="00F32DDC">
        <w:tc>
          <w:tcPr>
            <w:tcW w:w="2835" w:type="dxa"/>
            <w:shd w:val="clear" w:color="auto" w:fill="D9E2F3"/>
            <w:vAlign w:val="center"/>
          </w:tcPr>
          <w:p w14:paraId="4EBDB2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E87F81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755720" w14:textId="77777777" w:rsidTr="00F32DDC">
        <w:tc>
          <w:tcPr>
            <w:tcW w:w="2835" w:type="dxa"/>
            <w:shd w:val="clear" w:color="auto" w:fill="D9E2F3"/>
            <w:vAlign w:val="center"/>
          </w:tcPr>
          <w:p w14:paraId="1E64104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FD18201" w14:textId="77777777" w:rsidR="00A9306E" w:rsidRPr="00FD1EE4" w:rsidRDefault="00A9306E" w:rsidP="00F32DDC">
            <w:pPr>
              <w:spacing w:before="240" w:after="240"/>
              <w:rPr>
                <w:rFonts w:ascii="GHEA Grapalat" w:eastAsia="GHEA Grapalat" w:hAnsi="GHEA Grapalat" w:cs="GHEA Grapalat"/>
              </w:rPr>
            </w:pPr>
          </w:p>
        </w:tc>
      </w:tr>
    </w:tbl>
    <w:p w14:paraId="679C3CB7" w14:textId="2FAAFACF"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14:paraId="6FD22D5E"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7FC4CBDB" w14:textId="77777777" w:rsidTr="00F32DDC">
        <w:tc>
          <w:tcPr>
            <w:tcW w:w="9016" w:type="dxa"/>
            <w:shd w:val="clear" w:color="auto" w:fill="DBE5F1" w:themeFill="accent1" w:themeFillTint="33"/>
          </w:tcPr>
          <w:p w14:paraId="6D2356C6"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5A8D3FAF" w14:textId="77777777" w:rsidTr="00F32DDC">
        <w:trPr>
          <w:trHeight w:val="10187"/>
        </w:trPr>
        <w:tc>
          <w:tcPr>
            <w:tcW w:w="9016" w:type="dxa"/>
          </w:tcPr>
          <w:p w14:paraId="3BCDA059" w14:textId="77777777" w:rsidR="00A9306E" w:rsidRPr="00FD1EE4" w:rsidRDefault="00A9306E" w:rsidP="00F32DDC">
            <w:pPr>
              <w:rPr>
                <w:rFonts w:ascii="GHEA Grapalat" w:eastAsia="GHEA Grapalat" w:hAnsi="GHEA Grapalat" w:cs="GHEA Grapalat"/>
                <w:b/>
                <w:color w:val="000000"/>
              </w:rPr>
            </w:pPr>
          </w:p>
        </w:tc>
      </w:tr>
    </w:tbl>
    <w:p w14:paraId="77D1161B"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2B49FB7A" w14:textId="77777777" w:rsidR="00A9306E" w:rsidRDefault="00A9306E" w:rsidP="00A9306E">
      <w:pPr>
        <w:rPr>
          <w:rFonts w:ascii="GHEA Grapalat" w:hAnsi="GHEA Grapalat"/>
          <w:b/>
        </w:rPr>
      </w:pPr>
    </w:p>
    <w:p w14:paraId="50413FED" w14:textId="77777777" w:rsidR="00A9306E" w:rsidRDefault="00A9306E" w:rsidP="00A9306E">
      <w:pPr>
        <w:rPr>
          <w:ins w:id="4" w:author="Inesa Kocharyan" w:date="2021-09-01T11:45:00Z"/>
          <w:rFonts w:ascii="GHEA Grapalat" w:hAnsi="GHEA Grapalat"/>
          <w:b/>
        </w:rPr>
      </w:pPr>
    </w:p>
    <w:p w14:paraId="723E414F" w14:textId="77777777" w:rsidR="00A9306E" w:rsidRDefault="00A9306E" w:rsidP="00A9306E">
      <w:pPr>
        <w:rPr>
          <w:rFonts w:ascii="GHEA Grapalat" w:hAnsi="GHEA Grapalat"/>
          <w:b/>
        </w:rPr>
      </w:pPr>
      <w:r>
        <w:rPr>
          <w:rFonts w:ascii="GHEA Grapalat" w:hAnsi="GHEA Grapalat"/>
          <w:b/>
        </w:rPr>
        <w:br w:type="page"/>
      </w:r>
    </w:p>
    <w:p w14:paraId="595C6836"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916CAD7"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A70712D"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6B28160"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919F1ED"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362F7D3"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6CA349E"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6515881"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9BD352A"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AAD601A"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84CA919"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0001440"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E15B1F2"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71584A75"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2D578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D83949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BE8F1DA"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292EF1E"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9EC3134"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52899E5"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21A49F4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437F9D18"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1BA78F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9BE5326"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588A8F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6C7664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AAC458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F436A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CE203CE"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45B8CCD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D96B66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9E19CD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F4B8A4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0047E1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листингуются акции юридического лица, а также ссылается на имеющиеся на бирже документы.</w:t>
      </w:r>
    </w:p>
    <w:p w14:paraId="7765157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7BF52E3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7FA4EBF" w14:textId="77777777" w:rsidR="00B32672" w:rsidRPr="00B32672" w:rsidRDefault="00B32672" w:rsidP="00A9306E">
      <w:pPr>
        <w:spacing w:line="360" w:lineRule="auto"/>
        <w:contextualSpacing/>
        <w:jc w:val="both"/>
        <w:rPr>
          <w:rFonts w:ascii="GHEA Grapalat" w:hAnsi="GHEA Grapalat"/>
        </w:rPr>
      </w:pPr>
    </w:p>
    <w:p w14:paraId="28AB9E60"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AE78A10"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7FA862B2" w14:textId="77777777" w:rsidR="00A9306E" w:rsidRDefault="00A9306E">
      <w:pPr>
        <w:rPr>
          <w:rFonts w:ascii="GHEA Grapalat" w:hAnsi="GHEA Grapalat"/>
          <w:b/>
        </w:rPr>
      </w:pPr>
      <w:r>
        <w:rPr>
          <w:rFonts w:ascii="GHEA Grapalat" w:hAnsi="GHEA Grapalat"/>
          <w:b/>
        </w:rPr>
        <w:br w:type="page"/>
      </w:r>
    </w:p>
    <w:p w14:paraId="79DF5387"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7944E78" w14:textId="3935E575"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D136B">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B73A9">
        <w:rPr>
          <w:rFonts w:ascii="GHEA Grapalat" w:hAnsi="GHEA Grapalat"/>
          <w:b/>
          <w:sz w:val="24"/>
          <w:szCs w:val="24"/>
        </w:rPr>
        <w:t xml:space="preserve">«ԿՈ ՋՕԸ-ԳՀԾՁԲ-26/01» </w:t>
      </w:r>
      <w:r w:rsidR="00DC619D">
        <w:rPr>
          <w:rStyle w:val="af6"/>
          <w:rFonts w:ascii="GHEA Grapalat" w:hAnsi="GHEA Grapalat"/>
          <w:b/>
          <w:sz w:val="24"/>
          <w:szCs w:val="24"/>
        </w:rPr>
        <w:footnoteReference w:customMarkFollows="1" w:id="4"/>
        <w:t>*</w:t>
      </w:r>
    </w:p>
    <w:p w14:paraId="5F92FEC6" w14:textId="77777777" w:rsidR="00B2572B" w:rsidRPr="009044F1" w:rsidRDefault="00B2572B" w:rsidP="00B46D58">
      <w:pPr>
        <w:widowControl w:val="0"/>
        <w:spacing w:after="120"/>
        <w:ind w:firstLine="567"/>
        <w:jc w:val="center"/>
        <w:rPr>
          <w:rFonts w:ascii="GHEA Grapalat" w:hAnsi="GHEA Grapalat"/>
        </w:rPr>
      </w:pPr>
    </w:p>
    <w:p w14:paraId="2544E014"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E551330" w14:textId="77777777" w:rsidR="00B2572B" w:rsidRPr="009044F1" w:rsidRDefault="00B2572B" w:rsidP="00B46D58">
      <w:pPr>
        <w:widowControl w:val="0"/>
        <w:spacing w:after="120"/>
        <w:ind w:firstLine="567"/>
        <w:jc w:val="center"/>
        <w:rPr>
          <w:rFonts w:ascii="GHEA Grapalat" w:hAnsi="GHEA Grapalat"/>
        </w:rPr>
      </w:pPr>
    </w:p>
    <w:p w14:paraId="00CE13EC" w14:textId="7D374CD8"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D136B">
        <w:rPr>
          <w:rFonts w:ascii="GHEA Grapalat" w:hAnsi="GHEA Grapalat"/>
          <w:spacing w:val="-6"/>
        </w:rPr>
        <w:t>запрос котировок</w:t>
      </w:r>
      <w:r w:rsidR="002D136B" w:rsidRPr="005744FC">
        <w:rPr>
          <w:rFonts w:ascii="GHEA Grapalat" w:hAnsi="GHEA Grapalat"/>
          <w:spacing w:val="-6"/>
        </w:rPr>
        <w:t xml:space="preserve"> </w:t>
      </w:r>
      <w:r w:rsidRPr="005744FC">
        <w:rPr>
          <w:rFonts w:ascii="GHEA Grapalat" w:hAnsi="GHEA Grapalat"/>
          <w:spacing w:val="-6"/>
        </w:rPr>
        <w:t xml:space="preserve">под кодом </w:t>
      </w:r>
      <w:r w:rsidR="006B73A9">
        <w:rPr>
          <w:rFonts w:ascii="GHEA Grapalat" w:hAnsi="GHEA Grapalat"/>
          <w:spacing w:val="-6"/>
        </w:rPr>
        <w:t xml:space="preserve">«ԿՈ ՋՕԸ-ԳՀԾՁԲ-26/01» </w:t>
      </w:r>
      <w:r w:rsidRPr="005744FC">
        <w:rPr>
          <w:rFonts w:ascii="GHEA Grapalat" w:hAnsi="GHEA Grapalat"/>
          <w:spacing w:val="-6"/>
        </w:rPr>
        <w:t>*,</w:t>
      </w:r>
      <w:r w:rsidRPr="009044F1">
        <w:rPr>
          <w:rFonts w:ascii="GHEA Grapalat" w:hAnsi="GHEA Grapalat"/>
        </w:rPr>
        <w:t xml:space="preserve"> </w:t>
      </w:r>
    </w:p>
    <w:p w14:paraId="7CDF0565"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2DEEA88"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CD82592"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5B26146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2CB63E36"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5EEA70E3" w14:textId="77777777" w:rsidR="004A317B" w:rsidRPr="002D136B" w:rsidRDefault="004A317B" w:rsidP="00B46D58">
            <w:pPr>
              <w:widowControl w:val="0"/>
              <w:jc w:val="center"/>
              <w:rPr>
                <w:rFonts w:ascii="GHEA Grapalat" w:hAnsi="GHEA Grapalat"/>
                <w:b/>
                <w:bCs/>
                <w:sz w:val="18"/>
                <w:szCs w:val="18"/>
                <w:lang w:val="en-US"/>
              </w:rPr>
            </w:pPr>
            <w:r w:rsidRPr="002D136B">
              <w:rPr>
                <w:rFonts w:ascii="GHEA Grapalat" w:hAnsi="GHEA Grapalat"/>
                <w:b/>
                <w:sz w:val="18"/>
                <w:szCs w:val="18"/>
              </w:rPr>
              <w:t>Номера лотов</w:t>
            </w:r>
          </w:p>
        </w:tc>
        <w:tc>
          <w:tcPr>
            <w:tcW w:w="1701" w:type="dxa"/>
            <w:tcBorders>
              <w:top w:val="single" w:sz="4" w:space="0" w:color="auto"/>
              <w:left w:val="single" w:sz="4" w:space="0" w:color="auto"/>
              <w:right w:val="single" w:sz="4" w:space="0" w:color="auto"/>
            </w:tcBorders>
            <w:vAlign w:val="center"/>
          </w:tcPr>
          <w:p w14:paraId="62F9A5C1" w14:textId="77777777" w:rsidR="004A317B" w:rsidRPr="002D136B" w:rsidRDefault="004A317B" w:rsidP="00423B3F">
            <w:pPr>
              <w:widowControl w:val="0"/>
              <w:jc w:val="center"/>
              <w:rPr>
                <w:rFonts w:ascii="GHEA Grapalat" w:hAnsi="GHEA Grapalat"/>
                <w:b/>
                <w:bCs/>
                <w:sz w:val="18"/>
                <w:szCs w:val="18"/>
              </w:rPr>
            </w:pPr>
            <w:r w:rsidRPr="002D136B">
              <w:rPr>
                <w:rFonts w:ascii="GHEA Grapalat" w:hAnsi="GHEA Grapalat"/>
                <w:b/>
                <w:sz w:val="18"/>
                <w:szCs w:val="18"/>
              </w:rPr>
              <w:t>Наименование</w:t>
            </w:r>
            <w:r w:rsidRPr="002D136B">
              <w:rPr>
                <w:rFonts w:ascii="Courier New" w:hAnsi="Courier New" w:cs="Courier New"/>
                <w:b/>
                <w:sz w:val="18"/>
                <w:szCs w:val="18"/>
              </w:rPr>
              <w:t> </w:t>
            </w:r>
            <w:r w:rsidRPr="002D136B">
              <w:rPr>
                <w:rFonts w:ascii="GHEA Grapalat" w:hAnsi="GHEA Grapalat"/>
                <w:b/>
                <w:sz w:val="18"/>
                <w:szCs w:val="18"/>
              </w:rPr>
              <w:t>услуги</w:t>
            </w:r>
          </w:p>
        </w:tc>
        <w:tc>
          <w:tcPr>
            <w:tcW w:w="1914" w:type="dxa"/>
            <w:tcBorders>
              <w:top w:val="single" w:sz="4" w:space="0" w:color="auto"/>
              <w:left w:val="single" w:sz="4" w:space="0" w:color="auto"/>
              <w:right w:val="single" w:sz="4" w:space="0" w:color="auto"/>
            </w:tcBorders>
            <w:vAlign w:val="center"/>
          </w:tcPr>
          <w:p w14:paraId="1E58CF88" w14:textId="77777777" w:rsidR="004A317B" w:rsidRPr="002D136B" w:rsidRDefault="004A317B" w:rsidP="00B46D58">
            <w:pPr>
              <w:widowControl w:val="0"/>
              <w:jc w:val="center"/>
              <w:rPr>
                <w:rFonts w:ascii="GHEA Grapalat" w:hAnsi="GHEA Grapalat"/>
                <w:b/>
                <w:sz w:val="18"/>
                <w:szCs w:val="18"/>
              </w:rPr>
            </w:pPr>
            <w:r w:rsidRPr="002D136B">
              <w:rPr>
                <w:rFonts w:ascii="GHEA Grapalat" w:hAnsi="GHEA Grapalat"/>
                <w:b/>
                <w:sz w:val="18"/>
                <w:szCs w:val="18"/>
              </w:rPr>
              <w:t>Стоимость</w:t>
            </w:r>
          </w:p>
          <w:p w14:paraId="501E55E5" w14:textId="77777777" w:rsidR="004A317B" w:rsidRPr="002D136B" w:rsidRDefault="004A317B" w:rsidP="00B46D58">
            <w:pPr>
              <w:widowControl w:val="0"/>
              <w:jc w:val="center"/>
              <w:rPr>
                <w:rFonts w:ascii="GHEA Grapalat" w:hAnsi="GHEA Grapalat"/>
                <w:b/>
                <w:bCs/>
                <w:sz w:val="18"/>
                <w:szCs w:val="18"/>
              </w:rPr>
            </w:pPr>
            <w:r w:rsidRPr="002D136B">
              <w:rPr>
                <w:rFonts w:ascii="GHEA Grapalat" w:hAnsi="GHEA Grapalat"/>
                <w:sz w:val="18"/>
                <w:szCs w:val="18"/>
              </w:rPr>
              <w:t xml:space="preserve">(совокупность себестоимости и прогнозируемой прибыли)  </w:t>
            </w:r>
            <w:r w:rsidRPr="002D136B">
              <w:rPr>
                <w:rFonts w:ascii="GHEA Grapalat" w:hAnsi="GHEA Grapalat"/>
                <w:b/>
                <w:sz w:val="18"/>
                <w:szCs w:val="18"/>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36D20297" w14:textId="77777777" w:rsidR="004A317B" w:rsidRPr="002D136B" w:rsidRDefault="004A317B" w:rsidP="00B46D58">
            <w:pPr>
              <w:widowControl w:val="0"/>
              <w:jc w:val="center"/>
              <w:rPr>
                <w:rFonts w:ascii="GHEA Grapalat" w:hAnsi="GHEA Grapalat"/>
                <w:b/>
                <w:bCs/>
                <w:sz w:val="18"/>
                <w:szCs w:val="18"/>
              </w:rPr>
            </w:pPr>
            <w:r w:rsidRPr="002D136B">
              <w:rPr>
                <w:rFonts w:ascii="GHEA Grapalat" w:hAnsi="GHEA Grapalat"/>
                <w:b/>
                <w:sz w:val="18"/>
                <w:szCs w:val="18"/>
              </w:rPr>
              <w:t>НДС</w:t>
            </w:r>
            <w:r w:rsidRPr="002D136B">
              <w:rPr>
                <w:rStyle w:val="af6"/>
                <w:rFonts w:ascii="GHEA Grapalat" w:hAnsi="GHEA Grapalat"/>
                <w:b/>
                <w:sz w:val="18"/>
                <w:szCs w:val="18"/>
              </w:rPr>
              <w:footnoteReference w:customMarkFollows="1" w:id="5"/>
              <w:t>**</w:t>
            </w:r>
            <w:r w:rsidRPr="002D136B">
              <w:rPr>
                <w:rFonts w:ascii="GHEA Grapalat" w:hAnsi="GHEA Grapalat"/>
                <w:b/>
                <w:sz w:val="18"/>
                <w:szCs w:val="18"/>
              </w:rPr>
              <w:t>/прописью и цифрами/</w:t>
            </w:r>
          </w:p>
        </w:tc>
        <w:tc>
          <w:tcPr>
            <w:tcW w:w="1498" w:type="dxa"/>
            <w:tcBorders>
              <w:top w:val="single" w:sz="4" w:space="0" w:color="auto"/>
              <w:left w:val="single" w:sz="4" w:space="0" w:color="auto"/>
              <w:right w:val="single" w:sz="4" w:space="0" w:color="auto"/>
            </w:tcBorders>
            <w:vAlign w:val="center"/>
          </w:tcPr>
          <w:p w14:paraId="31BA30E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EF1C8EE"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442BA92"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67D58BC" w14:textId="77777777" w:rsidR="004A317B" w:rsidRPr="002D136B" w:rsidRDefault="004A317B" w:rsidP="00B46D58">
            <w:pPr>
              <w:widowControl w:val="0"/>
              <w:jc w:val="center"/>
              <w:rPr>
                <w:rFonts w:ascii="GHEA Grapalat" w:hAnsi="GHEA Grapalat"/>
                <w:b/>
                <w:i/>
                <w:sz w:val="18"/>
                <w:szCs w:val="18"/>
              </w:rPr>
            </w:pPr>
            <w:r w:rsidRPr="002D136B">
              <w:rPr>
                <w:rFonts w:ascii="GHEA Grapalat" w:hAnsi="GHEA Grapalat"/>
                <w:b/>
                <w:i/>
                <w:sz w:val="18"/>
                <w:szCs w:val="18"/>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1C20A32" w14:textId="77777777" w:rsidR="004A317B" w:rsidRPr="002D136B" w:rsidRDefault="004A317B" w:rsidP="00B46D58">
            <w:pPr>
              <w:widowControl w:val="0"/>
              <w:jc w:val="center"/>
              <w:rPr>
                <w:rFonts w:ascii="GHEA Grapalat" w:hAnsi="GHEA Grapalat"/>
                <w:b/>
                <w:i/>
                <w:sz w:val="18"/>
                <w:szCs w:val="18"/>
              </w:rPr>
            </w:pPr>
            <w:r w:rsidRPr="002D136B">
              <w:rPr>
                <w:rFonts w:ascii="GHEA Grapalat" w:hAnsi="GHEA Grapalat"/>
                <w:b/>
                <w:i/>
                <w:sz w:val="18"/>
                <w:szCs w:val="18"/>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3C0E2191" w14:textId="77777777" w:rsidR="004A317B" w:rsidRPr="002D136B" w:rsidRDefault="004A317B" w:rsidP="00B46D58">
            <w:pPr>
              <w:widowControl w:val="0"/>
              <w:jc w:val="center"/>
              <w:rPr>
                <w:rFonts w:ascii="GHEA Grapalat" w:hAnsi="GHEA Grapalat"/>
                <w:i/>
                <w:sz w:val="18"/>
                <w:szCs w:val="18"/>
              </w:rPr>
            </w:pPr>
            <w:r w:rsidRPr="002D136B">
              <w:rPr>
                <w:rFonts w:ascii="GHEA Grapalat" w:hAnsi="GHEA Grapalat"/>
                <w:b/>
                <w:i/>
                <w:sz w:val="18"/>
                <w:szCs w:val="18"/>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052A85D4" w14:textId="77777777" w:rsidR="004A317B" w:rsidRPr="002D136B" w:rsidRDefault="004A317B" w:rsidP="00B46D58">
            <w:pPr>
              <w:widowControl w:val="0"/>
              <w:jc w:val="center"/>
              <w:rPr>
                <w:rFonts w:ascii="GHEA Grapalat" w:hAnsi="GHEA Grapalat"/>
                <w:i/>
                <w:sz w:val="18"/>
                <w:szCs w:val="18"/>
                <w:lang w:val="en-US"/>
              </w:rPr>
            </w:pPr>
            <w:r w:rsidRPr="002D136B">
              <w:rPr>
                <w:rFonts w:ascii="GHEA Grapalat" w:hAnsi="GHEA Grapalat"/>
                <w:b/>
                <w:i/>
                <w:sz w:val="18"/>
                <w:szCs w:val="18"/>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4B5CDACD"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D136B" w:rsidRPr="005744FC" w14:paraId="52DF9FFA"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EFC538C" w14:textId="77777777" w:rsidR="002D136B" w:rsidRPr="002D136B" w:rsidRDefault="002D136B" w:rsidP="002D136B">
            <w:pPr>
              <w:widowControl w:val="0"/>
              <w:jc w:val="center"/>
              <w:rPr>
                <w:rFonts w:ascii="GHEA Grapalat" w:hAnsi="GHEA Grapalat"/>
                <w:b/>
                <w:bCs/>
                <w:sz w:val="18"/>
                <w:szCs w:val="18"/>
              </w:rPr>
            </w:pPr>
            <w:r w:rsidRPr="002D136B">
              <w:rPr>
                <w:rFonts w:ascii="GHEA Grapalat" w:hAnsi="GHEA Grapalat"/>
                <w:b/>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411DF9E6" w14:textId="55CF3C92" w:rsidR="002D136B" w:rsidRPr="002D136B" w:rsidRDefault="002D136B" w:rsidP="002D136B">
            <w:pPr>
              <w:widowControl w:val="0"/>
              <w:rPr>
                <w:rFonts w:ascii="GHEA Grapalat" w:hAnsi="GHEA Grapalat"/>
                <w:sz w:val="18"/>
                <w:szCs w:val="18"/>
              </w:rPr>
            </w:pPr>
            <w:r w:rsidRPr="002D136B">
              <w:rPr>
                <w:rFonts w:ascii="GHEA Grapalat" w:hAnsi="GHEA Grapalat"/>
                <w:sz w:val="18"/>
                <w:szCs w:val="18"/>
              </w:rPr>
              <w:t xml:space="preserve">Ручная очистка внутрихозяйственных сетей участка </w:t>
            </w:r>
            <w:proofErr w:type="spellStart"/>
            <w:r w:rsidRPr="002D136B">
              <w:rPr>
                <w:rFonts w:ascii="GHEA Grapalat" w:hAnsi="GHEA Grapalat"/>
                <w:sz w:val="18"/>
                <w:szCs w:val="18"/>
              </w:rPr>
              <w:t>Егвард</w:t>
            </w:r>
            <w:proofErr w:type="spellEnd"/>
          </w:p>
        </w:tc>
        <w:tc>
          <w:tcPr>
            <w:tcW w:w="1914" w:type="dxa"/>
            <w:tcBorders>
              <w:top w:val="single" w:sz="4" w:space="0" w:color="auto"/>
              <w:left w:val="single" w:sz="4" w:space="0" w:color="auto"/>
              <w:bottom w:val="single" w:sz="4" w:space="0" w:color="auto"/>
              <w:right w:val="single" w:sz="4" w:space="0" w:color="auto"/>
            </w:tcBorders>
          </w:tcPr>
          <w:p w14:paraId="3608D6CE" w14:textId="77777777" w:rsidR="002D136B" w:rsidRPr="002D136B" w:rsidRDefault="002D136B" w:rsidP="002D136B">
            <w:pPr>
              <w:widowControl w:val="0"/>
              <w:jc w:val="center"/>
              <w:rPr>
                <w:rFonts w:ascii="GHEA Grapalat" w:hAnsi="GHEA Grapalat"/>
                <w:sz w:val="18"/>
                <w:szCs w:val="18"/>
              </w:rPr>
            </w:pPr>
          </w:p>
        </w:tc>
        <w:tc>
          <w:tcPr>
            <w:tcW w:w="1904" w:type="dxa"/>
            <w:tcBorders>
              <w:top w:val="single" w:sz="4" w:space="0" w:color="auto"/>
              <w:left w:val="single" w:sz="4" w:space="0" w:color="auto"/>
              <w:bottom w:val="single" w:sz="4" w:space="0" w:color="auto"/>
              <w:right w:val="single" w:sz="4" w:space="0" w:color="auto"/>
            </w:tcBorders>
          </w:tcPr>
          <w:p w14:paraId="0C25660B" w14:textId="77777777" w:rsidR="002D136B" w:rsidRPr="002D136B" w:rsidRDefault="002D136B" w:rsidP="002D136B">
            <w:pPr>
              <w:widowControl w:val="0"/>
              <w:jc w:val="center"/>
              <w:rPr>
                <w:rFonts w:ascii="GHEA Grapalat" w:hAnsi="GHEA Grapalat"/>
                <w:sz w:val="18"/>
                <w:szCs w:val="18"/>
              </w:rPr>
            </w:pPr>
          </w:p>
        </w:tc>
        <w:tc>
          <w:tcPr>
            <w:tcW w:w="1498" w:type="dxa"/>
            <w:tcBorders>
              <w:top w:val="single" w:sz="4" w:space="0" w:color="auto"/>
              <w:left w:val="single" w:sz="4" w:space="0" w:color="auto"/>
              <w:bottom w:val="single" w:sz="4" w:space="0" w:color="auto"/>
              <w:right w:val="single" w:sz="4" w:space="0" w:color="auto"/>
            </w:tcBorders>
          </w:tcPr>
          <w:p w14:paraId="11C8793C" w14:textId="77777777" w:rsidR="002D136B" w:rsidRPr="005744FC" w:rsidRDefault="002D136B" w:rsidP="002D136B">
            <w:pPr>
              <w:widowControl w:val="0"/>
              <w:jc w:val="center"/>
              <w:rPr>
                <w:rFonts w:ascii="GHEA Grapalat" w:hAnsi="GHEA Grapalat"/>
                <w:sz w:val="20"/>
                <w:szCs w:val="20"/>
              </w:rPr>
            </w:pPr>
          </w:p>
        </w:tc>
      </w:tr>
      <w:tr w:rsidR="002D136B" w:rsidRPr="005744FC" w14:paraId="4254F7FA"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680927F6" w14:textId="77777777" w:rsidR="002D136B" w:rsidRPr="002D136B" w:rsidRDefault="002D136B" w:rsidP="002D136B">
            <w:pPr>
              <w:widowControl w:val="0"/>
              <w:jc w:val="center"/>
              <w:rPr>
                <w:rFonts w:ascii="GHEA Grapalat" w:hAnsi="GHEA Grapalat"/>
                <w:b/>
                <w:bCs/>
                <w:sz w:val="18"/>
                <w:szCs w:val="18"/>
              </w:rPr>
            </w:pPr>
            <w:r w:rsidRPr="002D136B">
              <w:rPr>
                <w:rFonts w:ascii="GHEA Grapalat" w:hAnsi="GHEA Grapalat"/>
                <w:b/>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424F0905" w14:textId="459D470B" w:rsidR="002D136B" w:rsidRPr="002D136B" w:rsidRDefault="002D136B" w:rsidP="002D136B">
            <w:pPr>
              <w:widowControl w:val="0"/>
              <w:rPr>
                <w:rFonts w:ascii="GHEA Grapalat" w:hAnsi="GHEA Grapalat"/>
                <w:sz w:val="18"/>
                <w:szCs w:val="18"/>
              </w:rPr>
            </w:pPr>
            <w:r w:rsidRPr="002D136B">
              <w:rPr>
                <w:rFonts w:ascii="GHEA Grapalat" w:hAnsi="GHEA Grapalat"/>
                <w:sz w:val="18"/>
                <w:szCs w:val="18"/>
              </w:rPr>
              <w:t xml:space="preserve">Ручная очистка межхозяйственных и внутрихозяйственных сетей участка </w:t>
            </w:r>
            <w:proofErr w:type="spellStart"/>
            <w:r w:rsidRPr="002D136B">
              <w:rPr>
                <w:rFonts w:ascii="GHEA Grapalat" w:hAnsi="GHEA Grapalat"/>
                <w:sz w:val="18"/>
                <w:szCs w:val="18"/>
              </w:rPr>
              <w:t>Джрвеж-Дзорахпюр</w:t>
            </w:r>
            <w:proofErr w:type="spellEnd"/>
          </w:p>
        </w:tc>
        <w:tc>
          <w:tcPr>
            <w:tcW w:w="1914" w:type="dxa"/>
            <w:tcBorders>
              <w:top w:val="single" w:sz="4" w:space="0" w:color="auto"/>
              <w:left w:val="single" w:sz="4" w:space="0" w:color="auto"/>
              <w:bottom w:val="single" w:sz="4" w:space="0" w:color="auto"/>
              <w:right w:val="single" w:sz="4" w:space="0" w:color="auto"/>
            </w:tcBorders>
          </w:tcPr>
          <w:p w14:paraId="6D19D9EF" w14:textId="77777777" w:rsidR="002D136B" w:rsidRPr="002D136B" w:rsidRDefault="002D136B" w:rsidP="002D136B">
            <w:pPr>
              <w:widowControl w:val="0"/>
              <w:jc w:val="center"/>
              <w:rPr>
                <w:rFonts w:ascii="GHEA Grapalat" w:hAnsi="GHEA Grapalat"/>
                <w:sz w:val="18"/>
                <w:szCs w:val="18"/>
              </w:rPr>
            </w:pPr>
          </w:p>
        </w:tc>
        <w:tc>
          <w:tcPr>
            <w:tcW w:w="1904" w:type="dxa"/>
            <w:tcBorders>
              <w:top w:val="single" w:sz="4" w:space="0" w:color="auto"/>
              <w:left w:val="single" w:sz="4" w:space="0" w:color="auto"/>
              <w:bottom w:val="single" w:sz="4" w:space="0" w:color="auto"/>
              <w:right w:val="single" w:sz="4" w:space="0" w:color="auto"/>
            </w:tcBorders>
          </w:tcPr>
          <w:p w14:paraId="13CA8CDB" w14:textId="77777777" w:rsidR="002D136B" w:rsidRPr="002D136B" w:rsidRDefault="002D136B" w:rsidP="002D136B">
            <w:pPr>
              <w:widowControl w:val="0"/>
              <w:jc w:val="center"/>
              <w:rPr>
                <w:rFonts w:ascii="GHEA Grapalat" w:hAnsi="GHEA Grapalat"/>
                <w:sz w:val="18"/>
                <w:szCs w:val="18"/>
              </w:rPr>
            </w:pPr>
          </w:p>
        </w:tc>
        <w:tc>
          <w:tcPr>
            <w:tcW w:w="1498" w:type="dxa"/>
            <w:tcBorders>
              <w:top w:val="single" w:sz="4" w:space="0" w:color="auto"/>
              <w:left w:val="single" w:sz="4" w:space="0" w:color="auto"/>
              <w:bottom w:val="single" w:sz="4" w:space="0" w:color="auto"/>
              <w:right w:val="single" w:sz="4" w:space="0" w:color="auto"/>
            </w:tcBorders>
          </w:tcPr>
          <w:p w14:paraId="5C8A57BE" w14:textId="77777777" w:rsidR="002D136B" w:rsidRPr="005744FC" w:rsidRDefault="002D136B" w:rsidP="002D136B">
            <w:pPr>
              <w:widowControl w:val="0"/>
              <w:rPr>
                <w:rFonts w:ascii="GHEA Grapalat" w:hAnsi="GHEA Grapalat"/>
                <w:sz w:val="20"/>
                <w:szCs w:val="20"/>
              </w:rPr>
            </w:pPr>
          </w:p>
        </w:tc>
      </w:tr>
      <w:tr w:rsidR="002D136B" w:rsidRPr="005744FC" w14:paraId="3F2427A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0BA177F" w14:textId="77777777" w:rsidR="002D136B" w:rsidRPr="002D136B" w:rsidRDefault="002D136B" w:rsidP="002D136B">
            <w:pPr>
              <w:widowControl w:val="0"/>
              <w:jc w:val="center"/>
              <w:rPr>
                <w:rFonts w:ascii="GHEA Grapalat" w:hAnsi="GHEA Grapalat"/>
                <w:b/>
                <w:bCs/>
                <w:sz w:val="18"/>
                <w:szCs w:val="18"/>
              </w:rPr>
            </w:pPr>
            <w:r w:rsidRPr="002D136B">
              <w:rPr>
                <w:rFonts w:ascii="GHEA Grapalat" w:hAnsi="GHEA Grapalat"/>
                <w:b/>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14:paraId="0E244FA3" w14:textId="541ED1D4" w:rsidR="002D136B" w:rsidRPr="002D136B" w:rsidRDefault="002D136B" w:rsidP="002D136B">
            <w:pPr>
              <w:widowControl w:val="0"/>
              <w:rPr>
                <w:rFonts w:ascii="GHEA Grapalat" w:hAnsi="GHEA Grapalat"/>
                <w:sz w:val="18"/>
                <w:szCs w:val="18"/>
              </w:rPr>
            </w:pPr>
            <w:r w:rsidRPr="002D136B">
              <w:rPr>
                <w:rFonts w:ascii="GHEA Grapalat" w:hAnsi="GHEA Grapalat"/>
                <w:sz w:val="18"/>
                <w:szCs w:val="18"/>
              </w:rPr>
              <w:t>Ручная очистка межхозяйственных и внутрихозяйственных сетей участка Раздан</w:t>
            </w:r>
          </w:p>
        </w:tc>
        <w:tc>
          <w:tcPr>
            <w:tcW w:w="1914" w:type="dxa"/>
            <w:tcBorders>
              <w:top w:val="single" w:sz="4" w:space="0" w:color="auto"/>
              <w:left w:val="single" w:sz="4" w:space="0" w:color="auto"/>
              <w:bottom w:val="single" w:sz="4" w:space="0" w:color="auto"/>
              <w:right w:val="single" w:sz="4" w:space="0" w:color="auto"/>
            </w:tcBorders>
          </w:tcPr>
          <w:p w14:paraId="220FD44B" w14:textId="77777777" w:rsidR="002D136B" w:rsidRPr="002D136B" w:rsidRDefault="002D136B" w:rsidP="002D136B">
            <w:pPr>
              <w:widowControl w:val="0"/>
              <w:jc w:val="center"/>
              <w:rPr>
                <w:rFonts w:ascii="GHEA Grapalat" w:hAnsi="GHEA Grapalat"/>
                <w:sz w:val="18"/>
                <w:szCs w:val="18"/>
              </w:rPr>
            </w:pPr>
          </w:p>
        </w:tc>
        <w:tc>
          <w:tcPr>
            <w:tcW w:w="1904" w:type="dxa"/>
            <w:tcBorders>
              <w:top w:val="single" w:sz="4" w:space="0" w:color="auto"/>
              <w:left w:val="single" w:sz="4" w:space="0" w:color="auto"/>
              <w:bottom w:val="single" w:sz="4" w:space="0" w:color="auto"/>
              <w:right w:val="single" w:sz="4" w:space="0" w:color="auto"/>
            </w:tcBorders>
          </w:tcPr>
          <w:p w14:paraId="544FFDF0" w14:textId="77777777" w:rsidR="002D136B" w:rsidRPr="002D136B" w:rsidRDefault="002D136B" w:rsidP="002D136B">
            <w:pPr>
              <w:widowControl w:val="0"/>
              <w:jc w:val="center"/>
              <w:rPr>
                <w:rFonts w:ascii="GHEA Grapalat" w:hAnsi="GHEA Grapalat"/>
                <w:sz w:val="18"/>
                <w:szCs w:val="18"/>
              </w:rPr>
            </w:pPr>
          </w:p>
        </w:tc>
        <w:tc>
          <w:tcPr>
            <w:tcW w:w="1498" w:type="dxa"/>
            <w:tcBorders>
              <w:top w:val="single" w:sz="4" w:space="0" w:color="auto"/>
              <w:left w:val="single" w:sz="4" w:space="0" w:color="auto"/>
              <w:bottom w:val="single" w:sz="4" w:space="0" w:color="auto"/>
              <w:right w:val="single" w:sz="4" w:space="0" w:color="auto"/>
            </w:tcBorders>
          </w:tcPr>
          <w:p w14:paraId="1BCDBEF9" w14:textId="77777777" w:rsidR="002D136B" w:rsidRPr="005744FC" w:rsidRDefault="002D136B" w:rsidP="002D136B">
            <w:pPr>
              <w:widowControl w:val="0"/>
              <w:jc w:val="center"/>
              <w:rPr>
                <w:rFonts w:ascii="GHEA Grapalat" w:hAnsi="GHEA Grapalat"/>
                <w:sz w:val="20"/>
                <w:szCs w:val="20"/>
              </w:rPr>
            </w:pPr>
          </w:p>
        </w:tc>
      </w:tr>
      <w:tr w:rsidR="002D136B" w:rsidRPr="005744FC" w14:paraId="1AC32DE8"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9131427" w14:textId="0417D66D" w:rsidR="002D136B" w:rsidRPr="002D136B" w:rsidRDefault="002D136B" w:rsidP="002D136B">
            <w:pPr>
              <w:widowControl w:val="0"/>
              <w:jc w:val="center"/>
              <w:rPr>
                <w:rFonts w:ascii="GHEA Grapalat" w:hAnsi="GHEA Grapalat"/>
                <w:b/>
                <w:bCs/>
                <w:sz w:val="18"/>
                <w:szCs w:val="18"/>
                <w:lang w:val="hy-AM"/>
              </w:rPr>
            </w:pPr>
            <w:r w:rsidRPr="002D136B">
              <w:rPr>
                <w:rFonts w:ascii="GHEA Grapalat" w:hAnsi="GHEA Grapalat"/>
                <w:b/>
                <w:sz w:val="18"/>
                <w:szCs w:val="18"/>
                <w:lang w:val="hy-AM"/>
              </w:rPr>
              <w:t>4</w:t>
            </w:r>
          </w:p>
        </w:tc>
        <w:tc>
          <w:tcPr>
            <w:tcW w:w="1701" w:type="dxa"/>
            <w:tcBorders>
              <w:top w:val="single" w:sz="4" w:space="0" w:color="auto"/>
              <w:left w:val="single" w:sz="4" w:space="0" w:color="auto"/>
              <w:bottom w:val="single" w:sz="4" w:space="0" w:color="auto"/>
              <w:right w:val="single" w:sz="4" w:space="0" w:color="auto"/>
            </w:tcBorders>
            <w:vAlign w:val="center"/>
          </w:tcPr>
          <w:p w14:paraId="1BF9031F" w14:textId="5710CE50" w:rsidR="002D136B" w:rsidRPr="002D136B" w:rsidRDefault="002D136B" w:rsidP="002D136B">
            <w:pPr>
              <w:widowControl w:val="0"/>
              <w:rPr>
                <w:rFonts w:ascii="GHEA Grapalat" w:hAnsi="GHEA Grapalat"/>
                <w:sz w:val="18"/>
                <w:szCs w:val="18"/>
              </w:rPr>
            </w:pPr>
            <w:r w:rsidRPr="002D136B">
              <w:rPr>
                <w:rFonts w:ascii="GHEA Grapalat" w:hAnsi="GHEA Grapalat"/>
                <w:sz w:val="18"/>
                <w:szCs w:val="18"/>
              </w:rPr>
              <w:t xml:space="preserve">Ручная очистка внутрихозяйственных сетей участка </w:t>
            </w:r>
            <w:r w:rsidRPr="002D136B">
              <w:rPr>
                <w:rFonts w:ascii="GHEA Grapalat" w:hAnsi="GHEA Grapalat"/>
                <w:sz w:val="18"/>
                <w:szCs w:val="18"/>
              </w:rPr>
              <w:lastRenderedPageBreak/>
              <w:t>Гарни</w:t>
            </w:r>
          </w:p>
        </w:tc>
        <w:tc>
          <w:tcPr>
            <w:tcW w:w="1914" w:type="dxa"/>
            <w:tcBorders>
              <w:top w:val="single" w:sz="4" w:space="0" w:color="auto"/>
              <w:left w:val="single" w:sz="4" w:space="0" w:color="auto"/>
              <w:bottom w:val="single" w:sz="4" w:space="0" w:color="auto"/>
              <w:right w:val="single" w:sz="4" w:space="0" w:color="auto"/>
            </w:tcBorders>
          </w:tcPr>
          <w:p w14:paraId="3AF985C4" w14:textId="77777777" w:rsidR="002D136B" w:rsidRPr="002D136B" w:rsidRDefault="002D136B" w:rsidP="002D136B">
            <w:pPr>
              <w:widowControl w:val="0"/>
              <w:jc w:val="center"/>
              <w:rPr>
                <w:rFonts w:ascii="GHEA Grapalat" w:hAnsi="GHEA Grapalat"/>
                <w:sz w:val="18"/>
                <w:szCs w:val="18"/>
              </w:rPr>
            </w:pPr>
          </w:p>
        </w:tc>
        <w:tc>
          <w:tcPr>
            <w:tcW w:w="1904" w:type="dxa"/>
            <w:tcBorders>
              <w:top w:val="single" w:sz="4" w:space="0" w:color="auto"/>
              <w:left w:val="single" w:sz="4" w:space="0" w:color="auto"/>
              <w:bottom w:val="single" w:sz="4" w:space="0" w:color="auto"/>
              <w:right w:val="single" w:sz="4" w:space="0" w:color="auto"/>
            </w:tcBorders>
          </w:tcPr>
          <w:p w14:paraId="118D9150" w14:textId="77777777" w:rsidR="002D136B" w:rsidRPr="002D136B" w:rsidRDefault="002D136B" w:rsidP="002D136B">
            <w:pPr>
              <w:widowControl w:val="0"/>
              <w:jc w:val="center"/>
              <w:rPr>
                <w:rFonts w:ascii="GHEA Grapalat" w:hAnsi="GHEA Grapalat"/>
                <w:sz w:val="18"/>
                <w:szCs w:val="18"/>
              </w:rPr>
            </w:pPr>
          </w:p>
        </w:tc>
        <w:tc>
          <w:tcPr>
            <w:tcW w:w="1498" w:type="dxa"/>
            <w:tcBorders>
              <w:top w:val="single" w:sz="4" w:space="0" w:color="auto"/>
              <w:left w:val="single" w:sz="4" w:space="0" w:color="auto"/>
              <w:bottom w:val="single" w:sz="4" w:space="0" w:color="auto"/>
              <w:right w:val="single" w:sz="4" w:space="0" w:color="auto"/>
            </w:tcBorders>
          </w:tcPr>
          <w:p w14:paraId="7F0C6D1F" w14:textId="77777777" w:rsidR="002D136B" w:rsidRPr="005744FC" w:rsidRDefault="002D136B" w:rsidP="002D136B">
            <w:pPr>
              <w:widowControl w:val="0"/>
              <w:jc w:val="center"/>
              <w:rPr>
                <w:rFonts w:ascii="GHEA Grapalat" w:hAnsi="GHEA Grapalat"/>
                <w:sz w:val="20"/>
                <w:szCs w:val="20"/>
              </w:rPr>
            </w:pPr>
          </w:p>
        </w:tc>
      </w:tr>
      <w:tr w:rsidR="002D136B" w:rsidRPr="005744FC" w14:paraId="035A758C"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CC4E9A2" w14:textId="3DBDF48A" w:rsidR="002D136B" w:rsidRPr="002D136B" w:rsidRDefault="002D136B" w:rsidP="002D136B">
            <w:pPr>
              <w:widowControl w:val="0"/>
              <w:jc w:val="center"/>
              <w:rPr>
                <w:rFonts w:ascii="GHEA Grapalat" w:hAnsi="GHEA Grapalat"/>
                <w:b/>
                <w:bCs/>
                <w:sz w:val="20"/>
                <w:szCs w:val="20"/>
                <w:lang w:val="hy-AM"/>
              </w:rPr>
            </w:pPr>
            <w:r>
              <w:rPr>
                <w:rFonts w:ascii="GHEA Grapalat" w:hAnsi="GHEA Grapalat"/>
                <w:b/>
                <w:sz w:val="20"/>
                <w:szCs w:val="20"/>
                <w:lang w:val="hy-AM"/>
              </w:rPr>
              <w:t>5</w:t>
            </w:r>
          </w:p>
        </w:tc>
        <w:tc>
          <w:tcPr>
            <w:tcW w:w="1701" w:type="dxa"/>
            <w:tcBorders>
              <w:top w:val="single" w:sz="4" w:space="0" w:color="auto"/>
              <w:left w:val="single" w:sz="4" w:space="0" w:color="auto"/>
              <w:bottom w:val="single" w:sz="4" w:space="0" w:color="auto"/>
              <w:right w:val="single" w:sz="4" w:space="0" w:color="auto"/>
            </w:tcBorders>
            <w:vAlign w:val="center"/>
          </w:tcPr>
          <w:p w14:paraId="3943C937" w14:textId="1BD04E1B" w:rsidR="002D136B" w:rsidRPr="002D136B" w:rsidRDefault="002D136B" w:rsidP="002D136B">
            <w:pPr>
              <w:widowControl w:val="0"/>
              <w:rPr>
                <w:rFonts w:ascii="GHEA Grapalat" w:hAnsi="GHEA Grapalat"/>
                <w:sz w:val="18"/>
                <w:szCs w:val="18"/>
              </w:rPr>
            </w:pPr>
            <w:r w:rsidRPr="002D136B">
              <w:rPr>
                <w:rFonts w:ascii="GHEA Grapalat" w:hAnsi="GHEA Grapalat"/>
                <w:sz w:val="18"/>
                <w:szCs w:val="18"/>
              </w:rPr>
              <w:t>Ручная очистка  Дотационного канала</w:t>
            </w:r>
          </w:p>
        </w:tc>
        <w:tc>
          <w:tcPr>
            <w:tcW w:w="1914" w:type="dxa"/>
            <w:tcBorders>
              <w:top w:val="single" w:sz="4" w:space="0" w:color="auto"/>
              <w:left w:val="single" w:sz="4" w:space="0" w:color="auto"/>
              <w:bottom w:val="single" w:sz="4" w:space="0" w:color="auto"/>
              <w:right w:val="single" w:sz="4" w:space="0" w:color="auto"/>
            </w:tcBorders>
            <w:vAlign w:val="center"/>
          </w:tcPr>
          <w:p w14:paraId="788B02E4" w14:textId="77777777" w:rsidR="002D136B" w:rsidRPr="005744FC" w:rsidRDefault="002D136B" w:rsidP="002D136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07FAE2B6" w14:textId="77777777" w:rsidR="002D136B" w:rsidRPr="005744FC" w:rsidRDefault="002D136B" w:rsidP="002D136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3ED81996" w14:textId="77777777" w:rsidR="002D136B" w:rsidRPr="005744FC" w:rsidRDefault="002D136B" w:rsidP="002D136B">
            <w:pPr>
              <w:widowControl w:val="0"/>
              <w:jc w:val="center"/>
              <w:rPr>
                <w:rFonts w:ascii="GHEA Grapalat" w:hAnsi="GHEA Grapalat"/>
                <w:sz w:val="20"/>
                <w:szCs w:val="20"/>
              </w:rPr>
            </w:pPr>
          </w:p>
        </w:tc>
      </w:tr>
    </w:tbl>
    <w:p w14:paraId="405C3E79"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DD56DCB"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6FE1C34F" w14:textId="77777777" w:rsidR="00DC619D" w:rsidRPr="00D3436F" w:rsidRDefault="00DC619D" w:rsidP="00B46D58">
      <w:pPr>
        <w:widowControl w:val="0"/>
        <w:spacing w:after="160"/>
        <w:jc w:val="both"/>
        <w:rPr>
          <w:rFonts w:ascii="GHEA Grapalat" w:hAnsi="GHEA Grapalat"/>
          <w:lang w:val="es-ES"/>
        </w:rPr>
      </w:pPr>
    </w:p>
    <w:p w14:paraId="430EA13D"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234C7E99" w14:textId="77777777" w:rsidR="00B217BB" w:rsidRDefault="00B217BB" w:rsidP="00B46D58">
      <w:pPr>
        <w:rPr>
          <w:rFonts w:ascii="GHEA Grapalat" w:hAnsi="GHEA Grapalat"/>
          <w:b/>
        </w:rPr>
      </w:pPr>
      <w:r>
        <w:rPr>
          <w:rFonts w:ascii="GHEA Grapalat" w:hAnsi="GHEA Grapalat"/>
          <w:b/>
        </w:rPr>
        <w:br w:type="page"/>
      </w:r>
    </w:p>
    <w:p w14:paraId="6D332E55"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5F857015" w14:textId="02FCA488"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2D136B">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6B73A9">
        <w:rPr>
          <w:rFonts w:ascii="GHEA Grapalat" w:hAnsi="GHEA Grapalat"/>
          <w:b/>
          <w:i/>
        </w:rPr>
        <w:t>«ԿՈ ՋՕԸ-ԳՀԾՁԲ-26/01»</w:t>
      </w:r>
      <w:r w:rsidR="004B7F14" w:rsidRPr="005C48F7">
        <w:rPr>
          <w:rFonts w:ascii="GHEA Grapalat" w:hAnsi="GHEA Grapalat"/>
          <w:b/>
          <w:i/>
        </w:rPr>
        <w:t>*</w:t>
      </w:r>
    </w:p>
    <w:p w14:paraId="1D29C38D" w14:textId="77777777" w:rsidR="003D2FE2" w:rsidRPr="00B138F3" w:rsidRDefault="003D2FE2" w:rsidP="003D2FE2">
      <w:pPr>
        <w:widowControl w:val="0"/>
        <w:spacing w:after="160"/>
        <w:jc w:val="center"/>
        <w:rPr>
          <w:rFonts w:ascii="GHEA Grapalat" w:hAnsi="GHEA Grapalat"/>
          <w:b/>
          <w:sz w:val="22"/>
          <w:szCs w:val="22"/>
        </w:rPr>
      </w:pPr>
    </w:p>
    <w:p w14:paraId="663FBD9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659C4C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06D9207" w14:textId="77777777" w:rsidTr="00B932B8">
        <w:tc>
          <w:tcPr>
            <w:tcW w:w="4786" w:type="dxa"/>
          </w:tcPr>
          <w:p w14:paraId="2CDF5F4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10574E90"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14:paraId="0687D45D" w14:textId="77777777" w:rsidR="003D2FE2" w:rsidRPr="00B138F3" w:rsidRDefault="003D2FE2" w:rsidP="003D2FE2">
      <w:pPr>
        <w:widowControl w:val="0"/>
        <w:spacing w:after="160"/>
        <w:rPr>
          <w:rFonts w:ascii="GHEA Grapalat" w:hAnsi="GHEA Grapalat" w:cs="GHEA Grapalat"/>
          <w:b/>
          <w:sz w:val="22"/>
          <w:szCs w:val="22"/>
        </w:rPr>
      </w:pPr>
    </w:p>
    <w:p w14:paraId="23EAA1A5"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B47FC34"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3A35FD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D9FE65C"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A5546E9"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48E63A3"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55913BF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FB5F461" w14:textId="03DA963D"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E515DE">
        <w:rPr>
          <w:rFonts w:ascii="GHEA Grapalat" w:hAnsi="GHEA Grapalat"/>
          <w:i/>
        </w:rPr>
        <w:t>«</w:t>
      </w:r>
      <w:proofErr w:type="spellStart"/>
      <w:r w:rsidR="00E515DE" w:rsidRPr="000B21CA">
        <w:rPr>
          <w:rFonts w:ascii="GHEA Grapalat" w:hAnsi="GHEA Grapalat"/>
          <w:i/>
        </w:rPr>
        <w:t>Котайк</w:t>
      </w:r>
      <w:proofErr w:type="spellEnd"/>
      <w:r w:rsidR="00E515DE">
        <w:rPr>
          <w:rFonts w:ascii="GHEA Grapalat" w:hAnsi="GHEA Grapalat"/>
          <w:i/>
        </w:rPr>
        <w:t>»</w:t>
      </w:r>
      <w:r w:rsidR="00E515DE" w:rsidRPr="000B21CA">
        <w:rPr>
          <w:rFonts w:ascii="GHEA Grapalat" w:hAnsi="GHEA Grapalat"/>
          <w:i/>
        </w:rPr>
        <w:t xml:space="preserve">  </w:t>
      </w:r>
      <w:proofErr w:type="spellStart"/>
      <w:r w:rsidR="00E515DE" w:rsidRPr="000B21CA">
        <w:rPr>
          <w:rFonts w:ascii="GHEA Grapalat" w:hAnsi="GHEA Grapalat"/>
          <w:i/>
        </w:rPr>
        <w:t>Обшество</w:t>
      </w:r>
      <w:proofErr w:type="spellEnd"/>
      <w:r w:rsidR="00E515DE" w:rsidRPr="000B21CA">
        <w:rPr>
          <w:rFonts w:ascii="GHEA Grapalat" w:hAnsi="GHEA Grapalat"/>
          <w:i/>
        </w:rPr>
        <w:t xml:space="preserve"> Водопользователей</w:t>
      </w:r>
      <w:r w:rsidR="00E515DE">
        <w:rPr>
          <w:rFonts w:ascii="GHEA Grapalat" w:hAnsi="GHEA Grapalat" w:cs="Sylfaen"/>
          <w:b/>
        </w:rPr>
        <w:t xml:space="preserve"> </w:t>
      </w:r>
      <w:r w:rsidRPr="00B138F3">
        <w:rPr>
          <w:rFonts w:ascii="GHEA Grapalat" w:hAnsi="GHEA Grapalat"/>
          <w:spacing w:val="-6"/>
          <w:sz w:val="22"/>
          <w:szCs w:val="22"/>
        </w:rPr>
        <w:t>*</w:t>
      </w:r>
      <w:r w:rsidR="00E515DE">
        <w:rPr>
          <w:rFonts w:ascii="GHEA Grapalat" w:hAnsi="GHEA Grapalat"/>
          <w:spacing w:val="-6"/>
          <w:sz w:val="22"/>
          <w:szCs w:val="22"/>
          <w:lang w:val="hy-AM"/>
        </w:rPr>
        <w:t xml:space="preserve"> </w:t>
      </w:r>
      <w:r w:rsidRPr="00B138F3">
        <w:rPr>
          <w:rFonts w:ascii="GHEA Grapalat" w:hAnsi="GHEA Grapalat"/>
          <w:spacing w:val="-6"/>
          <w:sz w:val="22"/>
          <w:szCs w:val="22"/>
        </w:rPr>
        <w:t xml:space="preserve">(далее — Заказчик) </w:t>
      </w:r>
    </w:p>
    <w:p w14:paraId="426D06ED"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BAF9C32" w14:textId="12B58E21"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E515DE">
        <w:rPr>
          <w:rFonts w:ascii="GHEA Grapalat" w:hAnsi="GHEA Grapalat"/>
          <w:b/>
          <w:i/>
        </w:rPr>
        <w:t xml:space="preserve">«ԿՈ ՋՕԸ-ԳՀԾՁԲ-26/01» </w:t>
      </w:r>
      <w:r w:rsidRPr="00B138F3">
        <w:rPr>
          <w:rFonts w:ascii="GHEA Grapalat" w:hAnsi="GHEA Grapalat"/>
          <w:sz w:val="22"/>
          <w:szCs w:val="22"/>
        </w:rPr>
        <w:t>*.</w:t>
      </w:r>
    </w:p>
    <w:p w14:paraId="4B080BCC"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EB95EA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871532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E90169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8BFC92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sz w:val="22"/>
          <w:szCs w:val="22"/>
        </w:rPr>
        <w:lastRenderedPageBreak/>
        <w:t xml:space="preserve">акцептования. </w:t>
      </w:r>
    </w:p>
    <w:p w14:paraId="20954B7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A7BF93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11420D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C3D005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B421B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21E978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AA7797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5ECCF1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38D2341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3247AA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981D9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576112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D7C0124"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w:t>
      </w:r>
      <w:r w:rsidRPr="00B138F3">
        <w:rPr>
          <w:rFonts w:ascii="GHEA Grapalat" w:hAnsi="GHEA Grapalat"/>
          <w:sz w:val="22"/>
          <w:szCs w:val="22"/>
        </w:rPr>
        <w:lastRenderedPageBreak/>
        <w:t>прилагаемое Требование надлежащим образом подписаны уполномоченным Компанией лицом.</w:t>
      </w:r>
    </w:p>
    <w:p w14:paraId="1944C05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D935943"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8D45E1F"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62B8BA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F98541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1DEBD7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917403F"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C086557"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592473C6" w14:textId="77777777" w:rsidR="003D2FE2" w:rsidRPr="00B138F3" w:rsidRDefault="003D2FE2" w:rsidP="003D2FE2">
      <w:pPr>
        <w:widowControl w:val="0"/>
        <w:spacing w:after="160"/>
        <w:jc w:val="right"/>
        <w:rPr>
          <w:rFonts w:ascii="GHEA Grapalat" w:hAnsi="GHEA Grapalat"/>
          <w:sz w:val="22"/>
          <w:szCs w:val="22"/>
        </w:rPr>
      </w:pPr>
    </w:p>
    <w:p w14:paraId="667A6378"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046EC0F"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DA996C" w14:textId="77777777" w:rsidR="003D2FE2" w:rsidRPr="00B138F3" w:rsidRDefault="003D2FE2" w:rsidP="003D2FE2">
      <w:pPr>
        <w:widowControl w:val="0"/>
        <w:spacing w:after="160"/>
        <w:jc w:val="both"/>
        <w:rPr>
          <w:rFonts w:ascii="GHEA Grapalat" w:hAnsi="GHEA Grapalat"/>
          <w:sz w:val="22"/>
          <w:szCs w:val="22"/>
        </w:rPr>
      </w:pPr>
    </w:p>
    <w:p w14:paraId="4C3C90E3" w14:textId="77777777" w:rsidR="003D2FE2" w:rsidRPr="00B138F3" w:rsidRDefault="003D2FE2" w:rsidP="003D2FE2">
      <w:pPr>
        <w:widowControl w:val="0"/>
        <w:spacing w:after="160"/>
        <w:jc w:val="both"/>
        <w:rPr>
          <w:rFonts w:ascii="GHEA Grapalat" w:hAnsi="GHEA Grapalat"/>
          <w:sz w:val="22"/>
          <w:szCs w:val="22"/>
        </w:rPr>
      </w:pPr>
    </w:p>
    <w:p w14:paraId="4A8F35B9" w14:textId="77777777" w:rsidR="003D2FE2" w:rsidRPr="00B138F3" w:rsidRDefault="003D2FE2" w:rsidP="003D2FE2">
      <w:pPr>
        <w:rPr>
          <w:sz w:val="22"/>
          <w:szCs w:val="22"/>
        </w:rPr>
      </w:pPr>
    </w:p>
    <w:p w14:paraId="730CCB34" w14:textId="77777777" w:rsidR="001005B0" w:rsidRPr="00B138F3" w:rsidRDefault="001005B0" w:rsidP="003D2FE2">
      <w:pPr>
        <w:widowControl w:val="0"/>
        <w:spacing w:after="160"/>
        <w:ind w:left="567" w:right="565"/>
        <w:jc w:val="both"/>
        <w:rPr>
          <w:rFonts w:ascii="GHEA Grapalat" w:hAnsi="GHEA Grapalat"/>
          <w:sz w:val="22"/>
          <w:szCs w:val="22"/>
        </w:rPr>
      </w:pPr>
    </w:p>
    <w:p w14:paraId="4CDC714B" w14:textId="77777777" w:rsidR="001005B0" w:rsidRPr="00B138F3" w:rsidRDefault="001005B0" w:rsidP="00B46D58">
      <w:pPr>
        <w:widowControl w:val="0"/>
        <w:spacing w:after="160"/>
        <w:ind w:left="567" w:right="565"/>
        <w:jc w:val="center"/>
        <w:rPr>
          <w:rFonts w:ascii="GHEA Grapalat" w:hAnsi="GHEA Grapalat"/>
          <w:b/>
          <w:sz w:val="22"/>
          <w:szCs w:val="22"/>
        </w:rPr>
      </w:pPr>
    </w:p>
    <w:p w14:paraId="3FF31733" w14:textId="77777777" w:rsidR="001005B0" w:rsidRPr="00B138F3" w:rsidRDefault="001005B0" w:rsidP="00B46D58">
      <w:pPr>
        <w:widowControl w:val="0"/>
        <w:spacing w:after="160"/>
        <w:ind w:left="567" w:right="565"/>
        <w:jc w:val="center"/>
        <w:rPr>
          <w:rFonts w:ascii="GHEA Grapalat" w:hAnsi="GHEA Grapalat"/>
          <w:b/>
          <w:sz w:val="22"/>
          <w:szCs w:val="22"/>
        </w:rPr>
      </w:pPr>
    </w:p>
    <w:p w14:paraId="6BCDC7E8" w14:textId="77777777" w:rsidR="001005B0" w:rsidRPr="00B138F3" w:rsidRDefault="001005B0" w:rsidP="00B46D58">
      <w:pPr>
        <w:widowControl w:val="0"/>
        <w:spacing w:after="160"/>
        <w:ind w:left="567" w:right="565"/>
        <w:jc w:val="center"/>
        <w:rPr>
          <w:rFonts w:ascii="GHEA Grapalat" w:hAnsi="GHEA Grapalat"/>
          <w:b/>
          <w:sz w:val="22"/>
          <w:szCs w:val="22"/>
        </w:rPr>
      </w:pPr>
    </w:p>
    <w:p w14:paraId="507AFAF4" w14:textId="77777777" w:rsidR="001005B0" w:rsidRPr="00B138F3" w:rsidRDefault="001005B0" w:rsidP="00B46D58">
      <w:pPr>
        <w:widowControl w:val="0"/>
        <w:spacing w:after="160"/>
        <w:ind w:left="567" w:right="565"/>
        <w:jc w:val="center"/>
        <w:rPr>
          <w:rFonts w:ascii="GHEA Grapalat" w:hAnsi="GHEA Grapalat"/>
          <w:b/>
          <w:sz w:val="22"/>
          <w:szCs w:val="22"/>
        </w:rPr>
      </w:pPr>
    </w:p>
    <w:p w14:paraId="18FA3D3B" w14:textId="77777777" w:rsidR="001005B0" w:rsidRPr="00B138F3" w:rsidRDefault="001005B0" w:rsidP="00B46D58">
      <w:pPr>
        <w:widowControl w:val="0"/>
        <w:spacing w:after="160"/>
        <w:ind w:left="567" w:right="565"/>
        <w:jc w:val="center"/>
        <w:rPr>
          <w:rFonts w:ascii="GHEA Grapalat" w:hAnsi="GHEA Grapalat"/>
          <w:b/>
          <w:sz w:val="22"/>
          <w:szCs w:val="22"/>
        </w:rPr>
      </w:pPr>
    </w:p>
    <w:p w14:paraId="530BCB10" w14:textId="77777777" w:rsidR="001005B0" w:rsidRPr="00B138F3" w:rsidRDefault="001005B0" w:rsidP="00B46D58">
      <w:pPr>
        <w:widowControl w:val="0"/>
        <w:spacing w:after="160"/>
        <w:ind w:left="567" w:right="565"/>
        <w:jc w:val="center"/>
        <w:rPr>
          <w:rFonts w:ascii="GHEA Grapalat" w:hAnsi="GHEA Grapalat"/>
          <w:b/>
        </w:rPr>
      </w:pPr>
    </w:p>
    <w:p w14:paraId="0679FB5C" w14:textId="77777777" w:rsidR="001005B0" w:rsidRPr="00B138F3" w:rsidRDefault="001005B0" w:rsidP="00B46D58">
      <w:pPr>
        <w:widowControl w:val="0"/>
        <w:spacing w:after="160"/>
        <w:ind w:left="567" w:right="565"/>
        <w:jc w:val="center"/>
        <w:rPr>
          <w:rFonts w:ascii="GHEA Grapalat" w:hAnsi="GHEA Grapalat"/>
          <w:b/>
        </w:rPr>
      </w:pPr>
    </w:p>
    <w:p w14:paraId="10ACA409" w14:textId="77777777" w:rsidR="001005B0" w:rsidRPr="00B138F3" w:rsidRDefault="001005B0" w:rsidP="00B46D58">
      <w:pPr>
        <w:widowControl w:val="0"/>
        <w:spacing w:after="160"/>
        <w:ind w:left="567" w:right="565"/>
        <w:jc w:val="center"/>
        <w:rPr>
          <w:rFonts w:ascii="GHEA Grapalat" w:hAnsi="GHEA Grapalat"/>
          <w:b/>
        </w:rPr>
      </w:pPr>
    </w:p>
    <w:p w14:paraId="4A1D95CE" w14:textId="77777777" w:rsidR="001005B0" w:rsidRPr="00B138F3" w:rsidRDefault="001005B0" w:rsidP="00B46D58">
      <w:pPr>
        <w:widowControl w:val="0"/>
        <w:spacing w:after="160"/>
        <w:ind w:left="567" w:right="565"/>
        <w:jc w:val="center"/>
        <w:rPr>
          <w:rFonts w:ascii="GHEA Grapalat" w:hAnsi="GHEA Grapalat"/>
          <w:b/>
        </w:rPr>
      </w:pPr>
    </w:p>
    <w:p w14:paraId="6C08E3F0" w14:textId="77777777" w:rsidR="001005B0" w:rsidRPr="00B138F3" w:rsidRDefault="001005B0" w:rsidP="00B46D58">
      <w:pPr>
        <w:widowControl w:val="0"/>
        <w:spacing w:after="160"/>
        <w:ind w:left="567" w:right="565"/>
        <w:jc w:val="center"/>
        <w:rPr>
          <w:rFonts w:ascii="GHEA Grapalat" w:hAnsi="GHEA Grapalat"/>
          <w:b/>
        </w:rPr>
      </w:pPr>
    </w:p>
    <w:p w14:paraId="2C1D61CE" w14:textId="77777777" w:rsidR="001005B0" w:rsidRPr="00B138F3" w:rsidRDefault="001005B0" w:rsidP="00B46D58">
      <w:pPr>
        <w:widowControl w:val="0"/>
        <w:spacing w:after="160"/>
        <w:ind w:left="567" w:right="565"/>
        <w:jc w:val="center"/>
        <w:rPr>
          <w:rFonts w:ascii="GHEA Grapalat" w:hAnsi="GHEA Grapalat"/>
          <w:b/>
        </w:rPr>
      </w:pPr>
    </w:p>
    <w:p w14:paraId="7E3DD9CC" w14:textId="77777777" w:rsidR="001005B0" w:rsidRPr="00B138F3" w:rsidRDefault="001005B0" w:rsidP="00B46D58">
      <w:pPr>
        <w:widowControl w:val="0"/>
        <w:spacing w:after="160"/>
        <w:ind w:left="567" w:right="565"/>
        <w:jc w:val="center"/>
        <w:rPr>
          <w:rFonts w:ascii="GHEA Grapalat" w:hAnsi="GHEA Grapalat"/>
          <w:b/>
        </w:rPr>
      </w:pPr>
    </w:p>
    <w:p w14:paraId="25D96FA1" w14:textId="77777777" w:rsidR="001005B0" w:rsidRDefault="001005B0" w:rsidP="00B46D58">
      <w:pPr>
        <w:widowControl w:val="0"/>
        <w:spacing w:after="160"/>
        <w:ind w:left="567" w:right="565"/>
        <w:jc w:val="center"/>
        <w:rPr>
          <w:rFonts w:ascii="GHEA Grapalat" w:hAnsi="GHEA Grapalat"/>
          <w:b/>
          <w:lang w:val="hy-AM"/>
        </w:rPr>
      </w:pPr>
    </w:p>
    <w:p w14:paraId="219C4B88" w14:textId="77777777" w:rsidR="00E752B6" w:rsidRDefault="00E752B6" w:rsidP="00B46D58">
      <w:pPr>
        <w:widowControl w:val="0"/>
        <w:spacing w:after="160"/>
        <w:ind w:left="567" w:right="565"/>
        <w:jc w:val="center"/>
        <w:rPr>
          <w:rFonts w:ascii="GHEA Grapalat" w:hAnsi="GHEA Grapalat"/>
          <w:b/>
          <w:lang w:val="hy-AM"/>
        </w:rPr>
      </w:pPr>
    </w:p>
    <w:p w14:paraId="040A644C"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77B8D95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65A74"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D5AF617" w14:textId="77777777" w:rsidTr="00401271">
        <w:trPr>
          <w:trHeight w:val="1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780B6C"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A6DA50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FB19E" w14:textId="4E63A36E"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00401271">
              <w:rPr>
                <w:rFonts w:ascii="Microsoft JhengHei" w:eastAsia="Microsoft JhengHei" w:hAnsi="Microsoft JhengHei" w:cs="Microsoft JhengHei"/>
                <w:lang w:val="hy-AM"/>
              </w:rPr>
              <w:t xml:space="preserve">․ </w:t>
            </w:r>
            <w:r w:rsidRPr="00B138F3">
              <w:rPr>
                <w:rFonts w:ascii="GHEA Grapalat" w:hAnsi="GHEA Grapalat"/>
              </w:rPr>
              <w:t>Дата представления: "___" ___ 20</w:t>
            </w:r>
            <w:r w:rsidR="00401271">
              <w:rPr>
                <w:rFonts w:ascii="GHEA Grapalat" w:hAnsi="GHEA Grapalat"/>
                <w:lang w:val="hy-AM"/>
              </w:rPr>
              <w:t>26</w:t>
            </w:r>
            <w:r w:rsidRPr="00B138F3">
              <w:rPr>
                <w:rFonts w:ascii="GHEA Grapalat" w:hAnsi="GHEA Grapalat"/>
              </w:rPr>
              <w:t>г.</w:t>
            </w:r>
          </w:p>
        </w:tc>
      </w:tr>
      <w:tr w:rsidR="00E752B6" w:rsidRPr="00B138F3" w14:paraId="14FBA2A7"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10B4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2B11D08"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9BA90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79E70E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B3966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2FC83228" w14:textId="77777777" w:rsidTr="00401271">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DDBD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B0034F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8FAF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515DE" w:rsidRPr="00B138F3" w14:paraId="68EE7B6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D994A" w14:textId="25A5EF9E" w:rsidR="00E515DE" w:rsidRPr="00B138F3" w:rsidRDefault="00E515DE" w:rsidP="00E515D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i/>
              </w:rPr>
              <w:t>«</w:t>
            </w:r>
            <w:proofErr w:type="spellStart"/>
            <w:r w:rsidRPr="000B21CA">
              <w:rPr>
                <w:rFonts w:ascii="GHEA Grapalat" w:hAnsi="GHEA Grapalat"/>
                <w:i/>
              </w:rPr>
              <w:t>Котайк</w:t>
            </w:r>
            <w:proofErr w:type="spellEnd"/>
            <w:r>
              <w:rPr>
                <w:rFonts w:ascii="GHEA Grapalat" w:hAnsi="GHEA Grapalat"/>
                <w:i/>
              </w:rPr>
              <w:t>»</w:t>
            </w:r>
            <w:r w:rsidRPr="000B21CA">
              <w:rPr>
                <w:rFonts w:ascii="GHEA Grapalat" w:hAnsi="GHEA Grapalat"/>
                <w:i/>
              </w:rPr>
              <w:t xml:space="preserve">  </w:t>
            </w:r>
            <w:proofErr w:type="spellStart"/>
            <w:r w:rsidRPr="000B21CA">
              <w:rPr>
                <w:rFonts w:ascii="GHEA Grapalat" w:hAnsi="GHEA Grapalat"/>
                <w:i/>
              </w:rPr>
              <w:t>обшество</w:t>
            </w:r>
            <w:proofErr w:type="spellEnd"/>
            <w:r w:rsidRPr="000B21CA">
              <w:rPr>
                <w:rFonts w:ascii="GHEA Grapalat" w:hAnsi="GHEA Grapalat"/>
                <w:i/>
              </w:rPr>
              <w:t xml:space="preserve"> </w:t>
            </w:r>
            <w:proofErr w:type="spellStart"/>
            <w:r w:rsidRPr="000B21CA">
              <w:rPr>
                <w:rFonts w:ascii="GHEA Grapalat" w:hAnsi="GHEA Grapalat"/>
                <w:i/>
              </w:rPr>
              <w:t>одопользователей</w:t>
            </w:r>
            <w:proofErr w:type="spellEnd"/>
          </w:p>
        </w:tc>
      </w:tr>
      <w:tr w:rsidR="00E515DE" w:rsidRPr="00B138F3" w14:paraId="41E70B3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02DBA" w14:textId="44E16AAD" w:rsidR="00E515DE" w:rsidRPr="00B138F3" w:rsidRDefault="00E515DE" w:rsidP="00E515D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515DE" w:rsidRPr="00B138F3" w14:paraId="1BC8D0D0"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6243B" w14:textId="51E4C254" w:rsidR="00E515DE" w:rsidRPr="00B138F3" w:rsidRDefault="00E515DE" w:rsidP="00E515D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03526407</w:t>
            </w:r>
          </w:p>
        </w:tc>
      </w:tr>
      <w:tr w:rsidR="00E515DE" w:rsidRPr="00B138F3" w14:paraId="43B1D1FF"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FF8C31" w14:textId="2B8E8B8A" w:rsidR="00E515DE" w:rsidRPr="00B138F3" w:rsidRDefault="00E515DE" w:rsidP="00E515D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AE36E4">
              <w:rPr>
                <w:rFonts w:ascii="GHEA Grapalat" w:hAnsi="GHEA Grapalat"/>
              </w:rPr>
              <w:t xml:space="preserve"> </w:t>
            </w:r>
            <w:r>
              <w:rPr>
                <w:rFonts w:ascii="GHEA Grapalat" w:hAnsi="GHEA Grapalat"/>
                <w:lang w:val="hy-AM"/>
              </w:rPr>
              <w:t xml:space="preserve"> </w:t>
            </w:r>
            <w:r>
              <w:rPr>
                <w:rFonts w:ascii="Arial" w:hAnsi="Arial" w:cs="Arial"/>
                <w:lang w:val="hy-AM"/>
              </w:rPr>
              <w:t>«</w:t>
            </w:r>
            <w:r w:rsidRPr="00F30FFB">
              <w:rPr>
                <w:rFonts w:ascii="GHEA Grapalat" w:hAnsi="GHEA Grapalat"/>
              </w:rPr>
              <w:t>АКБА</w:t>
            </w:r>
            <w:r>
              <w:rPr>
                <w:rFonts w:ascii="GHEA Grapalat" w:hAnsi="GHEA Grapalat"/>
                <w:lang w:val="hy-AM"/>
              </w:rPr>
              <w:t xml:space="preserve"> </w:t>
            </w:r>
            <w:r w:rsidRPr="00F30FFB">
              <w:rPr>
                <w:rFonts w:ascii="GHEA Grapalat" w:hAnsi="GHEA Grapalat"/>
              </w:rPr>
              <w:t>БАНК</w:t>
            </w:r>
            <w:r>
              <w:rPr>
                <w:rFonts w:ascii="Arial" w:hAnsi="Arial" w:cs="Arial"/>
              </w:rPr>
              <w:t>»</w:t>
            </w:r>
            <w:r w:rsidRPr="00F30FFB">
              <w:rPr>
                <w:rFonts w:ascii="GHEA Grapalat" w:hAnsi="GHEA Grapalat"/>
              </w:rPr>
              <w:t xml:space="preserve"> </w:t>
            </w:r>
            <w:r w:rsidRPr="00AE36E4">
              <w:rPr>
                <w:rFonts w:ascii="GHEA Grapalat" w:hAnsi="GHEA Grapalat"/>
              </w:rPr>
              <w:t>ООО</w:t>
            </w:r>
          </w:p>
        </w:tc>
      </w:tr>
      <w:tr w:rsidR="00E515DE" w:rsidRPr="00B138F3" w14:paraId="6F1E2CA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D20533" w14:textId="0FD58B1B" w:rsidR="00E515DE" w:rsidRPr="00B138F3" w:rsidRDefault="00E515DE" w:rsidP="00E515D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220183350168000</w:t>
            </w:r>
          </w:p>
        </w:tc>
      </w:tr>
      <w:tr w:rsidR="00E752B6" w:rsidRPr="00B138F3" w14:paraId="1101C06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A4B6B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6625B25B" w14:textId="77777777" w:rsidTr="00E515DE">
        <w:trPr>
          <w:trHeight w:val="6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E0A8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3980C87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382F7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1037653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980CFF"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04C6AB46" w14:textId="77777777" w:rsidTr="00E515DE">
        <w:trPr>
          <w:trHeight w:val="938"/>
        </w:trPr>
        <w:tc>
          <w:tcPr>
            <w:tcW w:w="10980" w:type="dxa"/>
            <w:gridSpan w:val="2"/>
            <w:tcBorders>
              <w:top w:val="single" w:sz="4" w:space="0" w:color="auto"/>
              <w:left w:val="single" w:sz="4" w:space="0" w:color="auto"/>
              <w:right w:val="single" w:sz="4" w:space="0" w:color="000000"/>
            </w:tcBorders>
            <w:noWrap/>
            <w:vAlign w:val="bottom"/>
          </w:tcPr>
          <w:p w14:paraId="3832828A" w14:textId="3ADCBCE8"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E515DE" w:rsidRPr="00E515DE">
              <w:rPr>
                <w:rFonts w:ascii="GHEA Grapalat" w:hAnsi="GHEA Grapalat"/>
              </w:rPr>
              <w:t>«ԿՈ ՋՕԸ-ԳՀԾՁԲ-2</w:t>
            </w:r>
            <w:r w:rsidR="00E515DE">
              <w:rPr>
                <w:rFonts w:ascii="GHEA Grapalat" w:hAnsi="GHEA Grapalat"/>
                <w:lang w:val="hy-AM"/>
              </w:rPr>
              <w:t>6</w:t>
            </w:r>
            <w:r w:rsidR="00E515DE" w:rsidRPr="00E515DE">
              <w:rPr>
                <w:rFonts w:ascii="GHEA Grapalat" w:hAnsi="GHEA Grapalat"/>
              </w:rPr>
              <w:t>/01»</w:t>
            </w:r>
          </w:p>
        </w:tc>
      </w:tr>
      <w:tr w:rsidR="00E752B6" w:rsidRPr="00B138F3" w14:paraId="63875981" w14:textId="77777777" w:rsidTr="00E515DE">
        <w:trPr>
          <w:trHeight w:val="3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5465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39E4F12E"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1A006"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065FCD15" w14:textId="77777777" w:rsidTr="00401271">
        <w:trPr>
          <w:trHeight w:val="70"/>
        </w:trPr>
        <w:tc>
          <w:tcPr>
            <w:tcW w:w="5616" w:type="dxa"/>
            <w:tcBorders>
              <w:top w:val="nil"/>
              <w:left w:val="single" w:sz="4" w:space="0" w:color="auto"/>
              <w:bottom w:val="single" w:sz="4" w:space="0" w:color="auto"/>
              <w:right w:val="single" w:sz="4" w:space="0" w:color="auto"/>
            </w:tcBorders>
            <w:noWrap/>
            <w:vAlign w:val="bottom"/>
          </w:tcPr>
          <w:p w14:paraId="1F0533E0"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A0C4222"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6351DD47" w14:textId="77777777" w:rsidR="00E752B6" w:rsidRPr="00B138F3" w:rsidRDefault="00E752B6" w:rsidP="009216D6">
            <w:pPr>
              <w:widowControl w:val="0"/>
              <w:spacing w:after="160"/>
              <w:rPr>
                <w:rFonts w:ascii="GHEA Grapalat" w:hAnsi="GHEA Grapalat" w:cs="Sylfaen"/>
              </w:rPr>
            </w:pPr>
          </w:p>
          <w:p w14:paraId="56A2DF3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159DC1B" w14:textId="77777777" w:rsidR="00E752B6" w:rsidRPr="00B138F3" w:rsidRDefault="00E752B6" w:rsidP="009216D6">
            <w:pPr>
              <w:widowControl w:val="0"/>
              <w:spacing w:after="160"/>
              <w:rPr>
                <w:rFonts w:ascii="GHEA Grapalat" w:hAnsi="GHEA Grapalat" w:cs="Sylfaen"/>
              </w:rPr>
            </w:pPr>
          </w:p>
          <w:p w14:paraId="2F5DC835"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BD66F46"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C7797FD"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FDC40BA"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FAC057A" w14:textId="77777777" w:rsidR="00E752B6" w:rsidRPr="00B138F3" w:rsidRDefault="00E752B6" w:rsidP="009216D6">
            <w:pPr>
              <w:widowControl w:val="0"/>
              <w:spacing w:after="160"/>
              <w:jc w:val="right"/>
              <w:rPr>
                <w:rFonts w:ascii="GHEA Grapalat" w:hAnsi="GHEA Grapalat" w:cs="Tahoma"/>
              </w:rPr>
            </w:pPr>
          </w:p>
          <w:p w14:paraId="255AE50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B0FF603" w14:textId="77777777" w:rsidR="00E752B6" w:rsidRPr="00B138F3" w:rsidRDefault="00E752B6" w:rsidP="009216D6">
            <w:pPr>
              <w:widowControl w:val="0"/>
              <w:spacing w:after="160"/>
              <w:rPr>
                <w:rFonts w:ascii="GHEA Grapalat" w:hAnsi="GHEA Grapalat" w:cs="Sylfaen"/>
              </w:rPr>
            </w:pPr>
          </w:p>
          <w:p w14:paraId="1E5D8FBB"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354FE666"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244B516F"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87FC8A4" w14:textId="77777777" w:rsidR="00E752B6" w:rsidRPr="00B138F3" w:rsidRDefault="00E752B6" w:rsidP="009216D6">
            <w:pPr>
              <w:widowControl w:val="0"/>
              <w:spacing w:after="160"/>
              <w:rPr>
                <w:rFonts w:ascii="GHEA Grapalat" w:hAnsi="GHEA Grapalat"/>
              </w:rPr>
            </w:pPr>
          </w:p>
          <w:p w14:paraId="59413A0E"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65D1C4E"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D13A16C" w14:textId="77777777" w:rsidR="00E752B6" w:rsidRPr="00B138F3" w:rsidRDefault="00E752B6" w:rsidP="009216D6">
            <w:pPr>
              <w:widowControl w:val="0"/>
              <w:spacing w:after="160"/>
              <w:rPr>
                <w:rFonts w:ascii="GHEA Grapalat" w:hAnsi="GHEA Grapalat" w:cs="Tahoma"/>
              </w:rPr>
            </w:pPr>
          </w:p>
          <w:p w14:paraId="652471D7"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2303B7E"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F672A50" w14:textId="77777777" w:rsidR="00E752B6" w:rsidRPr="00B138F3" w:rsidRDefault="00E752B6" w:rsidP="009216D6">
            <w:pPr>
              <w:widowControl w:val="0"/>
              <w:spacing w:after="160"/>
              <w:rPr>
                <w:rFonts w:ascii="GHEA Grapalat" w:hAnsi="GHEA Grapalat" w:cs="Tahoma"/>
              </w:rPr>
            </w:pPr>
          </w:p>
          <w:p w14:paraId="43CF1B39"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B544394"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AB177DA" w14:textId="77777777" w:rsidR="00E752B6" w:rsidRPr="00B138F3" w:rsidRDefault="00E752B6" w:rsidP="009216D6">
            <w:pPr>
              <w:widowControl w:val="0"/>
              <w:spacing w:after="160"/>
              <w:rPr>
                <w:rFonts w:ascii="GHEA Grapalat" w:hAnsi="GHEA Grapalat" w:cs="Arial"/>
              </w:rPr>
            </w:pPr>
          </w:p>
        </w:tc>
      </w:tr>
      <w:tr w:rsidR="00E752B6" w:rsidRPr="00B138F3" w14:paraId="58DDF7A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546A8BA"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2C3C0F6" w14:textId="77777777" w:rsidR="00E752B6" w:rsidRPr="00B138F3" w:rsidRDefault="00E752B6" w:rsidP="009216D6">
            <w:pPr>
              <w:widowControl w:val="0"/>
              <w:spacing w:after="160"/>
              <w:rPr>
                <w:rFonts w:ascii="GHEA Grapalat" w:hAnsi="GHEA Grapalat" w:cs="Sylfaen"/>
              </w:rPr>
            </w:pPr>
          </w:p>
          <w:p w14:paraId="7ACE6B97"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C0271F8"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4DB2982" w14:textId="77777777" w:rsidR="00E752B6" w:rsidRPr="00B138F3" w:rsidRDefault="00E752B6" w:rsidP="009216D6">
            <w:pPr>
              <w:widowControl w:val="0"/>
              <w:spacing w:after="160"/>
              <w:rPr>
                <w:rFonts w:ascii="GHEA Grapalat" w:hAnsi="GHEA Grapalat"/>
              </w:rPr>
            </w:pPr>
          </w:p>
          <w:p w14:paraId="46D4481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6730AC6" w14:textId="77777777" w:rsidR="00E752B6" w:rsidRPr="00B138F3" w:rsidRDefault="00E752B6" w:rsidP="00E752B6">
      <w:pPr>
        <w:widowControl w:val="0"/>
        <w:spacing w:after="160"/>
        <w:jc w:val="center"/>
        <w:rPr>
          <w:rFonts w:ascii="GHEA Grapalat" w:hAnsi="GHEA Grapalat" w:cs="Sylfaen"/>
        </w:rPr>
      </w:pPr>
    </w:p>
    <w:p w14:paraId="16713BDA" w14:textId="77777777" w:rsidR="00E752B6" w:rsidRPr="00E752B6" w:rsidRDefault="00E752B6" w:rsidP="00B46D58">
      <w:pPr>
        <w:widowControl w:val="0"/>
        <w:spacing w:after="160"/>
        <w:ind w:left="567" w:right="565"/>
        <w:jc w:val="center"/>
        <w:rPr>
          <w:rFonts w:ascii="GHEA Grapalat" w:hAnsi="GHEA Grapalat"/>
          <w:b/>
        </w:rPr>
      </w:pPr>
    </w:p>
    <w:p w14:paraId="1111DF95" w14:textId="77777777" w:rsidR="001005B0" w:rsidRPr="00B138F3" w:rsidRDefault="001005B0" w:rsidP="00B46D58">
      <w:pPr>
        <w:widowControl w:val="0"/>
        <w:spacing w:after="160"/>
        <w:ind w:left="567" w:right="565"/>
        <w:jc w:val="center"/>
        <w:rPr>
          <w:rFonts w:ascii="GHEA Grapalat" w:hAnsi="GHEA Grapalat"/>
          <w:b/>
        </w:rPr>
      </w:pPr>
    </w:p>
    <w:p w14:paraId="75BB123F" w14:textId="77777777" w:rsidR="001005B0" w:rsidRPr="00B138F3" w:rsidRDefault="001005B0" w:rsidP="00B46D58">
      <w:pPr>
        <w:widowControl w:val="0"/>
        <w:spacing w:after="160"/>
        <w:ind w:left="567" w:right="565"/>
        <w:jc w:val="center"/>
        <w:rPr>
          <w:rFonts w:ascii="GHEA Grapalat" w:hAnsi="GHEA Grapalat"/>
          <w:b/>
        </w:rPr>
      </w:pPr>
    </w:p>
    <w:p w14:paraId="24B7E0CB" w14:textId="77777777" w:rsidR="001005B0" w:rsidRPr="00B138F3" w:rsidRDefault="001005B0" w:rsidP="00B46D58">
      <w:pPr>
        <w:widowControl w:val="0"/>
        <w:spacing w:after="160"/>
        <w:ind w:left="567" w:right="565"/>
        <w:jc w:val="center"/>
        <w:rPr>
          <w:rFonts w:ascii="GHEA Grapalat" w:hAnsi="GHEA Grapalat"/>
          <w:b/>
        </w:rPr>
      </w:pPr>
    </w:p>
    <w:p w14:paraId="3D37806C" w14:textId="77777777" w:rsidR="00C3421C" w:rsidRPr="00B138F3" w:rsidRDefault="00C3421C" w:rsidP="00C3421C">
      <w:pPr>
        <w:widowControl w:val="0"/>
        <w:spacing w:after="160"/>
        <w:jc w:val="center"/>
        <w:rPr>
          <w:rFonts w:ascii="GHEA Grapalat" w:hAnsi="GHEA Grapalat" w:cs="Sylfaen"/>
        </w:rPr>
      </w:pPr>
    </w:p>
    <w:p w14:paraId="15467D50"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C4223E1"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06742F6"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6A6BCD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8091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34CC74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385C74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E3B02D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8E93C0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6B1133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23A042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6BF608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6E80D7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F5A4F7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B79276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7DB6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97C61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09766D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B5194C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3C4AEF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5E17A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A57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62951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A29B3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BF7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E98D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4AA80D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22D7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19F23AB"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283C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70A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14CA8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602317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DDC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0A3C1C7"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54DC9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29EF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C39291"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DAB9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2B84B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3021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A814C91"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D632B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CF2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7BBA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9A60F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6125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2F20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20724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6FF55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8F3B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DEBCE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E2D6A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558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E4C990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B9814F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69E7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D89A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9ADDE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1B80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55C4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858B46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0EE6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BA516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D260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BC12E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89F730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25E6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012B1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2EE7E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D30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427C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7AED1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168697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0C8C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46533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981F7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2A4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6054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49273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B210EE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A250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6F9CB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7F46A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B59C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323A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206D4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9D147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6A8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7C7F4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CFDCB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662E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1078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8DE0E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C6F52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9A3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8D0CB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D1EA2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6B8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3B8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AEB36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B275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5587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E4C952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0284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A70CA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59E09D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705E4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9865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D7565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BCC21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3C8D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FA38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4ED3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E318D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937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96D5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991F7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C7DC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61C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065D8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708A7A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BD0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65C4E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E2D02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684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FE44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B7C6E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7BAF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3155D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5B524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DF0F9"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62243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EED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A92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38710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F98BE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B71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C601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B38ED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A36B9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F02C3"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359A0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F4C6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A3277E"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42EF454"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85FEF0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36239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082E0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1B4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AF294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2D79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828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1B8A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79052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6B388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EE802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DC25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3979A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A0D57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D6C0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AC75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3089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5086A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8D7E4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09A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903C3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5F6E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DD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194E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1D583EC"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32DE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57EB4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BB710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6BF6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1DA3F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CB6209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0D6E7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53B6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E96D6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6CF6F9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F574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B91BB6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0CFF65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2AA5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01DD7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D9B7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25A21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48E73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9D8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1F12A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C0902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361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B6A8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68263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6D5AC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2A0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C45C2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B3622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CD6B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96CE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182ED47"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5AF011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4231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C6240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4701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FC0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4C03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1245C27"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420E4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E499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AE5C0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6B120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CA5A3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8A58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695CFA"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73496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A6D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298E4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E9327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5D28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D5E9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76E22AA"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13804BF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3C0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EB0C1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DED68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C81C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F97CE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839FBDD" w14:textId="77777777" w:rsidR="00C3421C" w:rsidRPr="00B138F3" w:rsidRDefault="00C3421C" w:rsidP="000745BE">
            <w:pPr>
              <w:widowControl w:val="0"/>
              <w:spacing w:after="120"/>
              <w:jc w:val="center"/>
              <w:rPr>
                <w:rFonts w:ascii="GHEA Grapalat" w:hAnsi="GHEA Grapalat"/>
                <w:sz w:val="18"/>
                <w:szCs w:val="18"/>
              </w:rPr>
            </w:pPr>
          </w:p>
        </w:tc>
      </w:tr>
    </w:tbl>
    <w:p w14:paraId="3BF008AB" w14:textId="77777777" w:rsidR="001005B0" w:rsidRPr="00B138F3" w:rsidRDefault="001005B0" w:rsidP="00B46D58">
      <w:pPr>
        <w:widowControl w:val="0"/>
        <w:spacing w:after="160"/>
        <w:ind w:left="567" w:right="565"/>
        <w:jc w:val="center"/>
        <w:rPr>
          <w:rFonts w:ascii="GHEA Grapalat" w:hAnsi="GHEA Grapalat"/>
          <w:b/>
        </w:rPr>
      </w:pPr>
    </w:p>
    <w:p w14:paraId="02896736" w14:textId="77777777" w:rsidR="001005B0" w:rsidRPr="00B138F3" w:rsidRDefault="001005B0" w:rsidP="00B46D58">
      <w:pPr>
        <w:widowControl w:val="0"/>
        <w:spacing w:after="160"/>
        <w:ind w:left="567" w:right="565"/>
        <w:jc w:val="center"/>
        <w:rPr>
          <w:rFonts w:ascii="GHEA Grapalat" w:hAnsi="GHEA Grapalat"/>
          <w:b/>
        </w:rPr>
      </w:pPr>
    </w:p>
    <w:p w14:paraId="6C4922FC" w14:textId="77777777" w:rsidR="001005B0" w:rsidRPr="00B138F3" w:rsidRDefault="001005B0" w:rsidP="00B46D58">
      <w:pPr>
        <w:widowControl w:val="0"/>
        <w:spacing w:after="160"/>
        <w:ind w:left="567" w:right="565"/>
        <w:jc w:val="center"/>
        <w:rPr>
          <w:rFonts w:ascii="GHEA Grapalat" w:hAnsi="GHEA Grapalat"/>
          <w:b/>
        </w:rPr>
      </w:pPr>
    </w:p>
    <w:p w14:paraId="4CD0095F" w14:textId="77777777" w:rsidR="001005B0" w:rsidRPr="00B138F3" w:rsidRDefault="001005B0" w:rsidP="00B46D58">
      <w:pPr>
        <w:widowControl w:val="0"/>
        <w:spacing w:after="160"/>
        <w:ind w:left="567" w:right="565"/>
        <w:jc w:val="center"/>
        <w:rPr>
          <w:rFonts w:ascii="GHEA Grapalat" w:hAnsi="GHEA Grapalat"/>
          <w:b/>
        </w:rPr>
      </w:pPr>
    </w:p>
    <w:p w14:paraId="64045A99" w14:textId="77777777" w:rsidR="001005B0" w:rsidRPr="00B138F3" w:rsidRDefault="001005B0" w:rsidP="00B46D58">
      <w:pPr>
        <w:widowControl w:val="0"/>
        <w:spacing w:after="160"/>
        <w:ind w:left="567" w:right="565"/>
        <w:jc w:val="center"/>
        <w:rPr>
          <w:rFonts w:ascii="GHEA Grapalat" w:hAnsi="GHEA Grapalat"/>
          <w:b/>
        </w:rPr>
      </w:pPr>
    </w:p>
    <w:p w14:paraId="16149EAA" w14:textId="77777777" w:rsidR="001005B0" w:rsidRPr="00B138F3" w:rsidRDefault="001005B0" w:rsidP="00B46D58">
      <w:pPr>
        <w:widowControl w:val="0"/>
        <w:spacing w:after="160"/>
        <w:ind w:left="567" w:right="565"/>
        <w:jc w:val="center"/>
        <w:rPr>
          <w:rFonts w:ascii="GHEA Grapalat" w:hAnsi="GHEA Grapalat"/>
          <w:b/>
        </w:rPr>
      </w:pPr>
    </w:p>
    <w:p w14:paraId="301795A2" w14:textId="77777777" w:rsidR="001005B0" w:rsidRPr="00B138F3" w:rsidRDefault="001005B0" w:rsidP="00B46D58">
      <w:pPr>
        <w:widowControl w:val="0"/>
        <w:spacing w:after="160"/>
        <w:ind w:left="567" w:right="565"/>
        <w:jc w:val="center"/>
        <w:rPr>
          <w:rFonts w:ascii="GHEA Grapalat" w:hAnsi="GHEA Grapalat"/>
          <w:b/>
        </w:rPr>
      </w:pPr>
    </w:p>
    <w:p w14:paraId="13D43255" w14:textId="77777777" w:rsidR="001005B0" w:rsidRPr="00B138F3" w:rsidRDefault="001005B0" w:rsidP="00B46D58">
      <w:pPr>
        <w:widowControl w:val="0"/>
        <w:spacing w:after="160"/>
        <w:ind w:left="567" w:right="565"/>
        <w:jc w:val="center"/>
        <w:rPr>
          <w:rFonts w:ascii="GHEA Grapalat" w:hAnsi="GHEA Grapalat"/>
          <w:b/>
        </w:rPr>
      </w:pPr>
    </w:p>
    <w:p w14:paraId="4E9BAF7C" w14:textId="77777777" w:rsidR="001005B0" w:rsidRPr="00B138F3" w:rsidRDefault="001005B0" w:rsidP="00B46D58">
      <w:pPr>
        <w:widowControl w:val="0"/>
        <w:spacing w:after="160"/>
        <w:ind w:left="567" w:right="565"/>
        <w:jc w:val="center"/>
        <w:rPr>
          <w:rFonts w:ascii="GHEA Grapalat" w:hAnsi="GHEA Grapalat"/>
          <w:b/>
        </w:rPr>
      </w:pPr>
    </w:p>
    <w:p w14:paraId="45A80243" w14:textId="77777777" w:rsidR="001005B0" w:rsidRPr="00B138F3" w:rsidRDefault="001005B0" w:rsidP="00B46D58">
      <w:pPr>
        <w:widowControl w:val="0"/>
        <w:spacing w:after="160"/>
        <w:ind w:left="567" w:right="565"/>
        <w:jc w:val="center"/>
        <w:rPr>
          <w:rFonts w:ascii="GHEA Grapalat" w:hAnsi="GHEA Grapalat"/>
          <w:b/>
        </w:rPr>
      </w:pPr>
    </w:p>
    <w:p w14:paraId="596B927D" w14:textId="77777777" w:rsidR="001005B0" w:rsidRPr="00B138F3" w:rsidRDefault="001005B0" w:rsidP="00B46D58">
      <w:pPr>
        <w:widowControl w:val="0"/>
        <w:spacing w:after="160"/>
        <w:ind w:left="567" w:right="565"/>
        <w:jc w:val="center"/>
        <w:rPr>
          <w:rFonts w:ascii="GHEA Grapalat" w:hAnsi="GHEA Grapalat"/>
          <w:b/>
        </w:rPr>
      </w:pPr>
    </w:p>
    <w:p w14:paraId="0EDFB090" w14:textId="77777777" w:rsidR="001005B0" w:rsidRPr="00B138F3" w:rsidRDefault="001005B0" w:rsidP="00B46D58">
      <w:pPr>
        <w:widowControl w:val="0"/>
        <w:spacing w:after="160"/>
        <w:ind w:left="567" w:right="565"/>
        <w:jc w:val="center"/>
        <w:rPr>
          <w:rFonts w:ascii="GHEA Grapalat" w:hAnsi="GHEA Grapalat"/>
          <w:b/>
        </w:rPr>
      </w:pPr>
    </w:p>
    <w:p w14:paraId="36852E0C" w14:textId="77777777" w:rsidR="001005B0" w:rsidRPr="00B138F3" w:rsidRDefault="001005B0" w:rsidP="00B46D58">
      <w:pPr>
        <w:widowControl w:val="0"/>
        <w:spacing w:after="160"/>
        <w:ind w:left="567" w:right="565"/>
        <w:jc w:val="center"/>
        <w:rPr>
          <w:rFonts w:ascii="GHEA Grapalat" w:hAnsi="GHEA Grapalat"/>
          <w:b/>
        </w:rPr>
      </w:pPr>
    </w:p>
    <w:p w14:paraId="38638921"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5D907E8B" w14:textId="6D451360"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ED1023">
        <w:rPr>
          <w:rFonts w:ascii="GHEA Grapalat" w:hAnsi="GHEA Grapalat"/>
          <w:i/>
        </w:rPr>
        <w:t>запрос котировок</w:t>
      </w:r>
      <w:r w:rsidR="00ED1023" w:rsidRPr="00B138F3">
        <w:rPr>
          <w:rFonts w:ascii="GHEA Grapalat" w:hAnsi="GHEA Grapalat"/>
          <w:i/>
        </w:rPr>
        <w:br/>
      </w:r>
      <w:r w:rsidRPr="00B138F3">
        <w:rPr>
          <w:rFonts w:ascii="GHEA Grapalat" w:hAnsi="GHEA Grapalat"/>
          <w:i/>
        </w:rPr>
        <w:t xml:space="preserve">под кодом </w:t>
      </w:r>
      <w:r w:rsidR="006B73A9">
        <w:rPr>
          <w:rFonts w:ascii="GHEA Grapalat" w:hAnsi="GHEA Grapalat"/>
          <w:i/>
        </w:rPr>
        <w:t xml:space="preserve">«ԿՈ ՋՕԸ-ԳՀԾՁԲ-26/01» </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7"/>
        <w:t>*</w:t>
      </w:r>
    </w:p>
    <w:p w14:paraId="0B53863F" w14:textId="77777777" w:rsidR="00AF4211" w:rsidRPr="00B138F3" w:rsidRDefault="00AF4211" w:rsidP="000A214C">
      <w:pPr>
        <w:widowControl w:val="0"/>
        <w:spacing w:after="160"/>
        <w:jc w:val="center"/>
        <w:rPr>
          <w:rFonts w:ascii="GHEA Grapalat" w:hAnsi="GHEA Grapalat"/>
          <w:b/>
        </w:rPr>
      </w:pPr>
    </w:p>
    <w:p w14:paraId="1E51DA0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5253E4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22FA4743" w14:textId="77777777" w:rsidTr="000745BE">
        <w:tc>
          <w:tcPr>
            <w:tcW w:w="4786" w:type="dxa"/>
          </w:tcPr>
          <w:p w14:paraId="40D291BE"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92DF419"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8"/>
              <w:t>**</w:t>
            </w:r>
          </w:p>
        </w:tc>
      </w:tr>
    </w:tbl>
    <w:p w14:paraId="768CA98E" w14:textId="77777777" w:rsidR="000A214C" w:rsidRPr="00B138F3" w:rsidRDefault="000A214C" w:rsidP="000A214C">
      <w:pPr>
        <w:widowControl w:val="0"/>
        <w:spacing w:after="160"/>
        <w:rPr>
          <w:rFonts w:ascii="GHEA Grapalat" w:hAnsi="GHEA Grapalat" w:cs="GHEA Grapalat"/>
          <w:b/>
        </w:rPr>
      </w:pPr>
    </w:p>
    <w:p w14:paraId="0D51B316"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2500845"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359F82A"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D922678"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ADAA0CF"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0580F8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0F0CCC4" w14:textId="77777777" w:rsidR="00401271" w:rsidRPr="00B138F3" w:rsidRDefault="000A214C" w:rsidP="00401271">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01271">
        <w:rPr>
          <w:rFonts w:ascii="GHEA Grapalat" w:hAnsi="GHEA Grapalat"/>
          <w:i/>
        </w:rPr>
        <w:t>«</w:t>
      </w:r>
      <w:proofErr w:type="spellStart"/>
      <w:r w:rsidR="00401271" w:rsidRPr="000B21CA">
        <w:rPr>
          <w:rFonts w:ascii="GHEA Grapalat" w:hAnsi="GHEA Grapalat"/>
          <w:i/>
        </w:rPr>
        <w:t>Котайк</w:t>
      </w:r>
      <w:proofErr w:type="spellEnd"/>
      <w:r w:rsidR="00401271">
        <w:rPr>
          <w:rFonts w:ascii="GHEA Grapalat" w:hAnsi="GHEA Grapalat"/>
          <w:i/>
        </w:rPr>
        <w:t>»</w:t>
      </w:r>
      <w:r w:rsidR="00401271" w:rsidRPr="000B21CA">
        <w:rPr>
          <w:rFonts w:ascii="GHEA Grapalat" w:hAnsi="GHEA Grapalat"/>
          <w:i/>
        </w:rPr>
        <w:t xml:space="preserve">  </w:t>
      </w:r>
      <w:proofErr w:type="spellStart"/>
      <w:r w:rsidR="00401271" w:rsidRPr="000B21CA">
        <w:rPr>
          <w:rFonts w:ascii="GHEA Grapalat" w:hAnsi="GHEA Grapalat"/>
          <w:i/>
        </w:rPr>
        <w:t>Обшество</w:t>
      </w:r>
      <w:proofErr w:type="spellEnd"/>
      <w:r w:rsidR="00401271" w:rsidRPr="000B21CA">
        <w:rPr>
          <w:rFonts w:ascii="GHEA Grapalat" w:hAnsi="GHEA Grapalat"/>
          <w:i/>
        </w:rPr>
        <w:t xml:space="preserve"> Водопользователей</w:t>
      </w:r>
      <w:r w:rsidR="00401271">
        <w:rPr>
          <w:rFonts w:ascii="GHEA Grapalat" w:hAnsi="GHEA Grapalat" w:cs="Sylfaen"/>
          <w:b/>
        </w:rPr>
        <w:t xml:space="preserve"> </w:t>
      </w:r>
      <w:r w:rsidR="00401271" w:rsidRPr="00B138F3">
        <w:rPr>
          <w:rFonts w:ascii="GHEA Grapalat" w:hAnsi="GHEA Grapalat"/>
          <w:spacing w:val="-6"/>
          <w:sz w:val="22"/>
          <w:szCs w:val="22"/>
        </w:rPr>
        <w:t xml:space="preserve">*(далее — Заказчик) </w:t>
      </w:r>
    </w:p>
    <w:p w14:paraId="5F6CCB96" w14:textId="42B4F68A" w:rsidR="000A214C" w:rsidRPr="00B138F3" w:rsidRDefault="000A214C" w:rsidP="00401271">
      <w:pPr>
        <w:widowControl w:val="0"/>
        <w:jc w:val="both"/>
        <w:rPr>
          <w:rFonts w:ascii="GHEA Grapalat" w:hAnsi="GHEA Grapalat"/>
        </w:rPr>
      </w:pPr>
      <w:r w:rsidRPr="00B138F3">
        <w:rPr>
          <w:rFonts w:ascii="GHEA Grapalat" w:hAnsi="GHEA Grapalat"/>
        </w:rPr>
        <w:t xml:space="preserve">процедуре закупок под кодом </w:t>
      </w:r>
      <w:r w:rsidR="00401271" w:rsidRPr="00401271">
        <w:rPr>
          <w:rFonts w:ascii="GHEA Grapalat" w:hAnsi="GHEA Grapalat"/>
        </w:rPr>
        <w:t xml:space="preserve">«ԿՈ ՋՕԸ-ԳՀԾՁԲ-26/01» </w:t>
      </w:r>
    </w:p>
    <w:p w14:paraId="6BCB213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AC53DA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2BDA017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576D9B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B8B371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6CE5A7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571FFB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16B0F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33BB89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264E1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398E369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FD163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EE4D524"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6BD19367"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03E013FE" w14:textId="77777777" w:rsidR="00401271" w:rsidRDefault="000A214C" w:rsidP="000A214C">
      <w:pPr>
        <w:widowControl w:val="0"/>
        <w:tabs>
          <w:tab w:val="left" w:pos="1134"/>
        </w:tabs>
        <w:spacing w:after="160"/>
        <w:ind w:firstLine="567"/>
        <w:jc w:val="both"/>
        <w:rPr>
          <w:rFonts w:ascii="GHEA Grapalat" w:hAnsi="GHEA Grapalat"/>
          <w:lang w:val="hy-AM"/>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7E187B8" w14:textId="38D5F9E2"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14:paraId="62208132"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40955D3"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52E406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A6913C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C28456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FFC772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3733BF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06CFC90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C5EB1C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7D81D8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8F0A67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32F23C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27D8A5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531637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2C235C9" w14:textId="77777777" w:rsidR="000A214C" w:rsidRDefault="000A214C" w:rsidP="00632AC2">
      <w:pPr>
        <w:widowControl w:val="0"/>
        <w:spacing w:after="160"/>
        <w:ind w:right="4250"/>
        <w:jc w:val="center"/>
        <w:rPr>
          <w:rFonts w:ascii="GHEA Grapalat" w:hAnsi="GHEA Grapalat"/>
          <w:vertAlign w:val="superscript"/>
          <w:lang w:val="hy-AM"/>
        </w:rPr>
      </w:pPr>
      <w:r w:rsidRPr="00B138F3">
        <w:rPr>
          <w:rFonts w:ascii="GHEA Grapalat" w:hAnsi="GHEA Grapalat"/>
          <w:vertAlign w:val="superscript"/>
        </w:rPr>
        <w:t>имя, фамилия и подпись директора компании</w:t>
      </w:r>
    </w:p>
    <w:p w14:paraId="3EF248F1" w14:textId="77777777" w:rsidR="00401271" w:rsidRPr="00401271" w:rsidRDefault="00401271" w:rsidP="00632AC2">
      <w:pPr>
        <w:widowControl w:val="0"/>
        <w:spacing w:after="160"/>
        <w:ind w:right="4250"/>
        <w:jc w:val="center"/>
        <w:rPr>
          <w:rFonts w:ascii="GHEA Grapalat" w:hAnsi="GHEA Grapalat"/>
          <w:vertAlign w:val="superscript"/>
          <w:lang w:val="hy-AM"/>
        </w:rPr>
      </w:pPr>
    </w:p>
    <w:p w14:paraId="6C79752B" w14:textId="77777777" w:rsidR="00BE2572" w:rsidRPr="00B138F3" w:rsidRDefault="00BE2572" w:rsidP="00BE2572">
      <w:pPr>
        <w:widowControl w:val="0"/>
        <w:spacing w:after="160"/>
        <w:jc w:val="center"/>
        <w:rPr>
          <w:rFonts w:ascii="GHEA Grapalat" w:hAnsi="GHEA Grapalat" w:cs="Sylfaen"/>
        </w:rPr>
      </w:pPr>
    </w:p>
    <w:p w14:paraId="0A90EFD4" w14:textId="77777777" w:rsidR="00E752B6" w:rsidRPr="00E752B6" w:rsidRDefault="00E752B6" w:rsidP="00BE2572">
      <w:pPr>
        <w:rPr>
          <w:rFonts w:ascii="GHEA Grapalat" w:hAnsi="GHEA Grapalat" w:cs="Sylfaen"/>
        </w:rPr>
      </w:pPr>
    </w:p>
    <w:p w14:paraId="754D5F92" w14:textId="77777777" w:rsidR="00E752B6" w:rsidRDefault="00E752B6" w:rsidP="00BE2572">
      <w:pPr>
        <w:rPr>
          <w:rFonts w:ascii="GHEA Grapalat" w:hAnsi="GHEA Grapalat" w:cs="Sylfaen"/>
          <w:lang w:val="hy-AM"/>
        </w:rPr>
      </w:pPr>
    </w:p>
    <w:p w14:paraId="01F81A99" w14:textId="77777777" w:rsidR="00401271" w:rsidRPr="00B138F3" w:rsidRDefault="00401271" w:rsidP="00401271">
      <w:pPr>
        <w:widowControl w:val="0"/>
        <w:spacing w:after="160"/>
        <w:jc w:val="right"/>
        <w:rPr>
          <w:rFonts w:ascii="GHEA Grapalat" w:hAnsi="GHEA Grapalat"/>
          <w:sz w:val="22"/>
          <w:szCs w:val="22"/>
        </w:rPr>
      </w:pPr>
    </w:p>
    <w:p w14:paraId="26210EB7" w14:textId="77777777" w:rsidR="00401271" w:rsidRPr="00B138F3" w:rsidRDefault="00401271" w:rsidP="00401271">
      <w:pPr>
        <w:widowControl w:val="0"/>
        <w:spacing w:after="160"/>
        <w:jc w:val="right"/>
        <w:rPr>
          <w:rFonts w:ascii="GHEA Grapalat" w:hAnsi="GHEA Grapalat"/>
          <w:sz w:val="22"/>
          <w:szCs w:val="22"/>
        </w:rPr>
      </w:pPr>
      <w:r w:rsidRPr="00B138F3">
        <w:rPr>
          <w:rFonts w:ascii="GHEA Grapalat" w:hAnsi="GHEA Grapalat"/>
          <w:sz w:val="22"/>
          <w:szCs w:val="22"/>
        </w:rPr>
        <w:t>М. П.</w:t>
      </w:r>
    </w:p>
    <w:p w14:paraId="5D3E3F9F" w14:textId="77777777" w:rsidR="00401271" w:rsidRPr="00B138F3" w:rsidRDefault="00401271" w:rsidP="00401271">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21A6B169" w14:textId="77777777" w:rsidR="00E752B6" w:rsidRPr="00B138F3" w:rsidRDefault="00E752B6" w:rsidP="00E752B6">
      <w:pPr>
        <w:widowControl w:val="0"/>
        <w:spacing w:after="160"/>
        <w:jc w:val="center"/>
        <w:rPr>
          <w:rFonts w:ascii="GHEA Grapalat" w:hAnsi="GHEA Grapalat" w:cs="Sylfaen"/>
        </w:rPr>
      </w:pPr>
    </w:p>
    <w:p w14:paraId="12F0BA86" w14:textId="77777777" w:rsidR="00E752B6" w:rsidRPr="00E752B6" w:rsidRDefault="00E752B6" w:rsidP="00BE2572">
      <w:pPr>
        <w:rPr>
          <w:rFonts w:ascii="GHEA Grapalat" w:hAnsi="GHEA Grapalat" w:cs="Sylfaen"/>
        </w:rPr>
      </w:pPr>
    </w:p>
    <w:p w14:paraId="3830750E" w14:textId="77777777" w:rsidR="00E752B6" w:rsidRDefault="00E752B6" w:rsidP="00BE2572">
      <w:pPr>
        <w:rPr>
          <w:rFonts w:ascii="GHEA Grapalat" w:hAnsi="GHEA Grapalat" w:cs="Sylfaen"/>
          <w:lang w:val="hy-AM"/>
        </w:rPr>
      </w:pPr>
    </w:p>
    <w:p w14:paraId="360773C7" w14:textId="77777777" w:rsidR="00E752B6" w:rsidRDefault="00E752B6" w:rsidP="00BE2572">
      <w:pPr>
        <w:rPr>
          <w:rFonts w:ascii="GHEA Grapalat" w:hAnsi="GHEA Grapalat" w:cs="Sylfaen"/>
          <w:lang w:val="hy-AM"/>
        </w:rPr>
      </w:pPr>
    </w:p>
    <w:p w14:paraId="56F15D07" w14:textId="77777777" w:rsidR="00E752B6" w:rsidRDefault="00E752B6" w:rsidP="00BE2572">
      <w:pPr>
        <w:rPr>
          <w:rFonts w:ascii="GHEA Grapalat" w:hAnsi="GHEA Grapalat" w:cs="Sylfaen"/>
          <w:lang w:val="hy-AM"/>
        </w:rPr>
      </w:pPr>
    </w:p>
    <w:p w14:paraId="048AB72E" w14:textId="77777777" w:rsidR="00E752B6" w:rsidRDefault="00E752B6" w:rsidP="00BE2572">
      <w:pPr>
        <w:rPr>
          <w:rFonts w:ascii="GHEA Grapalat" w:hAnsi="GHEA Grapalat" w:cs="Sylfaen"/>
          <w:lang w:val="hy-AM"/>
        </w:rPr>
      </w:pPr>
    </w:p>
    <w:p w14:paraId="58A206D3" w14:textId="77777777" w:rsidR="00E752B6" w:rsidRDefault="00E752B6" w:rsidP="00BE2572">
      <w:pPr>
        <w:rPr>
          <w:rFonts w:ascii="GHEA Grapalat" w:hAnsi="GHEA Grapalat" w:cs="Sylfaen"/>
          <w:lang w:val="hy-AM"/>
        </w:rPr>
      </w:pPr>
    </w:p>
    <w:p w14:paraId="5AEC9F72"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01271" w:rsidRPr="00B138F3" w14:paraId="066FCEF6" w14:textId="77777777" w:rsidTr="000E13F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78D428" w14:textId="77777777" w:rsidR="00401271" w:rsidRPr="00B138F3" w:rsidRDefault="00401271" w:rsidP="000E13FD">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401271" w:rsidRPr="00B138F3" w14:paraId="23FFAC09" w14:textId="77777777" w:rsidTr="000E13F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637156" w14:textId="77777777" w:rsidR="00401271" w:rsidRPr="00B138F3" w:rsidRDefault="00401271" w:rsidP="000E13FD">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401271" w:rsidRPr="00B138F3" w14:paraId="643ADA34" w14:textId="77777777" w:rsidTr="000E13F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7AD2A" w14:textId="68FF18FD" w:rsidR="00401271" w:rsidRPr="00B138F3" w:rsidRDefault="00401271" w:rsidP="000E13FD">
            <w:pPr>
              <w:widowControl w:val="0"/>
              <w:tabs>
                <w:tab w:val="left" w:pos="3390"/>
              </w:tabs>
              <w:spacing w:after="160"/>
              <w:ind w:left="322"/>
              <w:rPr>
                <w:rFonts w:ascii="GHEA Grapalat" w:hAnsi="GHEA Grapalat" w:cs="Sylfaen"/>
              </w:rPr>
            </w:pPr>
            <w:r w:rsidRPr="00B138F3">
              <w:rPr>
                <w:rFonts w:ascii="GHEA Grapalat" w:hAnsi="GHEA Grapalat"/>
              </w:rPr>
              <w:t>3</w:t>
            </w:r>
            <w:r>
              <w:rPr>
                <w:rFonts w:ascii="Microsoft JhengHei" w:eastAsia="Microsoft JhengHei" w:hAnsi="Microsoft JhengHei" w:cs="Microsoft JhengHei"/>
                <w:lang w:val="hy-AM"/>
              </w:rPr>
              <w:t xml:space="preserve">․ </w:t>
            </w:r>
            <w:r w:rsidRPr="00B138F3">
              <w:rPr>
                <w:rFonts w:ascii="GHEA Grapalat" w:hAnsi="GHEA Grapalat"/>
              </w:rPr>
              <w:t>Дата представления: "___" ___ 20</w:t>
            </w:r>
            <w:r>
              <w:rPr>
                <w:rFonts w:ascii="GHEA Grapalat" w:hAnsi="GHEA Grapalat"/>
                <w:lang w:val="hy-AM"/>
              </w:rPr>
              <w:t>26</w:t>
            </w:r>
            <w:r w:rsidRPr="00B138F3">
              <w:rPr>
                <w:rFonts w:ascii="GHEA Grapalat" w:hAnsi="GHEA Grapalat"/>
              </w:rPr>
              <w:t>г.</w:t>
            </w:r>
          </w:p>
        </w:tc>
      </w:tr>
      <w:tr w:rsidR="00401271" w:rsidRPr="00B138F3" w14:paraId="51A561E0" w14:textId="77777777" w:rsidTr="000E13F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D1F4B4"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401271" w:rsidRPr="00B138F3" w14:paraId="7166D65B" w14:textId="77777777" w:rsidTr="000E13F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A8A8F6"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401271" w:rsidRPr="00B138F3" w14:paraId="07339EC8" w14:textId="77777777" w:rsidTr="000E13F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3A5DF8"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401271" w:rsidRPr="00B138F3" w14:paraId="73AF1AE0" w14:textId="77777777" w:rsidTr="000E13F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5F0E29"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401271" w:rsidRPr="00B138F3" w14:paraId="636C8B84" w14:textId="77777777" w:rsidTr="000E13F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A6F75E"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01271" w:rsidRPr="00B138F3" w14:paraId="38A0DC71" w14:textId="77777777" w:rsidTr="000E13F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3133E6"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i/>
              </w:rPr>
              <w:t>«</w:t>
            </w:r>
            <w:proofErr w:type="spellStart"/>
            <w:r w:rsidRPr="000B21CA">
              <w:rPr>
                <w:rFonts w:ascii="GHEA Grapalat" w:hAnsi="GHEA Grapalat"/>
                <w:i/>
              </w:rPr>
              <w:t>Котайк</w:t>
            </w:r>
            <w:proofErr w:type="spellEnd"/>
            <w:r>
              <w:rPr>
                <w:rFonts w:ascii="GHEA Grapalat" w:hAnsi="GHEA Grapalat"/>
                <w:i/>
              </w:rPr>
              <w:t>»</w:t>
            </w:r>
            <w:r w:rsidRPr="000B21CA">
              <w:rPr>
                <w:rFonts w:ascii="GHEA Grapalat" w:hAnsi="GHEA Grapalat"/>
                <w:i/>
              </w:rPr>
              <w:t xml:space="preserve">  </w:t>
            </w:r>
            <w:proofErr w:type="spellStart"/>
            <w:r w:rsidRPr="000B21CA">
              <w:rPr>
                <w:rFonts w:ascii="GHEA Grapalat" w:hAnsi="GHEA Grapalat"/>
                <w:i/>
              </w:rPr>
              <w:t>обшество</w:t>
            </w:r>
            <w:proofErr w:type="spellEnd"/>
            <w:r w:rsidRPr="000B21CA">
              <w:rPr>
                <w:rFonts w:ascii="GHEA Grapalat" w:hAnsi="GHEA Grapalat"/>
                <w:i/>
              </w:rPr>
              <w:t xml:space="preserve"> </w:t>
            </w:r>
            <w:proofErr w:type="spellStart"/>
            <w:r w:rsidRPr="000B21CA">
              <w:rPr>
                <w:rFonts w:ascii="GHEA Grapalat" w:hAnsi="GHEA Grapalat"/>
                <w:i/>
              </w:rPr>
              <w:t>одопользователей</w:t>
            </w:r>
            <w:proofErr w:type="spellEnd"/>
          </w:p>
        </w:tc>
      </w:tr>
      <w:tr w:rsidR="00401271" w:rsidRPr="00B138F3" w14:paraId="3B165B45" w14:textId="77777777" w:rsidTr="000E13F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35A562"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01271" w:rsidRPr="00B138F3" w14:paraId="2FC30A15" w14:textId="77777777" w:rsidTr="000E13F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B84885"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03526407</w:t>
            </w:r>
          </w:p>
        </w:tc>
      </w:tr>
      <w:tr w:rsidR="00401271" w:rsidRPr="00B138F3" w14:paraId="4233C273" w14:textId="77777777" w:rsidTr="000E13F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69374"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AE36E4">
              <w:rPr>
                <w:rFonts w:ascii="GHEA Grapalat" w:hAnsi="GHEA Grapalat"/>
              </w:rPr>
              <w:t xml:space="preserve"> </w:t>
            </w:r>
            <w:r>
              <w:rPr>
                <w:rFonts w:ascii="GHEA Grapalat" w:hAnsi="GHEA Grapalat"/>
                <w:lang w:val="hy-AM"/>
              </w:rPr>
              <w:t xml:space="preserve"> </w:t>
            </w:r>
            <w:r>
              <w:rPr>
                <w:rFonts w:ascii="Arial" w:hAnsi="Arial" w:cs="Arial"/>
                <w:lang w:val="hy-AM"/>
              </w:rPr>
              <w:t>«</w:t>
            </w:r>
            <w:r w:rsidRPr="00F30FFB">
              <w:rPr>
                <w:rFonts w:ascii="GHEA Grapalat" w:hAnsi="GHEA Grapalat"/>
              </w:rPr>
              <w:t>АКБА</w:t>
            </w:r>
            <w:r>
              <w:rPr>
                <w:rFonts w:ascii="GHEA Grapalat" w:hAnsi="GHEA Grapalat"/>
                <w:lang w:val="hy-AM"/>
              </w:rPr>
              <w:t xml:space="preserve"> </w:t>
            </w:r>
            <w:r w:rsidRPr="00F30FFB">
              <w:rPr>
                <w:rFonts w:ascii="GHEA Grapalat" w:hAnsi="GHEA Grapalat"/>
              </w:rPr>
              <w:t>БАНК</w:t>
            </w:r>
            <w:r>
              <w:rPr>
                <w:rFonts w:ascii="Arial" w:hAnsi="Arial" w:cs="Arial"/>
              </w:rPr>
              <w:t>»</w:t>
            </w:r>
            <w:r w:rsidRPr="00F30FFB">
              <w:rPr>
                <w:rFonts w:ascii="GHEA Grapalat" w:hAnsi="GHEA Grapalat"/>
              </w:rPr>
              <w:t xml:space="preserve"> </w:t>
            </w:r>
            <w:r w:rsidRPr="00AE36E4">
              <w:rPr>
                <w:rFonts w:ascii="GHEA Grapalat" w:hAnsi="GHEA Grapalat"/>
              </w:rPr>
              <w:t>ООО</w:t>
            </w:r>
          </w:p>
        </w:tc>
      </w:tr>
      <w:tr w:rsidR="00401271" w:rsidRPr="00B138F3" w14:paraId="5B7D8D06" w14:textId="77777777" w:rsidTr="000E13F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B7928A"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220183350168000</w:t>
            </w:r>
          </w:p>
        </w:tc>
      </w:tr>
      <w:tr w:rsidR="00401271" w:rsidRPr="00B138F3" w14:paraId="37D0B198" w14:textId="77777777" w:rsidTr="000E13F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817A9"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401271" w:rsidRPr="00B138F3" w14:paraId="35BF0380" w14:textId="77777777" w:rsidTr="000E13F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9F028"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01271" w:rsidRPr="00B138F3" w14:paraId="2C005F92" w14:textId="77777777" w:rsidTr="000E13F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F61E96"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401271" w:rsidRPr="00B138F3" w14:paraId="5231AE45" w14:textId="77777777" w:rsidTr="000E13F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F4047"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401271" w:rsidRPr="00B138F3" w14:paraId="6F5E3F7B" w14:textId="77777777" w:rsidTr="000E13FD">
        <w:trPr>
          <w:trHeight w:val="424"/>
        </w:trPr>
        <w:tc>
          <w:tcPr>
            <w:tcW w:w="10980" w:type="dxa"/>
            <w:gridSpan w:val="2"/>
            <w:tcBorders>
              <w:top w:val="single" w:sz="4" w:space="0" w:color="auto"/>
              <w:left w:val="single" w:sz="4" w:space="0" w:color="auto"/>
              <w:right w:val="single" w:sz="4" w:space="0" w:color="000000"/>
            </w:tcBorders>
            <w:noWrap/>
            <w:vAlign w:val="bottom"/>
          </w:tcPr>
          <w:p w14:paraId="56F77C09" w14:textId="79B3AAEE"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5102E0">
              <w:rPr>
                <w:rFonts w:ascii="GHEA Grapalat" w:hAnsi="GHEA Grapalat" w:cs="Sylfaen"/>
                <w:bCs/>
                <w:i/>
                <w:sz w:val="20"/>
                <w:szCs w:val="20"/>
              </w:rPr>
              <w:t>«</w:t>
            </w:r>
            <w:r w:rsidRPr="00E66B14">
              <w:rPr>
                <w:rFonts w:ascii="GHEA Grapalat" w:hAnsi="GHEA Grapalat" w:cs="Sylfaen"/>
                <w:bCs/>
                <w:i/>
                <w:sz w:val="20"/>
                <w:szCs w:val="20"/>
                <w:lang w:val="en-US"/>
              </w:rPr>
              <w:t>ԿՈ</w:t>
            </w:r>
            <w:r w:rsidRPr="005102E0">
              <w:rPr>
                <w:rFonts w:ascii="GHEA Grapalat" w:hAnsi="GHEA Grapalat" w:cs="Sylfaen"/>
                <w:bCs/>
                <w:i/>
                <w:sz w:val="20"/>
                <w:szCs w:val="20"/>
              </w:rPr>
              <w:t xml:space="preserve"> </w:t>
            </w:r>
            <w:r w:rsidRPr="00E66B14">
              <w:rPr>
                <w:rFonts w:ascii="GHEA Grapalat" w:hAnsi="GHEA Grapalat" w:cs="Sylfaen"/>
                <w:bCs/>
                <w:i/>
                <w:sz w:val="20"/>
                <w:szCs w:val="20"/>
                <w:lang w:val="en-US"/>
              </w:rPr>
              <w:t>ՋՕԸ</w:t>
            </w:r>
            <w:r w:rsidRPr="005102E0">
              <w:rPr>
                <w:rFonts w:ascii="GHEA Grapalat" w:hAnsi="GHEA Grapalat" w:cs="Sylfaen"/>
                <w:bCs/>
                <w:i/>
                <w:sz w:val="20"/>
                <w:szCs w:val="20"/>
              </w:rPr>
              <w:t>-</w:t>
            </w:r>
            <w:r w:rsidRPr="00E66B14">
              <w:rPr>
                <w:rFonts w:ascii="GHEA Grapalat" w:hAnsi="GHEA Grapalat" w:cs="Sylfaen"/>
                <w:bCs/>
                <w:i/>
                <w:sz w:val="20"/>
                <w:szCs w:val="20"/>
                <w:lang w:val="en-US"/>
              </w:rPr>
              <w:t>ԳՀԾՁԲ</w:t>
            </w:r>
            <w:r w:rsidRPr="005102E0">
              <w:rPr>
                <w:rFonts w:ascii="GHEA Grapalat" w:hAnsi="GHEA Grapalat" w:cs="Sylfaen"/>
                <w:bCs/>
                <w:i/>
                <w:sz w:val="20"/>
                <w:szCs w:val="20"/>
              </w:rPr>
              <w:t>-26/01»</w:t>
            </w:r>
          </w:p>
        </w:tc>
      </w:tr>
      <w:tr w:rsidR="00401271" w:rsidRPr="00B138F3" w14:paraId="24AFD763" w14:textId="77777777" w:rsidTr="00401271">
        <w:trPr>
          <w:trHeight w:val="2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64633" w14:textId="77777777" w:rsidR="00401271" w:rsidRPr="00B138F3" w:rsidRDefault="00401271" w:rsidP="000E13F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401271" w:rsidRPr="00B138F3" w14:paraId="1894B74C" w14:textId="77777777" w:rsidTr="000E13F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E6C809" w14:textId="77777777" w:rsidR="00401271" w:rsidRPr="00B138F3" w:rsidRDefault="00401271" w:rsidP="000E13F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401271" w:rsidRPr="00B138F3" w14:paraId="1F2C2286" w14:textId="77777777" w:rsidTr="000E13FD">
        <w:trPr>
          <w:trHeight w:val="2194"/>
        </w:trPr>
        <w:tc>
          <w:tcPr>
            <w:tcW w:w="5616" w:type="dxa"/>
            <w:tcBorders>
              <w:top w:val="nil"/>
              <w:left w:val="single" w:sz="4" w:space="0" w:color="auto"/>
              <w:bottom w:val="single" w:sz="4" w:space="0" w:color="auto"/>
              <w:right w:val="single" w:sz="4" w:space="0" w:color="auto"/>
            </w:tcBorders>
            <w:noWrap/>
            <w:vAlign w:val="bottom"/>
          </w:tcPr>
          <w:p w14:paraId="1C4890AA" w14:textId="77777777" w:rsidR="00401271" w:rsidRPr="00B138F3" w:rsidRDefault="00401271" w:rsidP="000E13F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6E28A20" w14:textId="77777777" w:rsidR="00401271" w:rsidRPr="00B138F3" w:rsidRDefault="00401271" w:rsidP="000E13FD">
            <w:pPr>
              <w:widowControl w:val="0"/>
              <w:spacing w:after="160"/>
              <w:rPr>
                <w:rFonts w:ascii="GHEA Grapalat" w:hAnsi="GHEA Grapalat" w:cs="Sylfaen"/>
              </w:rPr>
            </w:pPr>
          </w:p>
          <w:p w14:paraId="5BD9A239" w14:textId="77777777" w:rsidR="00401271" w:rsidRPr="00B138F3" w:rsidRDefault="00401271" w:rsidP="000E13FD">
            <w:pPr>
              <w:widowControl w:val="0"/>
              <w:spacing w:after="160"/>
              <w:jc w:val="right"/>
              <w:rPr>
                <w:rFonts w:ascii="GHEA Grapalat" w:hAnsi="GHEA Grapalat" w:cs="Tahoma"/>
              </w:rPr>
            </w:pPr>
            <w:r w:rsidRPr="00B138F3">
              <w:rPr>
                <w:rFonts w:ascii="GHEA Grapalat" w:hAnsi="GHEA Grapalat"/>
              </w:rPr>
              <w:t>/____________________/</w:t>
            </w:r>
          </w:p>
          <w:p w14:paraId="4731522D" w14:textId="77777777" w:rsidR="00401271" w:rsidRPr="00B138F3" w:rsidRDefault="00401271" w:rsidP="000E13FD">
            <w:pPr>
              <w:widowControl w:val="0"/>
              <w:spacing w:after="160"/>
              <w:rPr>
                <w:rFonts w:ascii="GHEA Grapalat" w:hAnsi="GHEA Grapalat" w:cs="Sylfaen"/>
              </w:rPr>
            </w:pPr>
          </w:p>
          <w:p w14:paraId="4A2A70A6" w14:textId="77777777" w:rsidR="00401271" w:rsidRPr="00B138F3" w:rsidRDefault="00401271" w:rsidP="000E13FD">
            <w:pPr>
              <w:widowControl w:val="0"/>
              <w:spacing w:after="160"/>
              <w:jc w:val="right"/>
              <w:rPr>
                <w:rFonts w:ascii="GHEA Grapalat" w:hAnsi="GHEA Grapalat" w:cs="Sylfaen"/>
              </w:rPr>
            </w:pPr>
            <w:r w:rsidRPr="00B138F3">
              <w:rPr>
                <w:rFonts w:ascii="GHEA Grapalat" w:hAnsi="GHEA Grapalat"/>
              </w:rPr>
              <w:t>/____________________/</w:t>
            </w:r>
          </w:p>
          <w:p w14:paraId="59306426" w14:textId="77777777" w:rsidR="00401271" w:rsidRPr="00B138F3" w:rsidRDefault="00401271" w:rsidP="000E13FD">
            <w:pPr>
              <w:widowControl w:val="0"/>
              <w:spacing w:after="160"/>
              <w:rPr>
                <w:rFonts w:ascii="GHEA Grapalat" w:hAnsi="GHEA Grapalat" w:cs="Sylfaen"/>
              </w:rPr>
            </w:pPr>
          </w:p>
          <w:p w14:paraId="307EE976" w14:textId="77777777" w:rsidR="00401271" w:rsidRPr="00B138F3" w:rsidRDefault="00401271" w:rsidP="000E13FD">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0FCF1DAD" w14:textId="77777777" w:rsidR="00401271" w:rsidRPr="00B138F3" w:rsidRDefault="00401271" w:rsidP="000E13F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7B2261B" w14:textId="77777777" w:rsidR="00401271" w:rsidRPr="00B138F3" w:rsidRDefault="00401271" w:rsidP="000E13FD">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86C8C63" w14:textId="77777777" w:rsidR="00401271" w:rsidRPr="00B138F3" w:rsidRDefault="00401271" w:rsidP="000E13FD">
            <w:pPr>
              <w:widowControl w:val="0"/>
              <w:spacing w:after="160"/>
              <w:rPr>
                <w:rFonts w:ascii="GHEA Grapalat" w:hAnsi="GHEA Grapalat" w:cs="Sylfaen"/>
              </w:rPr>
            </w:pPr>
          </w:p>
          <w:p w14:paraId="67527CBE" w14:textId="77777777" w:rsidR="00401271" w:rsidRPr="00B138F3" w:rsidRDefault="00401271" w:rsidP="000E13FD">
            <w:pPr>
              <w:widowControl w:val="0"/>
              <w:spacing w:after="160"/>
              <w:jc w:val="right"/>
              <w:rPr>
                <w:rFonts w:ascii="GHEA Grapalat" w:hAnsi="GHEA Grapalat" w:cs="Sylfaen"/>
              </w:rPr>
            </w:pPr>
            <w:r w:rsidRPr="00B138F3">
              <w:rPr>
                <w:rFonts w:ascii="GHEA Grapalat" w:hAnsi="GHEA Grapalat"/>
              </w:rPr>
              <w:t>/____________________/</w:t>
            </w:r>
          </w:p>
          <w:p w14:paraId="62886980" w14:textId="77777777" w:rsidR="00401271" w:rsidRPr="00B138F3" w:rsidRDefault="00401271" w:rsidP="000E13FD">
            <w:pPr>
              <w:widowControl w:val="0"/>
              <w:spacing w:after="160"/>
              <w:jc w:val="right"/>
              <w:rPr>
                <w:rFonts w:ascii="GHEA Grapalat" w:hAnsi="GHEA Grapalat" w:cs="Tahoma"/>
              </w:rPr>
            </w:pPr>
          </w:p>
          <w:p w14:paraId="26444398" w14:textId="77777777" w:rsidR="00401271" w:rsidRPr="00B138F3" w:rsidRDefault="00401271" w:rsidP="000E13FD">
            <w:pPr>
              <w:widowControl w:val="0"/>
              <w:spacing w:after="160"/>
              <w:jc w:val="right"/>
              <w:rPr>
                <w:rFonts w:ascii="GHEA Grapalat" w:hAnsi="GHEA Grapalat" w:cs="Sylfaen"/>
              </w:rPr>
            </w:pPr>
            <w:r w:rsidRPr="00B138F3">
              <w:rPr>
                <w:rFonts w:ascii="GHEA Grapalat" w:hAnsi="GHEA Grapalat"/>
              </w:rPr>
              <w:t>/____________________/</w:t>
            </w:r>
          </w:p>
          <w:p w14:paraId="23E1EDDF" w14:textId="77777777" w:rsidR="00401271" w:rsidRPr="00B138F3" w:rsidRDefault="00401271" w:rsidP="000E13FD">
            <w:pPr>
              <w:widowControl w:val="0"/>
              <w:spacing w:after="160"/>
              <w:rPr>
                <w:rFonts w:ascii="GHEA Grapalat" w:hAnsi="GHEA Grapalat" w:cs="Sylfaen"/>
              </w:rPr>
            </w:pPr>
          </w:p>
          <w:p w14:paraId="2D6F3AB6" w14:textId="77777777" w:rsidR="00401271" w:rsidRPr="00B138F3" w:rsidRDefault="00401271" w:rsidP="000E13FD">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401271" w:rsidRPr="00B138F3" w14:paraId="66F46A28" w14:textId="77777777" w:rsidTr="000E13FD">
        <w:trPr>
          <w:trHeight w:val="2194"/>
        </w:trPr>
        <w:tc>
          <w:tcPr>
            <w:tcW w:w="5616" w:type="dxa"/>
            <w:tcBorders>
              <w:top w:val="single" w:sz="4" w:space="0" w:color="auto"/>
              <w:left w:val="single" w:sz="4" w:space="0" w:color="auto"/>
              <w:right w:val="single" w:sz="4" w:space="0" w:color="auto"/>
            </w:tcBorders>
            <w:noWrap/>
            <w:vAlign w:val="bottom"/>
          </w:tcPr>
          <w:p w14:paraId="7B353050" w14:textId="77777777" w:rsidR="00401271" w:rsidRPr="00B138F3" w:rsidRDefault="00401271" w:rsidP="000E13F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28B71C3" w14:textId="77777777" w:rsidR="00401271" w:rsidRPr="00B138F3" w:rsidRDefault="00401271" w:rsidP="000E13FD">
            <w:pPr>
              <w:widowControl w:val="0"/>
              <w:spacing w:after="160"/>
              <w:rPr>
                <w:rFonts w:ascii="GHEA Grapalat" w:hAnsi="GHEA Grapalat"/>
              </w:rPr>
            </w:pPr>
          </w:p>
          <w:p w14:paraId="7A9813B0" w14:textId="77777777" w:rsidR="00401271" w:rsidRPr="00B138F3" w:rsidRDefault="00401271" w:rsidP="000E13FD">
            <w:pPr>
              <w:widowControl w:val="0"/>
              <w:jc w:val="right"/>
              <w:rPr>
                <w:rFonts w:ascii="GHEA Grapalat" w:hAnsi="GHEA Grapalat" w:cs="Tahoma"/>
              </w:rPr>
            </w:pPr>
            <w:r w:rsidRPr="00B138F3">
              <w:rPr>
                <w:rFonts w:ascii="GHEA Grapalat" w:hAnsi="GHEA Grapalat"/>
              </w:rPr>
              <w:t>/____________________/</w:t>
            </w:r>
          </w:p>
          <w:p w14:paraId="37383C93" w14:textId="77777777" w:rsidR="00401271" w:rsidRPr="00B138F3" w:rsidRDefault="00401271" w:rsidP="000E13F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378B424" w14:textId="77777777" w:rsidR="00401271" w:rsidRPr="00B138F3" w:rsidRDefault="00401271" w:rsidP="000E13FD">
            <w:pPr>
              <w:widowControl w:val="0"/>
              <w:spacing w:after="160"/>
              <w:rPr>
                <w:rFonts w:ascii="GHEA Grapalat" w:hAnsi="GHEA Grapalat" w:cs="Tahoma"/>
              </w:rPr>
            </w:pPr>
          </w:p>
          <w:p w14:paraId="48A3694C" w14:textId="77777777" w:rsidR="00401271" w:rsidRPr="00B138F3" w:rsidRDefault="00401271" w:rsidP="000E13F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00B667F" w14:textId="77777777" w:rsidR="00401271" w:rsidRPr="00B138F3" w:rsidRDefault="00401271" w:rsidP="000E13F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067E078" w14:textId="77777777" w:rsidR="00401271" w:rsidRPr="00B138F3" w:rsidRDefault="00401271" w:rsidP="000E13FD">
            <w:pPr>
              <w:widowControl w:val="0"/>
              <w:spacing w:after="160"/>
              <w:rPr>
                <w:rFonts w:ascii="GHEA Grapalat" w:hAnsi="GHEA Grapalat" w:cs="Tahoma"/>
              </w:rPr>
            </w:pPr>
          </w:p>
          <w:p w14:paraId="7C1B1642" w14:textId="77777777" w:rsidR="00401271" w:rsidRPr="00B138F3" w:rsidRDefault="00401271" w:rsidP="000E13FD">
            <w:pPr>
              <w:widowControl w:val="0"/>
              <w:jc w:val="right"/>
              <w:rPr>
                <w:rFonts w:ascii="GHEA Grapalat" w:hAnsi="GHEA Grapalat" w:cs="Tahoma"/>
              </w:rPr>
            </w:pPr>
            <w:r w:rsidRPr="00B138F3">
              <w:rPr>
                <w:rFonts w:ascii="GHEA Grapalat" w:hAnsi="GHEA Grapalat"/>
              </w:rPr>
              <w:t>/____________________/</w:t>
            </w:r>
          </w:p>
          <w:p w14:paraId="3631EACC" w14:textId="77777777" w:rsidR="00401271" w:rsidRPr="00B138F3" w:rsidRDefault="00401271" w:rsidP="000E13F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40961A9" w14:textId="77777777" w:rsidR="00401271" w:rsidRPr="00B138F3" w:rsidRDefault="00401271" w:rsidP="000E13FD">
            <w:pPr>
              <w:widowControl w:val="0"/>
              <w:spacing w:after="160"/>
              <w:rPr>
                <w:rFonts w:ascii="GHEA Grapalat" w:hAnsi="GHEA Grapalat" w:cs="Arial"/>
              </w:rPr>
            </w:pPr>
          </w:p>
        </w:tc>
      </w:tr>
      <w:tr w:rsidR="00401271" w:rsidRPr="00B138F3" w14:paraId="27B5BB68" w14:textId="77777777" w:rsidTr="000E13FD">
        <w:trPr>
          <w:trHeight w:val="2194"/>
        </w:trPr>
        <w:tc>
          <w:tcPr>
            <w:tcW w:w="5616" w:type="dxa"/>
            <w:tcBorders>
              <w:top w:val="nil"/>
              <w:left w:val="single" w:sz="4" w:space="0" w:color="auto"/>
              <w:bottom w:val="single" w:sz="4" w:space="0" w:color="auto"/>
              <w:right w:val="single" w:sz="4" w:space="0" w:color="auto"/>
            </w:tcBorders>
            <w:noWrap/>
            <w:vAlign w:val="bottom"/>
          </w:tcPr>
          <w:p w14:paraId="49997199" w14:textId="77777777" w:rsidR="00401271" w:rsidRPr="00B138F3" w:rsidRDefault="00401271" w:rsidP="000E13F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EA7D818" w14:textId="77777777" w:rsidR="00401271" w:rsidRPr="00B138F3" w:rsidRDefault="00401271" w:rsidP="000E13FD">
            <w:pPr>
              <w:widowControl w:val="0"/>
              <w:spacing w:after="160"/>
              <w:rPr>
                <w:rFonts w:ascii="GHEA Grapalat" w:hAnsi="GHEA Grapalat" w:cs="Sylfaen"/>
              </w:rPr>
            </w:pPr>
          </w:p>
          <w:p w14:paraId="2819DE92" w14:textId="77777777" w:rsidR="00401271" w:rsidRPr="00B138F3" w:rsidRDefault="00401271" w:rsidP="000E13F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7C5651" w14:textId="77777777" w:rsidR="00401271" w:rsidRPr="00B138F3" w:rsidRDefault="00401271" w:rsidP="000E13F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4081BA5" w14:textId="77777777" w:rsidR="00401271" w:rsidRPr="00B138F3" w:rsidRDefault="00401271" w:rsidP="000E13FD">
            <w:pPr>
              <w:widowControl w:val="0"/>
              <w:spacing w:after="160"/>
              <w:rPr>
                <w:rFonts w:ascii="GHEA Grapalat" w:hAnsi="GHEA Grapalat"/>
              </w:rPr>
            </w:pPr>
          </w:p>
          <w:p w14:paraId="561967F3" w14:textId="77777777" w:rsidR="00401271" w:rsidRPr="00B138F3" w:rsidRDefault="00401271" w:rsidP="000E13F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2434E9E" w14:textId="77777777" w:rsidR="00401271" w:rsidRPr="00401271" w:rsidRDefault="00401271" w:rsidP="00BE2572">
      <w:pPr>
        <w:rPr>
          <w:rFonts w:ascii="GHEA Grapalat" w:hAnsi="GHEA Grapalat" w:cs="Sylfaen"/>
        </w:rPr>
      </w:pPr>
    </w:p>
    <w:p w14:paraId="183021E7" w14:textId="77777777" w:rsidR="00401271" w:rsidRDefault="00401271" w:rsidP="00BE2572">
      <w:pPr>
        <w:rPr>
          <w:rFonts w:ascii="GHEA Grapalat" w:hAnsi="GHEA Grapalat" w:cs="Sylfaen"/>
          <w:lang w:val="hy-AM"/>
        </w:rPr>
      </w:pPr>
    </w:p>
    <w:p w14:paraId="27A9FCA8" w14:textId="77777777" w:rsidR="00401271" w:rsidRDefault="00401271" w:rsidP="00BE2572">
      <w:pPr>
        <w:rPr>
          <w:rFonts w:ascii="GHEA Grapalat" w:hAnsi="GHEA Grapalat" w:cs="Sylfaen"/>
          <w:lang w:val="hy-AM"/>
        </w:rPr>
      </w:pPr>
    </w:p>
    <w:p w14:paraId="0235D8E2" w14:textId="77777777" w:rsidR="00E752B6" w:rsidRDefault="00E752B6" w:rsidP="00BE2572">
      <w:pPr>
        <w:rPr>
          <w:rFonts w:ascii="GHEA Grapalat" w:hAnsi="GHEA Grapalat" w:cs="Sylfaen"/>
          <w:lang w:val="hy-AM"/>
        </w:rPr>
      </w:pPr>
    </w:p>
    <w:p w14:paraId="66CE0E72"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A0D1C0A"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33F94FF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CEF726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7DE0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E2C57F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636AE4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AC827E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BAF30B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AECC2F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801039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9F424D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636AD5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2AA4BCE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80D9E7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4079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A444F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AF5622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2C48B5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922D33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B9758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487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05BB8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9D4AE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B06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A957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DDEDE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20AB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85570B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0D2E3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15F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F2F8A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67EDFD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05F4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1723A27"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62DA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6750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7D34B5"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5BDE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8C1CD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D5F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52452C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D89D5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D7E9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1E0E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D1C7B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54AE5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FE3A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D1CE9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93A26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DBB6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5E31F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2351E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5F25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35DB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34311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F4E6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378E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262C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5362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2C7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33CC4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D479F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B064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0096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91D9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0E475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184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98129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B2223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A80E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432D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D2574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CCBE3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7E3C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0ED50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403F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DD6C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9B24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9E5B7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DD490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DB82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431C7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4B87A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4A93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BFE48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532ED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108FB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63C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611F9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A8D84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9B5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51959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8863E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6E84A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A472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FD229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93DA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2234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3AF5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689A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6D8A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D651A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AAF8C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322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4922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AB4C1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2B414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EB31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FDCA5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EBFD4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A6B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3EDC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2AFF0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96528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8AF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DE0E9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67FB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607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214A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839B8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08C3C4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C79C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CD004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35A0C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A830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5346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EE58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54AC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062B9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67CC1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8B6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3F6F3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583F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524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53695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A0294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0904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0F5B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93EE8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313A6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7EFA2E"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B5063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5FB31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98E4BC"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48BABAF"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D4612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44340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703FE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F3BE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8F04E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600A4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0E7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8115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31ADA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82DFB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5FA015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42A9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B7FB4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D3AE8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EB35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6716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ED3E1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16BF7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5BEB4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120F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6FB5A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3D5B1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F8DA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0E87A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19E3E14"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C04F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2B49B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8288A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FB4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135FC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F2C15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ECB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91172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D7477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5F425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4E53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5F8C4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38D1B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7401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76C9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00EC9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25FF2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DD3D7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537C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7E5E2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40D1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C36E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7813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38CDBAA"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459EDAA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52C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87B07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2ED72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611F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0E48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FF48F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4F08D27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366D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52572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8B5B7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1EA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D216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3AE413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CB34E2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FFA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8C35C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9BEE4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B3D92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21125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CA8DE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10C69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B24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D419B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F679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A1F5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43FE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93901C"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73DE3CC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819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73676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6EC4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6810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5062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F09057" w14:textId="77777777" w:rsidR="00BE2572" w:rsidRPr="00B138F3" w:rsidRDefault="00BE2572" w:rsidP="000745BE">
            <w:pPr>
              <w:widowControl w:val="0"/>
              <w:spacing w:after="120"/>
              <w:jc w:val="center"/>
              <w:rPr>
                <w:rFonts w:ascii="GHEA Grapalat" w:hAnsi="GHEA Grapalat"/>
                <w:sz w:val="18"/>
                <w:szCs w:val="18"/>
              </w:rPr>
            </w:pPr>
          </w:p>
        </w:tc>
      </w:tr>
    </w:tbl>
    <w:p w14:paraId="2FCFBDEC" w14:textId="77777777" w:rsidR="00BE2572" w:rsidRPr="00B138F3" w:rsidRDefault="00BE2572" w:rsidP="00BE2572">
      <w:pPr>
        <w:widowControl w:val="0"/>
        <w:spacing w:after="160"/>
        <w:ind w:left="567" w:right="565"/>
        <w:jc w:val="center"/>
        <w:rPr>
          <w:rFonts w:ascii="GHEA Grapalat" w:hAnsi="GHEA Grapalat"/>
          <w:b/>
        </w:rPr>
      </w:pPr>
    </w:p>
    <w:p w14:paraId="4FB5CFCA" w14:textId="77777777" w:rsidR="00BE2572" w:rsidRPr="00B138F3" w:rsidRDefault="00BE2572" w:rsidP="00BE2572">
      <w:pPr>
        <w:widowControl w:val="0"/>
        <w:spacing w:after="160"/>
        <w:ind w:left="567" w:right="565"/>
        <w:jc w:val="center"/>
        <w:rPr>
          <w:rFonts w:ascii="GHEA Grapalat" w:hAnsi="GHEA Grapalat"/>
          <w:b/>
        </w:rPr>
      </w:pPr>
    </w:p>
    <w:p w14:paraId="0CF1560C" w14:textId="77777777" w:rsidR="00BE2572" w:rsidRPr="00B138F3" w:rsidRDefault="00BE2572" w:rsidP="00BE2572">
      <w:pPr>
        <w:widowControl w:val="0"/>
        <w:spacing w:after="160"/>
        <w:ind w:left="567" w:right="565"/>
        <w:jc w:val="center"/>
        <w:rPr>
          <w:rFonts w:ascii="GHEA Grapalat" w:hAnsi="GHEA Grapalat"/>
          <w:b/>
        </w:rPr>
      </w:pPr>
    </w:p>
    <w:p w14:paraId="217EBFC9" w14:textId="77777777" w:rsidR="00BE2572" w:rsidRPr="00B138F3" w:rsidRDefault="00BE2572" w:rsidP="00BE2572">
      <w:pPr>
        <w:widowControl w:val="0"/>
        <w:spacing w:after="160"/>
        <w:ind w:left="567" w:right="565"/>
        <w:jc w:val="center"/>
        <w:rPr>
          <w:rFonts w:ascii="GHEA Grapalat" w:hAnsi="GHEA Grapalat"/>
          <w:b/>
        </w:rPr>
      </w:pPr>
    </w:p>
    <w:p w14:paraId="1690490E" w14:textId="77777777" w:rsidR="00BE2572" w:rsidRPr="00B138F3" w:rsidRDefault="00BE2572" w:rsidP="00BE2572">
      <w:pPr>
        <w:widowControl w:val="0"/>
        <w:spacing w:after="160"/>
        <w:ind w:left="567" w:right="565"/>
        <w:jc w:val="center"/>
        <w:rPr>
          <w:rFonts w:ascii="GHEA Grapalat" w:hAnsi="GHEA Grapalat"/>
          <w:b/>
        </w:rPr>
      </w:pPr>
    </w:p>
    <w:p w14:paraId="384F590E" w14:textId="77777777" w:rsidR="00BE2572" w:rsidRPr="00B138F3" w:rsidRDefault="00BE2572" w:rsidP="00BE2572">
      <w:pPr>
        <w:widowControl w:val="0"/>
        <w:spacing w:after="160"/>
        <w:ind w:left="567" w:right="565"/>
        <w:jc w:val="center"/>
        <w:rPr>
          <w:rFonts w:ascii="GHEA Grapalat" w:hAnsi="GHEA Grapalat"/>
          <w:b/>
        </w:rPr>
      </w:pPr>
    </w:p>
    <w:p w14:paraId="5718460D" w14:textId="77777777" w:rsidR="00BE2572" w:rsidRPr="00B138F3" w:rsidRDefault="00BE2572" w:rsidP="00BE2572">
      <w:pPr>
        <w:widowControl w:val="0"/>
        <w:spacing w:after="160"/>
        <w:ind w:left="567" w:right="565"/>
        <w:jc w:val="center"/>
        <w:rPr>
          <w:rFonts w:ascii="GHEA Grapalat" w:hAnsi="GHEA Grapalat"/>
          <w:b/>
        </w:rPr>
      </w:pPr>
    </w:p>
    <w:p w14:paraId="59444400" w14:textId="77777777" w:rsidR="00BE2572" w:rsidRPr="00B138F3" w:rsidRDefault="00BE2572" w:rsidP="00BE2572">
      <w:pPr>
        <w:widowControl w:val="0"/>
        <w:spacing w:after="160"/>
        <w:ind w:left="567" w:right="565"/>
        <w:jc w:val="center"/>
        <w:rPr>
          <w:rFonts w:ascii="GHEA Grapalat" w:hAnsi="GHEA Grapalat"/>
          <w:b/>
        </w:rPr>
      </w:pPr>
    </w:p>
    <w:p w14:paraId="2AF1A7B1" w14:textId="77777777" w:rsidR="00BE2572" w:rsidRPr="00B138F3" w:rsidRDefault="00BE2572" w:rsidP="00BE2572">
      <w:pPr>
        <w:widowControl w:val="0"/>
        <w:spacing w:after="160"/>
        <w:ind w:left="567" w:right="565"/>
        <w:jc w:val="center"/>
        <w:rPr>
          <w:rFonts w:ascii="GHEA Grapalat" w:hAnsi="GHEA Grapalat"/>
          <w:b/>
        </w:rPr>
      </w:pPr>
    </w:p>
    <w:p w14:paraId="13BAF62A" w14:textId="77777777" w:rsidR="00BE2572" w:rsidRPr="00B138F3" w:rsidRDefault="00BE2572" w:rsidP="00BE2572">
      <w:pPr>
        <w:widowControl w:val="0"/>
        <w:spacing w:after="160"/>
        <w:ind w:left="567" w:right="565"/>
        <w:jc w:val="center"/>
        <w:rPr>
          <w:rFonts w:ascii="GHEA Grapalat" w:hAnsi="GHEA Grapalat"/>
          <w:b/>
        </w:rPr>
      </w:pPr>
    </w:p>
    <w:p w14:paraId="068259F7"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D968B54"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236BE850" w14:textId="0EAEF7B6"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401271">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6B73A9">
        <w:rPr>
          <w:rFonts w:ascii="GHEA Grapalat" w:hAnsi="GHEA Grapalat"/>
          <w:b/>
          <w:sz w:val="24"/>
          <w:szCs w:val="24"/>
        </w:rPr>
        <w:t xml:space="preserve">«ԿՈ ՋՕԸ-ԳՀԾՁԲ-26/01» </w:t>
      </w:r>
      <w:r>
        <w:rPr>
          <w:rStyle w:val="af6"/>
          <w:rFonts w:ascii="GHEA Grapalat" w:hAnsi="GHEA Grapalat"/>
          <w:b/>
          <w:sz w:val="24"/>
          <w:szCs w:val="24"/>
        </w:rPr>
        <w:footnoteReference w:customMarkFollows="1" w:id="9"/>
        <w:t>*</w:t>
      </w:r>
    </w:p>
    <w:p w14:paraId="7DBC13E2" w14:textId="77777777" w:rsidR="003B2F27" w:rsidRPr="00AD29CE" w:rsidRDefault="003B2F27" w:rsidP="003B2F27">
      <w:pPr>
        <w:widowControl w:val="0"/>
        <w:spacing w:after="160" w:line="360" w:lineRule="auto"/>
        <w:jc w:val="right"/>
        <w:rPr>
          <w:rFonts w:ascii="GHEA Grapalat" w:hAnsi="GHEA Grapalat"/>
          <w:i/>
        </w:rPr>
      </w:pPr>
    </w:p>
    <w:p w14:paraId="3353C89A"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30438D65"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03CC19D2" w14:textId="77777777" w:rsidTr="005B7138">
        <w:tc>
          <w:tcPr>
            <w:tcW w:w="4643" w:type="dxa"/>
          </w:tcPr>
          <w:p w14:paraId="2A94202D"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FA338F0"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48073D78"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58CDF690"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078E793"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958D681"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02A067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37475A93"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476A949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ED340D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696C6095"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DC22F75"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1DA39AF6"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287C81CC"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B8C2BF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B7EF5F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30B026F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70D441DF"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F00E49"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 xml:space="preserve">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14:paraId="2960CD2E" w14:textId="77777777" w:rsidR="00830C72" w:rsidRDefault="00830C72">
      <w:pPr>
        <w:rPr>
          <w:rFonts w:ascii="GHEA Grapalat" w:hAnsi="GHEA Grapalat"/>
          <w:lang w:val="hy-AM"/>
        </w:rPr>
      </w:pPr>
    </w:p>
    <w:p w14:paraId="01AC1C3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42C2BD19"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43DD497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B59365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4886CA6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7610861F"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72F63AE3"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6B3DF865"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436F241E"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19C95C42"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w:t>
      </w:r>
      <w:r w:rsidRPr="00675CA2">
        <w:rPr>
          <w:rFonts w:ascii="GHEA Grapalat" w:hAnsi="GHEA Grapalat"/>
        </w:rPr>
        <w:lastRenderedPageBreak/>
        <w:t>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CE4FCC8"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10"/>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57C27652"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A4216A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346D0AD2"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5644EC8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14:paraId="2D3414B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420BD0D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5A5723C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5C03EC5F"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1D8FCE02" w14:textId="77777777" w:rsidR="0034272D" w:rsidRDefault="0034272D" w:rsidP="003B2F27">
      <w:pPr>
        <w:widowControl w:val="0"/>
        <w:spacing w:after="160" w:line="336" w:lineRule="auto"/>
        <w:jc w:val="center"/>
        <w:rPr>
          <w:rFonts w:ascii="GHEA Grapalat" w:hAnsi="GHEA Grapalat"/>
          <w:b/>
        </w:rPr>
      </w:pPr>
    </w:p>
    <w:p w14:paraId="30DEDFDF"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713F29E0"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11"/>
        <w:t>17</w:t>
      </w:r>
      <w:r>
        <w:rPr>
          <w:rFonts w:ascii="GHEA Grapalat" w:hAnsi="GHEA Grapalat"/>
        </w:rPr>
        <w:t>.</w:t>
      </w:r>
    </w:p>
    <w:p w14:paraId="1F367B9A"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83074ED"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4602617E"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lastRenderedPageBreak/>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12"/>
        <w:t>18</w:t>
      </w:r>
      <w:r w:rsidRPr="00844C3A">
        <w:rPr>
          <w:rFonts w:ascii="GHEA Grapalat" w:hAnsi="GHEA Grapalat"/>
        </w:rPr>
        <w:t>.</w:t>
      </w:r>
    </w:p>
    <w:p w14:paraId="6462FDDB"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44B1A7A7"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6E799D7D"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w:t>
      </w:r>
      <w:proofErr w:type="spellStart"/>
      <w:r w:rsidR="003B2F27" w:rsidRPr="00D87896">
        <w:rPr>
          <w:rFonts w:ascii="GHEA Grapalat" w:hAnsi="GHEA Grapalat"/>
          <w:sz w:val="24"/>
          <w:szCs w:val="24"/>
        </w:rPr>
        <w:t>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roofErr w:type="spellEnd"/>
    </w:p>
    <w:p w14:paraId="4A9BACDC"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514355DA"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1F41758C"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СЦ</w:t>
      </w:r>
      <w:r w:rsidRPr="00F77167">
        <w:rPr>
          <w:rFonts w:ascii="GHEA Grapalat" w:hAnsi="GHEA Grapalat"/>
          <w:sz w:val="24"/>
          <w:szCs w:val="24"/>
        </w:rPr>
        <w:t>- совокупность максимальных единиц цен, установленных для оказания услуги:</w:t>
      </w:r>
    </w:p>
    <w:p w14:paraId="2D473E2C"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2128EE4F"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13"/>
        <w:t>19</w:t>
      </w:r>
    </w:p>
    <w:p w14:paraId="3A4B1BC0" w14:textId="77777777" w:rsidR="003B2F27" w:rsidRPr="00AD29CE" w:rsidRDefault="003B2F27" w:rsidP="003B2F27">
      <w:pPr>
        <w:widowControl w:val="0"/>
        <w:spacing w:after="160" w:line="360" w:lineRule="auto"/>
        <w:ind w:firstLine="720"/>
        <w:jc w:val="center"/>
        <w:rPr>
          <w:rFonts w:ascii="GHEA Grapalat" w:hAnsi="GHEA Grapalat" w:cs="Sylfaen"/>
        </w:rPr>
      </w:pPr>
    </w:p>
    <w:p w14:paraId="6E74606D" w14:textId="77777777" w:rsidR="00D932B2" w:rsidRDefault="00D932B2">
      <w:pPr>
        <w:rPr>
          <w:rFonts w:ascii="GHEA Grapalat" w:hAnsi="GHEA Grapalat"/>
          <w:b/>
        </w:rPr>
      </w:pPr>
      <w:r>
        <w:rPr>
          <w:rFonts w:ascii="GHEA Grapalat" w:hAnsi="GHEA Grapalat"/>
          <w:b/>
        </w:rPr>
        <w:br w:type="page"/>
      </w:r>
    </w:p>
    <w:p w14:paraId="01A420F9"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1091AF2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FFA061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14"/>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75C8CDA0"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338561DF"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w:t>
      </w:r>
      <w:r w:rsidRPr="00AD29CE">
        <w:rPr>
          <w:rFonts w:ascii="GHEA Grapalat" w:hAnsi="GHEA Grapalat"/>
        </w:rPr>
        <w:lastRenderedPageBreak/>
        <w:t>исчисляются и зачитываются вместе с суммами, подлежащими уплате Исполнителю в результате предоставления услуги.</w:t>
      </w:r>
    </w:p>
    <w:p w14:paraId="1F086D79"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215C7D0C"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435F0C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5462DDB4" w14:textId="77777777" w:rsidR="003B2F27" w:rsidRPr="00AD29CE" w:rsidRDefault="003B2F27" w:rsidP="003B2F27">
      <w:pPr>
        <w:widowControl w:val="0"/>
        <w:spacing w:after="160" w:line="360" w:lineRule="auto"/>
        <w:ind w:firstLine="720"/>
        <w:jc w:val="center"/>
        <w:rPr>
          <w:rFonts w:ascii="GHEA Grapalat" w:hAnsi="GHEA Grapalat" w:cs="Sylfaen"/>
        </w:rPr>
      </w:pPr>
    </w:p>
    <w:p w14:paraId="6FE0334E"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071D2D47"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55EACAD" w14:textId="77777777" w:rsidR="0043443E" w:rsidRPr="00E661BE" w:rsidRDefault="0043443E" w:rsidP="00810966">
      <w:pPr>
        <w:jc w:val="center"/>
        <w:rPr>
          <w:rFonts w:ascii="GHEA Grapalat" w:hAnsi="GHEA Grapalat"/>
          <w:b/>
        </w:rPr>
      </w:pPr>
    </w:p>
    <w:p w14:paraId="1C131EF3" w14:textId="77777777" w:rsidR="003B2F27" w:rsidRPr="00E661BE" w:rsidRDefault="003B2F27" w:rsidP="00810966">
      <w:pPr>
        <w:jc w:val="center"/>
        <w:rPr>
          <w:rFonts w:ascii="GHEA Grapalat" w:hAnsi="GHEA Grapalat"/>
          <w:b/>
        </w:rPr>
      </w:pPr>
      <w:r w:rsidRPr="00AD29CE">
        <w:rPr>
          <w:rFonts w:ascii="GHEA Grapalat" w:hAnsi="GHEA Grapalat"/>
          <w:b/>
        </w:rPr>
        <w:lastRenderedPageBreak/>
        <w:t>7. ИНЫЕ УСЛОВИЯ</w:t>
      </w:r>
    </w:p>
    <w:p w14:paraId="2497094D" w14:textId="77777777" w:rsidR="0043443E" w:rsidRPr="00E661BE" w:rsidRDefault="0043443E" w:rsidP="00810966">
      <w:pPr>
        <w:jc w:val="center"/>
        <w:rPr>
          <w:rFonts w:ascii="GHEA Grapalat" w:hAnsi="GHEA Grapalat" w:cs="Sylfaen"/>
          <w:b/>
        </w:rPr>
      </w:pPr>
    </w:p>
    <w:p w14:paraId="514C8B3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00859852"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15"/>
        <w:t>21</w:t>
      </w:r>
    </w:p>
    <w:p w14:paraId="2031456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D3F4793"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FA98D43"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 xml:space="preserve">Споры в связи с договором подлежат рассмотрению в судах Республики </w:t>
      </w:r>
      <w:r w:rsidRPr="00AD29CE">
        <w:rPr>
          <w:rFonts w:ascii="GHEA Grapalat" w:hAnsi="GHEA Grapalat"/>
        </w:rPr>
        <w:lastRenderedPageBreak/>
        <w:t>Армения.</w:t>
      </w:r>
    </w:p>
    <w:p w14:paraId="469CFDA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0FBC85C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E647CEE"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019904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6FC1ABA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73E2B25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af6"/>
          <w:rFonts w:ascii="GHEA Grapalat" w:hAnsi="GHEA Grapalat"/>
        </w:rPr>
        <w:footnoteReference w:customMarkFollows="1" w:id="16"/>
        <w:t>22</w:t>
      </w:r>
    </w:p>
    <w:p w14:paraId="5AE042D1"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sidR="00F67ECE">
        <w:rPr>
          <w:rStyle w:val="af6"/>
          <w:rFonts w:ascii="GHEA Grapalat" w:hAnsi="GHEA Grapalat"/>
        </w:rPr>
        <w:footnoteReference w:customMarkFollows="1" w:id="17"/>
        <w:t>23</w:t>
      </w:r>
      <w:r w:rsidRPr="00AD29CE">
        <w:rPr>
          <w:rFonts w:ascii="GHEA Grapalat" w:hAnsi="GHEA Grapalat"/>
        </w:rPr>
        <w:t>.</w:t>
      </w:r>
    </w:p>
    <w:p w14:paraId="687020F8"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30ADAA27"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1656EC4"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7B570B73"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AD29CE">
        <w:rPr>
          <w:rFonts w:ascii="GHEA Grapalat" w:hAnsi="GHEA Grapalat"/>
        </w:rPr>
        <w:lastRenderedPageBreak/>
        <w:t xml:space="preserve">необходимых для предоставления услуги в порядке, установленном законодательством Республики Армения. </w:t>
      </w:r>
    </w:p>
    <w:p w14:paraId="555F2819"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3E922185" w14:textId="77777777"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071CCE60"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w:t>
      </w:r>
      <w:r w:rsidRPr="00AD29CE">
        <w:rPr>
          <w:rFonts w:ascii="GHEA Grapalat" w:hAnsi="GHEA Grapalat"/>
        </w:rPr>
        <w:lastRenderedPageBreak/>
        <w:t xml:space="preserve">путем переговоров. В случае недостижения согласия споры разрешаются в </w:t>
      </w:r>
      <w:r w:rsidR="008A29BA">
        <w:rPr>
          <w:rFonts w:ascii="GHEA Grapalat" w:hAnsi="GHEA Grapalat"/>
        </w:rPr>
        <w:t>судебном порядке.</w:t>
      </w:r>
    </w:p>
    <w:p w14:paraId="7725F14B"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05A6C1D6"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966DE52" w14:textId="77777777"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14:paraId="2A6BD6BE" w14:textId="77777777"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14:paraId="061A0088" w14:textId="77777777"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2E931C27" w14:textId="77777777"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lastRenderedPageBreak/>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5CABC73A" w14:textId="77777777" w:rsidR="003B2F27" w:rsidRPr="00AD29CE" w:rsidRDefault="003B2F27" w:rsidP="003B2F27">
      <w:pPr>
        <w:widowControl w:val="0"/>
        <w:spacing w:after="160" w:line="360" w:lineRule="auto"/>
        <w:rPr>
          <w:rFonts w:ascii="GHEA Grapalat" w:hAnsi="GHEA Grapalat"/>
        </w:rPr>
      </w:pPr>
    </w:p>
    <w:p w14:paraId="4506EBB7"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74F5A509" w14:textId="77777777" w:rsidTr="005B7138">
        <w:trPr>
          <w:jc w:val="center"/>
        </w:trPr>
        <w:tc>
          <w:tcPr>
            <w:tcW w:w="4536" w:type="dxa"/>
          </w:tcPr>
          <w:p w14:paraId="358D97AF"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1400E400"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01379C2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D6E814C" w14:textId="77777777" w:rsidR="003B2F27" w:rsidRDefault="003B2F27" w:rsidP="005B7138">
            <w:pPr>
              <w:widowControl w:val="0"/>
              <w:spacing w:after="160" w:line="360" w:lineRule="auto"/>
              <w:jc w:val="center"/>
              <w:rPr>
                <w:rFonts w:ascii="GHEA Grapalat" w:hAnsi="GHEA Grapalat"/>
                <w:lang w:val="en-US"/>
              </w:rPr>
            </w:pPr>
          </w:p>
          <w:p w14:paraId="2363277D"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2DEEB469"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98BFD5B"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4A836466"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DAF7CD1" w14:textId="77777777" w:rsidR="003B2F27" w:rsidRDefault="003B2F27" w:rsidP="005B7138">
            <w:pPr>
              <w:widowControl w:val="0"/>
              <w:spacing w:after="160" w:line="360" w:lineRule="auto"/>
              <w:jc w:val="center"/>
              <w:rPr>
                <w:rFonts w:ascii="GHEA Grapalat" w:hAnsi="GHEA Grapalat"/>
                <w:lang w:val="en-US"/>
              </w:rPr>
            </w:pPr>
          </w:p>
          <w:p w14:paraId="405416A6"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EC93618" w14:textId="77777777" w:rsidR="003B2F27" w:rsidRPr="00AD29CE" w:rsidRDefault="003B2F27" w:rsidP="003B2F27">
      <w:pPr>
        <w:widowControl w:val="0"/>
        <w:spacing w:after="160" w:line="360" w:lineRule="auto"/>
        <w:ind w:firstLine="709"/>
        <w:jc w:val="center"/>
        <w:rPr>
          <w:rFonts w:ascii="GHEA Grapalat" w:hAnsi="GHEA Grapalat"/>
          <w:b/>
        </w:rPr>
      </w:pPr>
    </w:p>
    <w:p w14:paraId="582CF8E1"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054B87D"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5D366AB3" w14:textId="77777777" w:rsidR="00360C67" w:rsidRPr="006F5F33" w:rsidRDefault="00360C67" w:rsidP="00360C67">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0BA84653" w14:textId="77777777" w:rsidR="00360C67" w:rsidRPr="009E00B3" w:rsidRDefault="00360C67" w:rsidP="00360C67">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519E83D7" w14:textId="77777777"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14:paraId="065BA568" w14:textId="0BE6640D" w:rsidR="003B2F27" w:rsidRPr="00AD29CE" w:rsidRDefault="003B2F27" w:rsidP="004C5AEC">
      <w:pPr>
        <w:jc w:val="right"/>
        <w:rPr>
          <w:rFonts w:ascii="GHEA Grapalat" w:hAnsi="GHEA Grapalat"/>
          <w:i/>
        </w:rPr>
      </w:pPr>
      <w:r>
        <w:rPr>
          <w:rFonts w:ascii="GHEA Grapalat" w:hAnsi="GHEA Grapalat"/>
        </w:rPr>
        <w:br w:type="page"/>
      </w:r>
      <w:r w:rsidRPr="00AD29CE">
        <w:rPr>
          <w:rFonts w:ascii="GHEA Grapalat" w:hAnsi="GHEA Grapalat"/>
          <w:i/>
        </w:rPr>
        <w:lastRenderedPageBreak/>
        <w:t>Приложение № 1</w:t>
      </w:r>
    </w:p>
    <w:p w14:paraId="04E53671"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308EC45" w14:textId="45897DF3"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14:paraId="785CF48C"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94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675"/>
        <w:gridCol w:w="1701"/>
        <w:gridCol w:w="2127"/>
        <w:gridCol w:w="33"/>
        <w:gridCol w:w="760"/>
        <w:gridCol w:w="199"/>
        <w:gridCol w:w="1134"/>
        <w:gridCol w:w="850"/>
        <w:gridCol w:w="1985"/>
        <w:gridCol w:w="175"/>
        <w:gridCol w:w="563"/>
      </w:tblGrid>
      <w:tr w:rsidR="003B2F27" w:rsidRPr="00E40AC8" w14:paraId="2AD807E1" w14:textId="77777777" w:rsidTr="004C5AEC">
        <w:trPr>
          <w:trHeight w:val="422"/>
        </w:trPr>
        <w:tc>
          <w:tcPr>
            <w:tcW w:w="10945" w:type="dxa"/>
            <w:gridSpan w:val="12"/>
          </w:tcPr>
          <w:p w14:paraId="211E84C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6C65D845" w14:textId="77777777" w:rsidTr="004C5AEC">
        <w:trPr>
          <w:trHeight w:val="247"/>
        </w:trPr>
        <w:tc>
          <w:tcPr>
            <w:tcW w:w="1418" w:type="dxa"/>
            <w:gridSpan w:val="2"/>
            <w:vMerge w:val="restart"/>
            <w:vAlign w:val="center"/>
          </w:tcPr>
          <w:p w14:paraId="3CB310D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701" w:type="dxa"/>
            <w:vMerge w:val="restart"/>
            <w:vAlign w:val="center"/>
          </w:tcPr>
          <w:p w14:paraId="3C98DFBE"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127" w:type="dxa"/>
            <w:vMerge w:val="restart"/>
            <w:vAlign w:val="center"/>
          </w:tcPr>
          <w:p w14:paraId="4FCC503E"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992" w:type="dxa"/>
            <w:gridSpan w:val="3"/>
            <w:vMerge w:val="restart"/>
            <w:vAlign w:val="center"/>
          </w:tcPr>
          <w:p w14:paraId="6C2F3AA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134" w:type="dxa"/>
            <w:vMerge w:val="restart"/>
            <w:vAlign w:val="center"/>
          </w:tcPr>
          <w:p w14:paraId="6AEA1A9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50" w:type="dxa"/>
            <w:vMerge w:val="restart"/>
            <w:vAlign w:val="center"/>
          </w:tcPr>
          <w:p w14:paraId="320B11DC"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723" w:type="dxa"/>
            <w:gridSpan w:val="3"/>
            <w:vAlign w:val="center"/>
          </w:tcPr>
          <w:p w14:paraId="6DB8FA4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A34C49" w:rsidRPr="00E40AC8" w14:paraId="75CCA589" w14:textId="77777777" w:rsidTr="004C5AEC">
        <w:trPr>
          <w:trHeight w:val="501"/>
        </w:trPr>
        <w:tc>
          <w:tcPr>
            <w:tcW w:w="1418" w:type="dxa"/>
            <w:gridSpan w:val="2"/>
            <w:vMerge/>
            <w:vAlign w:val="center"/>
          </w:tcPr>
          <w:p w14:paraId="1A26B9B1" w14:textId="77777777" w:rsidR="003B2F27" w:rsidRPr="00E40AC8" w:rsidRDefault="003B2F27" w:rsidP="005B7138">
            <w:pPr>
              <w:widowControl w:val="0"/>
              <w:spacing w:after="120"/>
              <w:jc w:val="center"/>
              <w:rPr>
                <w:rFonts w:ascii="GHEA Grapalat" w:hAnsi="GHEA Grapalat"/>
                <w:sz w:val="20"/>
              </w:rPr>
            </w:pPr>
          </w:p>
        </w:tc>
        <w:tc>
          <w:tcPr>
            <w:tcW w:w="1701" w:type="dxa"/>
            <w:vMerge/>
            <w:vAlign w:val="center"/>
          </w:tcPr>
          <w:p w14:paraId="5AAE810F" w14:textId="77777777" w:rsidR="003B2F27" w:rsidRPr="00E40AC8" w:rsidRDefault="003B2F27" w:rsidP="005B7138">
            <w:pPr>
              <w:widowControl w:val="0"/>
              <w:spacing w:after="120"/>
              <w:jc w:val="center"/>
              <w:rPr>
                <w:rFonts w:ascii="GHEA Grapalat" w:hAnsi="GHEA Grapalat"/>
                <w:sz w:val="20"/>
              </w:rPr>
            </w:pPr>
          </w:p>
        </w:tc>
        <w:tc>
          <w:tcPr>
            <w:tcW w:w="2127" w:type="dxa"/>
            <w:vMerge/>
            <w:vAlign w:val="center"/>
          </w:tcPr>
          <w:p w14:paraId="7399FA68" w14:textId="77777777" w:rsidR="003B2F27" w:rsidRPr="00E40AC8" w:rsidRDefault="003B2F27" w:rsidP="005B7138">
            <w:pPr>
              <w:widowControl w:val="0"/>
              <w:spacing w:after="120"/>
              <w:jc w:val="center"/>
              <w:rPr>
                <w:rFonts w:ascii="GHEA Grapalat" w:hAnsi="GHEA Grapalat"/>
                <w:sz w:val="20"/>
              </w:rPr>
            </w:pPr>
          </w:p>
        </w:tc>
        <w:tc>
          <w:tcPr>
            <w:tcW w:w="992" w:type="dxa"/>
            <w:gridSpan w:val="3"/>
            <w:vMerge/>
            <w:vAlign w:val="center"/>
          </w:tcPr>
          <w:p w14:paraId="75285F70" w14:textId="77777777" w:rsidR="003B2F27" w:rsidRPr="00E40AC8" w:rsidRDefault="003B2F27" w:rsidP="005B7138">
            <w:pPr>
              <w:widowControl w:val="0"/>
              <w:spacing w:after="120"/>
              <w:jc w:val="center"/>
              <w:rPr>
                <w:rFonts w:ascii="GHEA Grapalat" w:hAnsi="GHEA Grapalat"/>
                <w:sz w:val="20"/>
              </w:rPr>
            </w:pPr>
          </w:p>
        </w:tc>
        <w:tc>
          <w:tcPr>
            <w:tcW w:w="1134" w:type="dxa"/>
            <w:vMerge/>
            <w:vAlign w:val="center"/>
          </w:tcPr>
          <w:p w14:paraId="28E24F0A" w14:textId="77777777" w:rsidR="003B2F27" w:rsidRPr="00E40AC8" w:rsidRDefault="003B2F27" w:rsidP="005B7138">
            <w:pPr>
              <w:widowControl w:val="0"/>
              <w:spacing w:after="120"/>
              <w:jc w:val="center"/>
              <w:rPr>
                <w:rFonts w:ascii="GHEA Grapalat" w:hAnsi="GHEA Grapalat"/>
                <w:sz w:val="20"/>
              </w:rPr>
            </w:pPr>
          </w:p>
        </w:tc>
        <w:tc>
          <w:tcPr>
            <w:tcW w:w="850" w:type="dxa"/>
            <w:vMerge/>
            <w:vAlign w:val="center"/>
          </w:tcPr>
          <w:p w14:paraId="0CFEF626" w14:textId="77777777" w:rsidR="003B2F27" w:rsidRPr="00E40AC8" w:rsidRDefault="003B2F27" w:rsidP="005B7138">
            <w:pPr>
              <w:widowControl w:val="0"/>
              <w:spacing w:after="120"/>
              <w:jc w:val="center"/>
              <w:rPr>
                <w:rFonts w:ascii="GHEA Grapalat" w:hAnsi="GHEA Grapalat"/>
                <w:sz w:val="20"/>
              </w:rPr>
            </w:pPr>
          </w:p>
        </w:tc>
        <w:tc>
          <w:tcPr>
            <w:tcW w:w="1985" w:type="dxa"/>
            <w:vAlign w:val="center"/>
          </w:tcPr>
          <w:p w14:paraId="2C35B62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738" w:type="dxa"/>
            <w:gridSpan w:val="2"/>
            <w:vAlign w:val="center"/>
          </w:tcPr>
          <w:p w14:paraId="239A6976" w14:textId="6F45440E"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p>
        </w:tc>
      </w:tr>
      <w:tr w:rsidR="00A34C49" w:rsidRPr="00E40AC8" w14:paraId="3A79A50D" w14:textId="77777777" w:rsidTr="004C5AEC">
        <w:trPr>
          <w:trHeight w:val="277"/>
        </w:trPr>
        <w:tc>
          <w:tcPr>
            <w:tcW w:w="1418" w:type="dxa"/>
            <w:gridSpan w:val="2"/>
          </w:tcPr>
          <w:p w14:paraId="46F77886" w14:textId="356F17E7" w:rsidR="00A34C49" w:rsidRPr="00A34C49" w:rsidRDefault="00A34C49" w:rsidP="00A34C49">
            <w:pPr>
              <w:widowControl w:val="0"/>
              <w:spacing w:after="120"/>
              <w:jc w:val="center"/>
              <w:rPr>
                <w:rFonts w:ascii="GHEA Grapalat" w:hAnsi="GHEA Grapalat"/>
                <w:sz w:val="16"/>
                <w:szCs w:val="16"/>
                <w:lang w:val="hy-AM"/>
              </w:rPr>
            </w:pPr>
            <w:r w:rsidRPr="00A34C49">
              <w:rPr>
                <w:rFonts w:ascii="GHEA Grapalat" w:hAnsi="GHEA Grapalat"/>
                <w:sz w:val="16"/>
                <w:szCs w:val="16"/>
                <w:lang w:val="hy-AM"/>
              </w:rPr>
              <w:t>1</w:t>
            </w:r>
          </w:p>
        </w:tc>
        <w:tc>
          <w:tcPr>
            <w:tcW w:w="1701" w:type="dxa"/>
            <w:vAlign w:val="center"/>
          </w:tcPr>
          <w:p w14:paraId="1ED77AFB" w14:textId="1DAE9C8A"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sz w:val="16"/>
                <w:szCs w:val="16"/>
              </w:rPr>
              <w:t>90641100/1</w:t>
            </w:r>
          </w:p>
        </w:tc>
        <w:tc>
          <w:tcPr>
            <w:tcW w:w="2127" w:type="dxa"/>
            <w:vAlign w:val="center"/>
          </w:tcPr>
          <w:p w14:paraId="4B95C1E7" w14:textId="0FA32C23"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 xml:space="preserve">Ручная очистка внутрихозяйственных сетей участка </w:t>
            </w:r>
            <w:proofErr w:type="spellStart"/>
            <w:r w:rsidRPr="00A34C49">
              <w:rPr>
                <w:rFonts w:ascii="GHEA Grapalat" w:hAnsi="GHEA Grapalat"/>
                <w:sz w:val="16"/>
                <w:szCs w:val="16"/>
              </w:rPr>
              <w:t>Егвард</w:t>
            </w:r>
            <w:proofErr w:type="spellEnd"/>
          </w:p>
        </w:tc>
        <w:tc>
          <w:tcPr>
            <w:tcW w:w="992" w:type="dxa"/>
            <w:gridSpan w:val="3"/>
          </w:tcPr>
          <w:p w14:paraId="4B3CA923" w14:textId="05E5DFA9"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драм</w:t>
            </w:r>
          </w:p>
        </w:tc>
        <w:tc>
          <w:tcPr>
            <w:tcW w:w="1134" w:type="dxa"/>
            <w:vAlign w:val="center"/>
          </w:tcPr>
          <w:p w14:paraId="713184F8" w14:textId="15EBC2AD"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color w:val="000000"/>
                <w:sz w:val="16"/>
                <w:szCs w:val="16"/>
              </w:rPr>
              <w:t>3</w:t>
            </w:r>
            <w:r w:rsidRPr="00A34C49">
              <w:rPr>
                <w:rFonts w:ascii="Calibri" w:hAnsi="Calibri" w:cs="Calibri"/>
                <w:color w:val="000000"/>
                <w:sz w:val="16"/>
                <w:szCs w:val="16"/>
                <w:lang w:val="hy-AM"/>
              </w:rPr>
              <w:t> </w:t>
            </w:r>
            <w:r w:rsidRPr="00A34C49">
              <w:rPr>
                <w:rFonts w:ascii="GHEA Grapalat" w:hAnsi="GHEA Grapalat" w:cs="Calibri"/>
                <w:color w:val="000000"/>
                <w:sz w:val="16"/>
                <w:szCs w:val="16"/>
              </w:rPr>
              <w:t>919</w:t>
            </w:r>
            <w:r w:rsidRPr="00A34C49">
              <w:rPr>
                <w:rFonts w:ascii="GHEA Grapalat" w:hAnsi="GHEA Grapalat" w:cs="Calibri"/>
                <w:color w:val="000000"/>
                <w:sz w:val="16"/>
                <w:szCs w:val="16"/>
                <w:lang w:val="hy-AM"/>
              </w:rPr>
              <w:t xml:space="preserve"> </w:t>
            </w:r>
            <w:r w:rsidRPr="00A34C49">
              <w:rPr>
                <w:rFonts w:ascii="GHEA Grapalat" w:hAnsi="GHEA Grapalat" w:cs="Calibri"/>
                <w:color w:val="000000"/>
                <w:sz w:val="16"/>
                <w:szCs w:val="16"/>
              </w:rPr>
              <w:t>800</w:t>
            </w:r>
          </w:p>
        </w:tc>
        <w:tc>
          <w:tcPr>
            <w:tcW w:w="850" w:type="dxa"/>
          </w:tcPr>
          <w:p w14:paraId="13C71575" w14:textId="77777777" w:rsidR="00A34C49" w:rsidRPr="00A34C49" w:rsidRDefault="00A34C49" w:rsidP="00A34C49">
            <w:pPr>
              <w:widowControl w:val="0"/>
              <w:spacing w:after="120"/>
              <w:jc w:val="center"/>
              <w:rPr>
                <w:rFonts w:ascii="GHEA Grapalat" w:hAnsi="GHEA Grapalat"/>
                <w:sz w:val="16"/>
                <w:szCs w:val="16"/>
              </w:rPr>
            </w:pPr>
          </w:p>
        </w:tc>
        <w:tc>
          <w:tcPr>
            <w:tcW w:w="1985" w:type="dxa"/>
            <w:vAlign w:val="center"/>
          </w:tcPr>
          <w:p w14:paraId="578EEA9E" w14:textId="5692A3AA" w:rsidR="00A34C49" w:rsidRPr="00A34C49" w:rsidRDefault="00A34C49" w:rsidP="00A34C49">
            <w:pPr>
              <w:widowControl w:val="0"/>
              <w:spacing w:after="120"/>
              <w:jc w:val="center"/>
              <w:rPr>
                <w:rFonts w:ascii="GHEA Grapalat" w:hAnsi="GHEA Grapalat"/>
                <w:sz w:val="16"/>
                <w:szCs w:val="16"/>
              </w:rPr>
            </w:pPr>
            <w:proofErr w:type="spellStart"/>
            <w:r w:rsidRPr="00A34C49">
              <w:rPr>
                <w:rFonts w:ascii="GHEA Grapalat" w:hAnsi="GHEA Grapalat"/>
                <w:sz w:val="16"/>
                <w:szCs w:val="16"/>
              </w:rPr>
              <w:t>Канакераван,Мргашен,Ехвард,Зовуни,Касах,Прошян</w:t>
            </w:r>
            <w:proofErr w:type="spellEnd"/>
          </w:p>
        </w:tc>
        <w:tc>
          <w:tcPr>
            <w:tcW w:w="738" w:type="dxa"/>
            <w:gridSpan w:val="2"/>
          </w:tcPr>
          <w:p w14:paraId="20CB8352" w14:textId="77777777" w:rsidR="00A34C49" w:rsidRPr="00E40AC8" w:rsidRDefault="00A34C49" w:rsidP="00A34C49">
            <w:pPr>
              <w:widowControl w:val="0"/>
              <w:spacing w:after="120"/>
              <w:jc w:val="center"/>
              <w:rPr>
                <w:rFonts w:ascii="GHEA Grapalat" w:hAnsi="GHEA Grapalat"/>
                <w:sz w:val="20"/>
              </w:rPr>
            </w:pPr>
          </w:p>
        </w:tc>
      </w:tr>
      <w:tr w:rsidR="00A34C49" w:rsidRPr="00E40AC8" w14:paraId="01C30460" w14:textId="77777777" w:rsidTr="004C5AEC">
        <w:trPr>
          <w:trHeight w:val="439"/>
        </w:trPr>
        <w:tc>
          <w:tcPr>
            <w:tcW w:w="1418" w:type="dxa"/>
            <w:gridSpan w:val="2"/>
          </w:tcPr>
          <w:p w14:paraId="67BDA967" w14:textId="01F4BFCE" w:rsidR="00A34C49" w:rsidRPr="00A34C49" w:rsidRDefault="00A34C49" w:rsidP="00A34C49">
            <w:pPr>
              <w:widowControl w:val="0"/>
              <w:spacing w:after="120"/>
              <w:jc w:val="center"/>
              <w:rPr>
                <w:rFonts w:ascii="GHEA Grapalat" w:hAnsi="GHEA Grapalat"/>
                <w:sz w:val="16"/>
                <w:szCs w:val="16"/>
                <w:lang w:val="hy-AM"/>
              </w:rPr>
            </w:pPr>
            <w:r w:rsidRPr="00A34C49">
              <w:rPr>
                <w:rFonts w:ascii="GHEA Grapalat" w:hAnsi="GHEA Grapalat"/>
                <w:sz w:val="16"/>
                <w:szCs w:val="16"/>
                <w:lang w:val="hy-AM"/>
              </w:rPr>
              <w:t>2</w:t>
            </w:r>
          </w:p>
        </w:tc>
        <w:tc>
          <w:tcPr>
            <w:tcW w:w="1701" w:type="dxa"/>
            <w:vAlign w:val="center"/>
          </w:tcPr>
          <w:p w14:paraId="7218D1C5" w14:textId="4EB82459"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sz w:val="16"/>
                <w:szCs w:val="16"/>
              </w:rPr>
              <w:t>90641100/2</w:t>
            </w:r>
          </w:p>
        </w:tc>
        <w:tc>
          <w:tcPr>
            <w:tcW w:w="2127" w:type="dxa"/>
            <w:vAlign w:val="center"/>
          </w:tcPr>
          <w:p w14:paraId="3D346E59" w14:textId="01E0E162"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 xml:space="preserve">Ручная очистка межхозяйственных и внутрихозяйственных сетей участка </w:t>
            </w:r>
            <w:proofErr w:type="spellStart"/>
            <w:r w:rsidRPr="00A34C49">
              <w:rPr>
                <w:rFonts w:ascii="GHEA Grapalat" w:hAnsi="GHEA Grapalat"/>
                <w:sz w:val="16"/>
                <w:szCs w:val="16"/>
              </w:rPr>
              <w:t>Джрвеж-Дзорахпюр</w:t>
            </w:r>
            <w:proofErr w:type="spellEnd"/>
          </w:p>
        </w:tc>
        <w:tc>
          <w:tcPr>
            <w:tcW w:w="992" w:type="dxa"/>
            <w:gridSpan w:val="3"/>
          </w:tcPr>
          <w:p w14:paraId="1F7A28DF" w14:textId="5EC20AD8"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драм</w:t>
            </w:r>
          </w:p>
        </w:tc>
        <w:tc>
          <w:tcPr>
            <w:tcW w:w="1134" w:type="dxa"/>
            <w:vAlign w:val="center"/>
          </w:tcPr>
          <w:p w14:paraId="2C7EB301" w14:textId="5092845C"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color w:val="000000"/>
                <w:sz w:val="16"/>
                <w:szCs w:val="16"/>
              </w:rPr>
              <w:t>6</w:t>
            </w:r>
            <w:r w:rsidRPr="00A34C49">
              <w:rPr>
                <w:rFonts w:ascii="Calibri" w:hAnsi="Calibri" w:cs="Calibri"/>
                <w:color w:val="000000"/>
                <w:sz w:val="16"/>
                <w:szCs w:val="16"/>
                <w:lang w:val="hy-AM"/>
              </w:rPr>
              <w:t> </w:t>
            </w:r>
            <w:r w:rsidRPr="00A34C49">
              <w:rPr>
                <w:rFonts w:ascii="GHEA Grapalat" w:hAnsi="GHEA Grapalat" w:cs="Calibri"/>
                <w:color w:val="000000"/>
                <w:sz w:val="16"/>
                <w:szCs w:val="16"/>
              </w:rPr>
              <w:t>389</w:t>
            </w:r>
            <w:r w:rsidRPr="00A34C49">
              <w:rPr>
                <w:rFonts w:ascii="GHEA Grapalat" w:hAnsi="GHEA Grapalat" w:cs="Calibri"/>
                <w:color w:val="000000"/>
                <w:sz w:val="16"/>
                <w:szCs w:val="16"/>
                <w:lang w:val="hy-AM"/>
              </w:rPr>
              <w:t xml:space="preserve"> </w:t>
            </w:r>
            <w:r w:rsidRPr="00A34C49">
              <w:rPr>
                <w:rFonts w:ascii="GHEA Grapalat" w:hAnsi="GHEA Grapalat" w:cs="Calibri"/>
                <w:color w:val="000000"/>
                <w:sz w:val="16"/>
                <w:szCs w:val="16"/>
              </w:rPr>
              <w:t>600</w:t>
            </w:r>
          </w:p>
        </w:tc>
        <w:tc>
          <w:tcPr>
            <w:tcW w:w="850" w:type="dxa"/>
          </w:tcPr>
          <w:p w14:paraId="13A5E57D" w14:textId="77777777" w:rsidR="00A34C49" w:rsidRPr="00A34C49" w:rsidRDefault="00A34C49" w:rsidP="00A34C49">
            <w:pPr>
              <w:widowControl w:val="0"/>
              <w:spacing w:after="120"/>
              <w:jc w:val="center"/>
              <w:rPr>
                <w:rFonts w:ascii="GHEA Grapalat" w:hAnsi="GHEA Grapalat"/>
                <w:sz w:val="16"/>
                <w:szCs w:val="16"/>
              </w:rPr>
            </w:pPr>
          </w:p>
        </w:tc>
        <w:tc>
          <w:tcPr>
            <w:tcW w:w="1985" w:type="dxa"/>
            <w:vAlign w:val="center"/>
          </w:tcPr>
          <w:p w14:paraId="5E61A1C2" w14:textId="529DA1D3"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Абовян,Акунк,Джрвеж,Арзни,Котайк,Маяаковски,Ариндж,Арамус,Камарис</w:t>
            </w:r>
          </w:p>
        </w:tc>
        <w:tc>
          <w:tcPr>
            <w:tcW w:w="738" w:type="dxa"/>
            <w:gridSpan w:val="2"/>
          </w:tcPr>
          <w:p w14:paraId="628775E7" w14:textId="77777777" w:rsidR="00A34C49" w:rsidRPr="00E40AC8" w:rsidRDefault="00A34C49" w:rsidP="00A34C49">
            <w:pPr>
              <w:widowControl w:val="0"/>
              <w:spacing w:after="120"/>
              <w:jc w:val="center"/>
              <w:rPr>
                <w:rFonts w:ascii="GHEA Grapalat" w:hAnsi="GHEA Grapalat"/>
                <w:sz w:val="20"/>
              </w:rPr>
            </w:pPr>
          </w:p>
        </w:tc>
      </w:tr>
      <w:tr w:rsidR="00A34C49" w:rsidRPr="00E40AC8" w14:paraId="19B17B50" w14:textId="77777777" w:rsidTr="004C5AEC">
        <w:trPr>
          <w:trHeight w:val="439"/>
        </w:trPr>
        <w:tc>
          <w:tcPr>
            <w:tcW w:w="1418" w:type="dxa"/>
            <w:gridSpan w:val="2"/>
          </w:tcPr>
          <w:p w14:paraId="3337F064" w14:textId="256EEEDF" w:rsidR="00A34C49" w:rsidRPr="00A34C49" w:rsidRDefault="00A34C49" w:rsidP="00A34C49">
            <w:pPr>
              <w:widowControl w:val="0"/>
              <w:spacing w:after="120"/>
              <w:jc w:val="center"/>
              <w:rPr>
                <w:rFonts w:ascii="GHEA Grapalat" w:hAnsi="GHEA Grapalat"/>
                <w:sz w:val="16"/>
                <w:szCs w:val="16"/>
                <w:lang w:val="hy-AM"/>
              </w:rPr>
            </w:pPr>
            <w:r w:rsidRPr="00A34C49">
              <w:rPr>
                <w:rFonts w:ascii="GHEA Grapalat" w:hAnsi="GHEA Grapalat"/>
                <w:sz w:val="16"/>
                <w:szCs w:val="16"/>
                <w:lang w:val="hy-AM"/>
              </w:rPr>
              <w:t>3</w:t>
            </w:r>
          </w:p>
        </w:tc>
        <w:tc>
          <w:tcPr>
            <w:tcW w:w="1701" w:type="dxa"/>
            <w:vAlign w:val="center"/>
          </w:tcPr>
          <w:p w14:paraId="040DEB7F" w14:textId="09575419"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sz w:val="16"/>
                <w:szCs w:val="16"/>
              </w:rPr>
              <w:t>90641100/3</w:t>
            </w:r>
          </w:p>
        </w:tc>
        <w:tc>
          <w:tcPr>
            <w:tcW w:w="2127" w:type="dxa"/>
            <w:vAlign w:val="center"/>
          </w:tcPr>
          <w:p w14:paraId="25101F56" w14:textId="2B331597"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Ручная очистка межхозяйственных и внутрихозяйственных сетей участка Раздан</w:t>
            </w:r>
          </w:p>
        </w:tc>
        <w:tc>
          <w:tcPr>
            <w:tcW w:w="992" w:type="dxa"/>
            <w:gridSpan w:val="3"/>
          </w:tcPr>
          <w:p w14:paraId="768EE28E" w14:textId="5526E000"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драм</w:t>
            </w:r>
          </w:p>
        </w:tc>
        <w:tc>
          <w:tcPr>
            <w:tcW w:w="1134" w:type="dxa"/>
            <w:vAlign w:val="center"/>
          </w:tcPr>
          <w:p w14:paraId="62966A41" w14:textId="6BF944AE"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color w:val="000000"/>
                <w:sz w:val="16"/>
                <w:szCs w:val="16"/>
              </w:rPr>
              <w:t>1</w:t>
            </w:r>
            <w:r w:rsidRPr="00A34C49">
              <w:rPr>
                <w:rFonts w:ascii="Calibri" w:hAnsi="Calibri" w:cs="Calibri"/>
                <w:color w:val="000000"/>
                <w:sz w:val="16"/>
                <w:szCs w:val="16"/>
                <w:lang w:val="hy-AM"/>
              </w:rPr>
              <w:t> </w:t>
            </w:r>
            <w:r w:rsidRPr="00A34C49">
              <w:rPr>
                <w:rFonts w:ascii="GHEA Grapalat" w:hAnsi="GHEA Grapalat" w:cs="Calibri"/>
                <w:color w:val="000000"/>
                <w:sz w:val="16"/>
                <w:szCs w:val="16"/>
              </w:rPr>
              <w:t>409</w:t>
            </w:r>
            <w:r w:rsidRPr="00A34C49">
              <w:rPr>
                <w:rFonts w:ascii="GHEA Grapalat" w:hAnsi="GHEA Grapalat" w:cs="Calibri"/>
                <w:color w:val="000000"/>
                <w:sz w:val="16"/>
                <w:szCs w:val="16"/>
                <w:lang w:val="hy-AM"/>
              </w:rPr>
              <w:t xml:space="preserve"> </w:t>
            </w:r>
            <w:r w:rsidRPr="00A34C49">
              <w:rPr>
                <w:rFonts w:ascii="GHEA Grapalat" w:hAnsi="GHEA Grapalat" w:cs="Calibri"/>
                <w:color w:val="000000"/>
                <w:sz w:val="16"/>
                <w:szCs w:val="16"/>
              </w:rPr>
              <w:t>100</w:t>
            </w:r>
          </w:p>
        </w:tc>
        <w:tc>
          <w:tcPr>
            <w:tcW w:w="850" w:type="dxa"/>
          </w:tcPr>
          <w:p w14:paraId="3F772571" w14:textId="77777777" w:rsidR="00A34C49" w:rsidRPr="00A34C49" w:rsidRDefault="00A34C49" w:rsidP="00A34C49">
            <w:pPr>
              <w:widowControl w:val="0"/>
              <w:spacing w:after="120"/>
              <w:jc w:val="center"/>
              <w:rPr>
                <w:rFonts w:ascii="GHEA Grapalat" w:hAnsi="GHEA Grapalat"/>
                <w:sz w:val="16"/>
                <w:szCs w:val="16"/>
              </w:rPr>
            </w:pPr>
          </w:p>
        </w:tc>
        <w:tc>
          <w:tcPr>
            <w:tcW w:w="1985" w:type="dxa"/>
            <w:vAlign w:val="center"/>
          </w:tcPr>
          <w:p w14:paraId="58E4341E" w14:textId="0455F92B" w:rsidR="00A34C49" w:rsidRPr="00A34C49" w:rsidRDefault="00A34C49" w:rsidP="00A34C49">
            <w:pPr>
              <w:widowControl w:val="0"/>
              <w:spacing w:after="120"/>
              <w:jc w:val="center"/>
              <w:rPr>
                <w:rFonts w:ascii="GHEA Grapalat" w:hAnsi="GHEA Grapalat"/>
                <w:sz w:val="16"/>
                <w:szCs w:val="16"/>
              </w:rPr>
            </w:pPr>
            <w:proofErr w:type="spellStart"/>
            <w:r w:rsidRPr="00A34C49">
              <w:rPr>
                <w:rFonts w:ascii="GHEA Grapalat" w:hAnsi="GHEA Grapalat" w:cs="Calibri"/>
                <w:sz w:val="16"/>
                <w:szCs w:val="16"/>
              </w:rPr>
              <w:t>Алапарс,Чаренцаван,Раздан,Кахси,Солак,Бджни,Джрарат</w:t>
            </w:r>
            <w:proofErr w:type="spellEnd"/>
          </w:p>
        </w:tc>
        <w:tc>
          <w:tcPr>
            <w:tcW w:w="738" w:type="dxa"/>
            <w:gridSpan w:val="2"/>
          </w:tcPr>
          <w:p w14:paraId="45B05B75" w14:textId="77777777" w:rsidR="00A34C49" w:rsidRPr="00E40AC8" w:rsidRDefault="00A34C49" w:rsidP="00A34C49">
            <w:pPr>
              <w:widowControl w:val="0"/>
              <w:spacing w:after="120"/>
              <w:jc w:val="center"/>
              <w:rPr>
                <w:rFonts w:ascii="GHEA Grapalat" w:hAnsi="GHEA Grapalat"/>
                <w:sz w:val="20"/>
              </w:rPr>
            </w:pPr>
          </w:p>
        </w:tc>
      </w:tr>
      <w:tr w:rsidR="00A34C49" w:rsidRPr="00E40AC8" w14:paraId="5F0DE989" w14:textId="77777777" w:rsidTr="004C5AEC">
        <w:trPr>
          <w:trHeight w:val="439"/>
        </w:trPr>
        <w:tc>
          <w:tcPr>
            <w:tcW w:w="1418" w:type="dxa"/>
            <w:gridSpan w:val="2"/>
          </w:tcPr>
          <w:p w14:paraId="341FB758" w14:textId="2BCE9ADC" w:rsidR="00A34C49" w:rsidRPr="00A34C49" w:rsidRDefault="00A34C49" w:rsidP="00A34C49">
            <w:pPr>
              <w:widowControl w:val="0"/>
              <w:spacing w:after="120"/>
              <w:jc w:val="center"/>
              <w:rPr>
                <w:rFonts w:ascii="GHEA Grapalat" w:hAnsi="GHEA Grapalat"/>
                <w:sz w:val="16"/>
                <w:szCs w:val="16"/>
                <w:lang w:val="hy-AM"/>
              </w:rPr>
            </w:pPr>
            <w:r w:rsidRPr="00A34C49">
              <w:rPr>
                <w:rFonts w:ascii="GHEA Grapalat" w:hAnsi="GHEA Grapalat"/>
                <w:sz w:val="16"/>
                <w:szCs w:val="16"/>
                <w:lang w:val="hy-AM"/>
              </w:rPr>
              <w:t>4</w:t>
            </w:r>
          </w:p>
        </w:tc>
        <w:tc>
          <w:tcPr>
            <w:tcW w:w="1701" w:type="dxa"/>
            <w:vAlign w:val="center"/>
          </w:tcPr>
          <w:p w14:paraId="3FC97ED0" w14:textId="7641F222"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sz w:val="16"/>
                <w:szCs w:val="16"/>
              </w:rPr>
              <w:t>90641100/4</w:t>
            </w:r>
          </w:p>
        </w:tc>
        <w:tc>
          <w:tcPr>
            <w:tcW w:w="2127" w:type="dxa"/>
            <w:vAlign w:val="center"/>
          </w:tcPr>
          <w:p w14:paraId="3012D538" w14:textId="61D0030B"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Ручная очистка внутрихозяйственных сетей участка Гарни</w:t>
            </w:r>
          </w:p>
        </w:tc>
        <w:tc>
          <w:tcPr>
            <w:tcW w:w="992" w:type="dxa"/>
            <w:gridSpan w:val="3"/>
          </w:tcPr>
          <w:p w14:paraId="5D8A8F26" w14:textId="4F6C508B"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драм</w:t>
            </w:r>
          </w:p>
        </w:tc>
        <w:tc>
          <w:tcPr>
            <w:tcW w:w="1134" w:type="dxa"/>
            <w:vAlign w:val="center"/>
          </w:tcPr>
          <w:p w14:paraId="27A27B6C" w14:textId="2CEEA4D7"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color w:val="000000"/>
                <w:sz w:val="16"/>
                <w:szCs w:val="16"/>
              </w:rPr>
              <w:t>1</w:t>
            </w:r>
            <w:r w:rsidRPr="00A34C49">
              <w:rPr>
                <w:rFonts w:ascii="Calibri" w:hAnsi="Calibri" w:cs="Calibri"/>
                <w:color w:val="000000"/>
                <w:sz w:val="16"/>
                <w:szCs w:val="16"/>
                <w:lang w:val="hy-AM"/>
              </w:rPr>
              <w:t> </w:t>
            </w:r>
            <w:r w:rsidRPr="00A34C49">
              <w:rPr>
                <w:rFonts w:ascii="GHEA Grapalat" w:hAnsi="GHEA Grapalat" w:cs="Calibri"/>
                <w:color w:val="000000"/>
                <w:sz w:val="16"/>
                <w:szCs w:val="16"/>
              </w:rPr>
              <w:t>257</w:t>
            </w:r>
            <w:r w:rsidRPr="00A34C49">
              <w:rPr>
                <w:rFonts w:ascii="GHEA Grapalat" w:hAnsi="GHEA Grapalat" w:cs="Calibri"/>
                <w:color w:val="000000"/>
                <w:sz w:val="16"/>
                <w:szCs w:val="16"/>
                <w:lang w:val="hy-AM"/>
              </w:rPr>
              <w:t xml:space="preserve"> </w:t>
            </w:r>
            <w:r w:rsidRPr="00A34C49">
              <w:rPr>
                <w:rFonts w:ascii="GHEA Grapalat" w:hAnsi="GHEA Grapalat" w:cs="Calibri"/>
                <w:color w:val="000000"/>
                <w:sz w:val="16"/>
                <w:szCs w:val="16"/>
              </w:rPr>
              <w:t>900</w:t>
            </w:r>
          </w:p>
        </w:tc>
        <w:tc>
          <w:tcPr>
            <w:tcW w:w="850" w:type="dxa"/>
          </w:tcPr>
          <w:p w14:paraId="1F65B72D" w14:textId="77777777" w:rsidR="00A34C49" w:rsidRPr="00A34C49" w:rsidRDefault="00A34C49" w:rsidP="00A34C49">
            <w:pPr>
              <w:widowControl w:val="0"/>
              <w:spacing w:after="120"/>
              <w:jc w:val="center"/>
              <w:rPr>
                <w:rFonts w:ascii="GHEA Grapalat" w:hAnsi="GHEA Grapalat"/>
                <w:sz w:val="16"/>
                <w:szCs w:val="16"/>
              </w:rPr>
            </w:pPr>
          </w:p>
        </w:tc>
        <w:tc>
          <w:tcPr>
            <w:tcW w:w="1985" w:type="dxa"/>
            <w:vAlign w:val="center"/>
          </w:tcPr>
          <w:p w14:paraId="1C310421" w14:textId="71448E1B" w:rsidR="00A34C49" w:rsidRPr="00A34C49" w:rsidRDefault="00A34C49" w:rsidP="00A34C49">
            <w:pPr>
              <w:widowControl w:val="0"/>
              <w:spacing w:after="120"/>
              <w:jc w:val="center"/>
              <w:rPr>
                <w:rFonts w:ascii="GHEA Grapalat" w:hAnsi="GHEA Grapalat"/>
                <w:sz w:val="16"/>
                <w:szCs w:val="16"/>
              </w:rPr>
            </w:pPr>
            <w:proofErr w:type="spellStart"/>
            <w:r w:rsidRPr="00A34C49">
              <w:rPr>
                <w:rFonts w:ascii="GHEA Grapalat" w:hAnsi="GHEA Grapalat" w:cs="Calibri"/>
                <w:sz w:val="16"/>
                <w:szCs w:val="16"/>
              </w:rPr>
              <w:t>Гарни,Гохт,Гегард</w:t>
            </w:r>
            <w:proofErr w:type="spellEnd"/>
          </w:p>
        </w:tc>
        <w:tc>
          <w:tcPr>
            <w:tcW w:w="738" w:type="dxa"/>
            <w:gridSpan w:val="2"/>
          </w:tcPr>
          <w:p w14:paraId="1F78241B" w14:textId="77777777" w:rsidR="00A34C49" w:rsidRPr="00E40AC8" w:rsidRDefault="00A34C49" w:rsidP="00A34C49">
            <w:pPr>
              <w:widowControl w:val="0"/>
              <w:spacing w:after="120"/>
              <w:jc w:val="center"/>
              <w:rPr>
                <w:rFonts w:ascii="GHEA Grapalat" w:hAnsi="GHEA Grapalat"/>
                <w:sz w:val="20"/>
              </w:rPr>
            </w:pPr>
          </w:p>
        </w:tc>
      </w:tr>
      <w:tr w:rsidR="00A34C49" w:rsidRPr="00E40AC8" w14:paraId="7BF8E51E" w14:textId="77777777" w:rsidTr="004C5AEC">
        <w:trPr>
          <w:trHeight w:val="439"/>
        </w:trPr>
        <w:tc>
          <w:tcPr>
            <w:tcW w:w="1418" w:type="dxa"/>
            <w:gridSpan w:val="2"/>
          </w:tcPr>
          <w:p w14:paraId="0B94FBCF" w14:textId="3017BD18" w:rsidR="00A34C49" w:rsidRPr="00A34C49" w:rsidRDefault="00A34C49" w:rsidP="00A34C49">
            <w:pPr>
              <w:widowControl w:val="0"/>
              <w:spacing w:after="120"/>
              <w:jc w:val="center"/>
              <w:rPr>
                <w:rFonts w:ascii="GHEA Grapalat" w:hAnsi="GHEA Grapalat"/>
                <w:sz w:val="16"/>
                <w:szCs w:val="16"/>
                <w:lang w:val="hy-AM"/>
              </w:rPr>
            </w:pPr>
            <w:r w:rsidRPr="00A34C49">
              <w:rPr>
                <w:rFonts w:ascii="GHEA Grapalat" w:hAnsi="GHEA Grapalat"/>
                <w:sz w:val="16"/>
                <w:szCs w:val="16"/>
                <w:lang w:val="hy-AM"/>
              </w:rPr>
              <w:t>5</w:t>
            </w:r>
          </w:p>
        </w:tc>
        <w:tc>
          <w:tcPr>
            <w:tcW w:w="1701" w:type="dxa"/>
            <w:vAlign w:val="center"/>
          </w:tcPr>
          <w:p w14:paraId="6D8CEDE4" w14:textId="5AF30540"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sz w:val="16"/>
                <w:szCs w:val="16"/>
              </w:rPr>
              <w:t>90641100/5</w:t>
            </w:r>
          </w:p>
        </w:tc>
        <w:tc>
          <w:tcPr>
            <w:tcW w:w="2127" w:type="dxa"/>
            <w:vAlign w:val="center"/>
          </w:tcPr>
          <w:p w14:paraId="528F3EC9" w14:textId="0411AEE4"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Ручная очистка  Дотационного канала</w:t>
            </w:r>
          </w:p>
        </w:tc>
        <w:tc>
          <w:tcPr>
            <w:tcW w:w="992" w:type="dxa"/>
            <w:gridSpan w:val="3"/>
          </w:tcPr>
          <w:p w14:paraId="5C6881B4" w14:textId="095AB798"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sz w:val="16"/>
                <w:szCs w:val="16"/>
              </w:rPr>
              <w:t>драм</w:t>
            </w:r>
          </w:p>
        </w:tc>
        <w:tc>
          <w:tcPr>
            <w:tcW w:w="1134" w:type="dxa"/>
            <w:vAlign w:val="center"/>
          </w:tcPr>
          <w:p w14:paraId="3044CAAE" w14:textId="5A369B3A" w:rsidR="00A34C49" w:rsidRPr="00A34C49" w:rsidRDefault="00A34C49" w:rsidP="00A34C49">
            <w:pPr>
              <w:widowControl w:val="0"/>
              <w:spacing w:after="120"/>
              <w:jc w:val="center"/>
              <w:rPr>
                <w:rFonts w:ascii="GHEA Grapalat" w:hAnsi="GHEA Grapalat"/>
                <w:sz w:val="16"/>
                <w:szCs w:val="16"/>
              </w:rPr>
            </w:pPr>
            <w:r w:rsidRPr="00A34C49">
              <w:rPr>
                <w:rFonts w:ascii="GHEA Grapalat" w:hAnsi="GHEA Grapalat" w:cs="Calibri"/>
                <w:color w:val="000000"/>
                <w:sz w:val="16"/>
                <w:szCs w:val="16"/>
              </w:rPr>
              <w:t>81</w:t>
            </w:r>
            <w:r w:rsidRPr="00A34C49">
              <w:rPr>
                <w:rFonts w:ascii="GHEA Grapalat" w:hAnsi="GHEA Grapalat" w:cs="Calibri"/>
                <w:color w:val="000000"/>
                <w:sz w:val="16"/>
                <w:szCs w:val="16"/>
                <w:lang w:val="hy-AM"/>
              </w:rPr>
              <w:t xml:space="preserve"> </w:t>
            </w:r>
            <w:r w:rsidRPr="00A34C49">
              <w:rPr>
                <w:rFonts w:ascii="GHEA Grapalat" w:hAnsi="GHEA Grapalat" w:cs="Calibri"/>
                <w:color w:val="000000"/>
                <w:sz w:val="16"/>
                <w:szCs w:val="16"/>
              </w:rPr>
              <w:t>700</w:t>
            </w:r>
          </w:p>
        </w:tc>
        <w:tc>
          <w:tcPr>
            <w:tcW w:w="850" w:type="dxa"/>
          </w:tcPr>
          <w:p w14:paraId="5A204B74" w14:textId="77777777" w:rsidR="00A34C49" w:rsidRPr="00A34C49" w:rsidRDefault="00A34C49" w:rsidP="00A34C49">
            <w:pPr>
              <w:widowControl w:val="0"/>
              <w:spacing w:after="120"/>
              <w:jc w:val="center"/>
              <w:rPr>
                <w:rFonts w:ascii="GHEA Grapalat" w:hAnsi="GHEA Grapalat"/>
                <w:sz w:val="16"/>
                <w:szCs w:val="16"/>
              </w:rPr>
            </w:pPr>
          </w:p>
        </w:tc>
        <w:tc>
          <w:tcPr>
            <w:tcW w:w="1985" w:type="dxa"/>
          </w:tcPr>
          <w:p w14:paraId="23FB7D9B" w14:textId="6E0C9772" w:rsidR="00A34C49" w:rsidRPr="00A34C49" w:rsidRDefault="00A34C49" w:rsidP="00A34C49">
            <w:pPr>
              <w:widowControl w:val="0"/>
              <w:spacing w:after="120"/>
              <w:jc w:val="center"/>
              <w:rPr>
                <w:rFonts w:ascii="GHEA Grapalat" w:hAnsi="GHEA Grapalat"/>
                <w:sz w:val="16"/>
                <w:szCs w:val="16"/>
              </w:rPr>
            </w:pPr>
            <w:proofErr w:type="spellStart"/>
            <w:r w:rsidRPr="00A34C49">
              <w:rPr>
                <w:rFonts w:ascii="GHEA Grapalat" w:hAnsi="GHEA Grapalat" w:cs="Calibri"/>
                <w:sz w:val="16"/>
                <w:szCs w:val="16"/>
              </w:rPr>
              <w:t>Арагюх,Зораван,Егвард</w:t>
            </w:r>
            <w:proofErr w:type="spellEnd"/>
          </w:p>
        </w:tc>
        <w:tc>
          <w:tcPr>
            <w:tcW w:w="738" w:type="dxa"/>
            <w:gridSpan w:val="2"/>
          </w:tcPr>
          <w:p w14:paraId="020E5C55" w14:textId="77777777" w:rsidR="00A34C49" w:rsidRPr="00E40AC8" w:rsidRDefault="00A34C49" w:rsidP="00A34C49">
            <w:pPr>
              <w:widowControl w:val="0"/>
              <w:spacing w:after="120"/>
              <w:ind w:left="-2219" w:hanging="1936"/>
              <w:jc w:val="center"/>
              <w:rPr>
                <w:rFonts w:ascii="GHEA Grapalat" w:hAnsi="GHEA Grapalat"/>
                <w:sz w:val="20"/>
              </w:rPr>
            </w:pPr>
          </w:p>
        </w:tc>
      </w:tr>
      <w:tr w:rsidR="003B2F27" w:rsidRPr="00AD29CE" w14:paraId="417815CC" w14:textId="77777777" w:rsidTr="004C5AEC">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743" w:type="dxa"/>
          <w:wAfter w:w="563" w:type="dxa"/>
          <w:jc w:val="center"/>
        </w:trPr>
        <w:tc>
          <w:tcPr>
            <w:tcW w:w="4536" w:type="dxa"/>
            <w:gridSpan w:val="4"/>
          </w:tcPr>
          <w:p w14:paraId="36DA0B58" w14:textId="77777777" w:rsidR="004C5AEC" w:rsidRPr="004C5AEC" w:rsidRDefault="004C5AEC" w:rsidP="005B7138">
            <w:pPr>
              <w:widowControl w:val="0"/>
              <w:spacing w:after="160" w:line="360" w:lineRule="auto"/>
              <w:jc w:val="center"/>
              <w:rPr>
                <w:rFonts w:ascii="GHEA Grapalat" w:hAnsi="GHEA Grapalat"/>
                <w:b/>
              </w:rPr>
            </w:pPr>
          </w:p>
          <w:p w14:paraId="50F13440" w14:textId="09199E49"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06E4DD2"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32AC5193"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7C2378A"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10D97962" w14:textId="77777777" w:rsidR="003B2F27" w:rsidRPr="00AD29CE" w:rsidRDefault="003B2F27" w:rsidP="005B7138">
            <w:pPr>
              <w:widowControl w:val="0"/>
              <w:spacing w:after="160" w:line="360" w:lineRule="auto"/>
              <w:jc w:val="center"/>
              <w:rPr>
                <w:rFonts w:ascii="GHEA Grapalat" w:hAnsi="GHEA Grapalat"/>
              </w:rPr>
            </w:pPr>
          </w:p>
        </w:tc>
        <w:tc>
          <w:tcPr>
            <w:tcW w:w="4343" w:type="dxa"/>
            <w:gridSpan w:val="5"/>
          </w:tcPr>
          <w:p w14:paraId="119C1B20" w14:textId="77777777" w:rsidR="004C5AEC" w:rsidRDefault="004C5AEC" w:rsidP="005B7138">
            <w:pPr>
              <w:widowControl w:val="0"/>
              <w:spacing w:after="160" w:line="360" w:lineRule="auto"/>
              <w:jc w:val="center"/>
              <w:rPr>
                <w:rFonts w:ascii="GHEA Grapalat" w:hAnsi="GHEA Grapalat"/>
                <w:b/>
                <w:lang w:val="en-US"/>
              </w:rPr>
            </w:pPr>
          </w:p>
          <w:p w14:paraId="02126CB0" w14:textId="65F20AFB"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7E04560"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11D2388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8CED2C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6E90B3A" w14:textId="4187C8FD" w:rsidR="003B2F27" w:rsidRPr="004C5AEC" w:rsidRDefault="004C5AEC" w:rsidP="004C5AEC">
      <w:pPr>
        <w:widowControl w:val="0"/>
        <w:spacing w:after="160" w:line="360" w:lineRule="auto"/>
        <w:jc w:val="both"/>
        <w:rPr>
          <w:rFonts w:ascii="GHEA Grapalat" w:hAnsi="GHEA Grapalat"/>
          <w:color w:val="EE0000"/>
        </w:rPr>
      </w:pPr>
      <w:r w:rsidRPr="004C5AEC">
        <w:rPr>
          <w:rFonts w:ascii="GHEA Grapalat" w:hAnsi="GHEA Grapalat" w:cs="Arial"/>
          <w:i/>
          <w:color w:val="EE0000"/>
        </w:rPr>
        <w:t>Подробное описание предоставляемых услуг указано в прилагаемой объемной таблице</w:t>
      </w:r>
      <w:r w:rsidRPr="004C5AEC">
        <w:rPr>
          <w:rFonts w:ascii="GHEA Grapalat" w:hAnsi="GHEA Grapalat"/>
          <w:color w:val="EE0000"/>
        </w:rPr>
        <w:t xml:space="preserve"> </w:t>
      </w:r>
      <w:r w:rsidR="003B2F27" w:rsidRPr="004C5AEC">
        <w:rPr>
          <w:rFonts w:ascii="GHEA Grapalat" w:hAnsi="GHEA Grapalat"/>
          <w:color w:val="EE0000"/>
        </w:rPr>
        <w:br w:type="page"/>
      </w:r>
    </w:p>
    <w:tbl>
      <w:tblPr>
        <w:tblpPr w:leftFromText="180" w:rightFromText="180" w:horzAnchor="margin" w:tblpX="-459" w:tblpY="-1139"/>
        <w:tblW w:w="10762" w:type="dxa"/>
        <w:tblLayout w:type="fixed"/>
        <w:tblLook w:val="04A0" w:firstRow="1" w:lastRow="0" w:firstColumn="1" w:lastColumn="0" w:noHBand="0" w:noVBand="1"/>
      </w:tblPr>
      <w:tblGrid>
        <w:gridCol w:w="534"/>
        <w:gridCol w:w="992"/>
        <w:gridCol w:w="851"/>
        <w:gridCol w:w="1298"/>
        <w:gridCol w:w="2812"/>
        <w:gridCol w:w="1134"/>
        <w:gridCol w:w="992"/>
        <w:gridCol w:w="851"/>
        <w:gridCol w:w="1298"/>
      </w:tblGrid>
      <w:tr w:rsidR="004C5AEC" w14:paraId="63D051E4" w14:textId="77777777" w:rsidTr="004C5AEC">
        <w:trPr>
          <w:trHeight w:val="300"/>
        </w:trPr>
        <w:tc>
          <w:tcPr>
            <w:tcW w:w="534" w:type="dxa"/>
            <w:tcBorders>
              <w:top w:val="nil"/>
              <w:left w:val="nil"/>
              <w:bottom w:val="nil"/>
              <w:right w:val="nil"/>
            </w:tcBorders>
            <w:noWrap/>
            <w:vAlign w:val="bottom"/>
            <w:hideMark/>
          </w:tcPr>
          <w:p w14:paraId="701481AA" w14:textId="77777777" w:rsidR="004C5AEC" w:rsidRDefault="004C5AEC" w:rsidP="004C5AEC">
            <w:pPr>
              <w:rPr>
                <w:sz w:val="20"/>
                <w:szCs w:val="20"/>
              </w:rPr>
            </w:pPr>
          </w:p>
        </w:tc>
        <w:tc>
          <w:tcPr>
            <w:tcW w:w="8930" w:type="dxa"/>
            <w:gridSpan w:val="7"/>
            <w:tcBorders>
              <w:top w:val="nil"/>
              <w:left w:val="nil"/>
              <w:bottom w:val="nil"/>
              <w:right w:val="nil"/>
            </w:tcBorders>
            <w:noWrap/>
            <w:vAlign w:val="bottom"/>
            <w:hideMark/>
          </w:tcPr>
          <w:p w14:paraId="7BF0ED9A" w14:textId="77777777" w:rsidR="004C5AEC" w:rsidRPr="00E62B99" w:rsidRDefault="004C5AEC" w:rsidP="004C5AEC">
            <w:pPr>
              <w:jc w:val="center"/>
              <w:rPr>
                <w:rFonts w:ascii="Calibri" w:hAnsi="Calibri" w:cs="Calibri"/>
                <w:color w:val="000000"/>
                <w:sz w:val="22"/>
                <w:szCs w:val="22"/>
              </w:rPr>
            </w:pPr>
          </w:p>
          <w:p w14:paraId="52299511" w14:textId="77777777" w:rsidR="004C5AEC" w:rsidRPr="00E62B99" w:rsidRDefault="004C5AEC" w:rsidP="004C5AEC">
            <w:pPr>
              <w:jc w:val="center"/>
              <w:rPr>
                <w:rFonts w:ascii="Calibri" w:hAnsi="Calibri" w:cs="Calibri"/>
                <w:color w:val="000000"/>
                <w:sz w:val="22"/>
                <w:szCs w:val="22"/>
              </w:rPr>
            </w:pPr>
          </w:p>
          <w:p w14:paraId="5DBF56F5" w14:textId="64D81EFC" w:rsidR="004C5AEC" w:rsidRDefault="004C5AEC" w:rsidP="004C5AEC">
            <w:pPr>
              <w:jc w:val="center"/>
              <w:rPr>
                <w:rFonts w:ascii="Calibri" w:hAnsi="Calibri" w:cs="Calibri"/>
                <w:color w:val="000000"/>
                <w:sz w:val="22"/>
                <w:szCs w:val="22"/>
              </w:rPr>
            </w:pPr>
            <w:r>
              <w:rPr>
                <w:rFonts w:ascii="Calibri" w:hAnsi="Calibri" w:cs="Calibri"/>
                <w:color w:val="000000"/>
                <w:sz w:val="22"/>
                <w:szCs w:val="22"/>
              </w:rPr>
              <w:t>Объемная таблица - Смета</w:t>
            </w:r>
          </w:p>
        </w:tc>
        <w:tc>
          <w:tcPr>
            <w:tcW w:w="1298" w:type="dxa"/>
            <w:tcBorders>
              <w:top w:val="nil"/>
              <w:left w:val="nil"/>
              <w:bottom w:val="nil"/>
              <w:right w:val="nil"/>
            </w:tcBorders>
            <w:noWrap/>
            <w:vAlign w:val="bottom"/>
            <w:hideMark/>
          </w:tcPr>
          <w:p w14:paraId="1077ED1E" w14:textId="77777777" w:rsidR="004C5AEC" w:rsidRDefault="004C5AEC" w:rsidP="004C5AEC">
            <w:pPr>
              <w:jc w:val="center"/>
              <w:rPr>
                <w:rFonts w:ascii="Calibri" w:hAnsi="Calibri" w:cs="Calibri"/>
                <w:color w:val="000000"/>
                <w:sz w:val="22"/>
                <w:szCs w:val="22"/>
              </w:rPr>
            </w:pPr>
          </w:p>
        </w:tc>
      </w:tr>
      <w:tr w:rsidR="00E62B99" w14:paraId="639CC097" w14:textId="77777777" w:rsidTr="004C5AEC">
        <w:trPr>
          <w:gridAfter w:val="5"/>
          <w:wAfter w:w="7087" w:type="dxa"/>
          <w:trHeight w:val="300"/>
        </w:trPr>
        <w:tc>
          <w:tcPr>
            <w:tcW w:w="534" w:type="dxa"/>
            <w:tcBorders>
              <w:top w:val="nil"/>
              <w:left w:val="nil"/>
              <w:bottom w:val="nil"/>
              <w:right w:val="nil"/>
            </w:tcBorders>
            <w:noWrap/>
            <w:vAlign w:val="bottom"/>
            <w:hideMark/>
          </w:tcPr>
          <w:p w14:paraId="49E2884C" w14:textId="77777777" w:rsidR="00E62B99" w:rsidRDefault="00E62B99" w:rsidP="004C5AEC">
            <w:pPr>
              <w:rPr>
                <w:sz w:val="20"/>
                <w:szCs w:val="20"/>
              </w:rPr>
            </w:pPr>
          </w:p>
        </w:tc>
        <w:tc>
          <w:tcPr>
            <w:tcW w:w="992" w:type="dxa"/>
            <w:tcBorders>
              <w:top w:val="nil"/>
              <w:left w:val="nil"/>
              <w:bottom w:val="nil"/>
              <w:right w:val="nil"/>
            </w:tcBorders>
            <w:noWrap/>
            <w:vAlign w:val="bottom"/>
            <w:hideMark/>
          </w:tcPr>
          <w:p w14:paraId="485EA92D" w14:textId="77777777" w:rsidR="00E62B99" w:rsidRDefault="00E62B99" w:rsidP="004C5AEC">
            <w:pPr>
              <w:rPr>
                <w:sz w:val="20"/>
                <w:szCs w:val="20"/>
              </w:rPr>
            </w:pPr>
          </w:p>
        </w:tc>
        <w:tc>
          <w:tcPr>
            <w:tcW w:w="851" w:type="dxa"/>
            <w:tcBorders>
              <w:top w:val="nil"/>
              <w:left w:val="nil"/>
              <w:bottom w:val="nil"/>
              <w:right w:val="nil"/>
            </w:tcBorders>
            <w:noWrap/>
            <w:vAlign w:val="bottom"/>
            <w:hideMark/>
          </w:tcPr>
          <w:p w14:paraId="728CF9BD" w14:textId="77777777" w:rsidR="00E62B99" w:rsidRDefault="00E62B99" w:rsidP="004C5AEC">
            <w:pPr>
              <w:rPr>
                <w:sz w:val="20"/>
                <w:szCs w:val="20"/>
              </w:rPr>
            </w:pPr>
          </w:p>
        </w:tc>
        <w:tc>
          <w:tcPr>
            <w:tcW w:w="1298" w:type="dxa"/>
            <w:tcBorders>
              <w:top w:val="nil"/>
              <w:left w:val="nil"/>
              <w:bottom w:val="nil"/>
              <w:right w:val="nil"/>
            </w:tcBorders>
            <w:noWrap/>
            <w:vAlign w:val="bottom"/>
            <w:hideMark/>
          </w:tcPr>
          <w:p w14:paraId="2555B20F" w14:textId="77777777" w:rsidR="00E62B99" w:rsidRDefault="00E62B99" w:rsidP="004C5AEC">
            <w:pPr>
              <w:rPr>
                <w:sz w:val="20"/>
                <w:szCs w:val="20"/>
              </w:rPr>
            </w:pPr>
          </w:p>
        </w:tc>
      </w:tr>
      <w:tr w:rsidR="004C5AEC" w14:paraId="15843AD5" w14:textId="77777777" w:rsidTr="004C5AEC">
        <w:trPr>
          <w:trHeight w:val="300"/>
        </w:trPr>
        <w:tc>
          <w:tcPr>
            <w:tcW w:w="534" w:type="dxa"/>
            <w:tcBorders>
              <w:top w:val="nil"/>
              <w:left w:val="nil"/>
              <w:bottom w:val="nil"/>
              <w:right w:val="nil"/>
            </w:tcBorders>
            <w:noWrap/>
            <w:vAlign w:val="bottom"/>
            <w:hideMark/>
          </w:tcPr>
          <w:p w14:paraId="0F954437" w14:textId="77777777" w:rsidR="004C5AEC" w:rsidRDefault="004C5AEC" w:rsidP="004C5AEC">
            <w:pPr>
              <w:rPr>
                <w:sz w:val="20"/>
                <w:szCs w:val="20"/>
              </w:rPr>
            </w:pPr>
          </w:p>
        </w:tc>
        <w:tc>
          <w:tcPr>
            <w:tcW w:w="8930" w:type="dxa"/>
            <w:gridSpan w:val="7"/>
            <w:tcBorders>
              <w:top w:val="nil"/>
              <w:left w:val="nil"/>
              <w:bottom w:val="nil"/>
              <w:right w:val="nil"/>
            </w:tcBorders>
            <w:noWrap/>
            <w:vAlign w:val="bottom"/>
            <w:hideMark/>
          </w:tcPr>
          <w:p w14:paraId="6C669FE9" w14:textId="77777777" w:rsidR="004C5AEC" w:rsidRDefault="004C5AEC" w:rsidP="004C5AEC">
            <w:pPr>
              <w:jc w:val="center"/>
              <w:rPr>
                <w:rFonts w:ascii="Calibri" w:hAnsi="Calibri" w:cs="Calibri"/>
                <w:color w:val="000000"/>
                <w:sz w:val="22"/>
                <w:szCs w:val="22"/>
              </w:rPr>
            </w:pPr>
            <w:r>
              <w:rPr>
                <w:rFonts w:ascii="Calibri" w:hAnsi="Calibri" w:cs="Calibri"/>
                <w:color w:val="000000"/>
                <w:sz w:val="22"/>
                <w:szCs w:val="22"/>
              </w:rPr>
              <w:t xml:space="preserve">Ручная очистка сетей  участка  </w:t>
            </w:r>
            <w:proofErr w:type="spellStart"/>
            <w:r>
              <w:rPr>
                <w:rFonts w:ascii="Calibri" w:hAnsi="Calibri" w:cs="Calibri"/>
                <w:color w:val="000000"/>
                <w:sz w:val="22"/>
                <w:szCs w:val="22"/>
              </w:rPr>
              <w:t>Егварда</w:t>
            </w:r>
            <w:proofErr w:type="spellEnd"/>
          </w:p>
        </w:tc>
        <w:tc>
          <w:tcPr>
            <w:tcW w:w="1298" w:type="dxa"/>
            <w:tcBorders>
              <w:top w:val="nil"/>
              <w:left w:val="nil"/>
              <w:bottom w:val="nil"/>
              <w:right w:val="nil"/>
            </w:tcBorders>
            <w:noWrap/>
            <w:vAlign w:val="bottom"/>
            <w:hideMark/>
          </w:tcPr>
          <w:p w14:paraId="381194BF" w14:textId="77777777" w:rsidR="004C5AEC" w:rsidRDefault="004C5AEC" w:rsidP="004C5AEC">
            <w:pPr>
              <w:jc w:val="center"/>
              <w:rPr>
                <w:rFonts w:ascii="Calibri" w:hAnsi="Calibri" w:cs="Calibri"/>
                <w:color w:val="000000"/>
                <w:sz w:val="22"/>
                <w:szCs w:val="22"/>
              </w:rPr>
            </w:pPr>
          </w:p>
        </w:tc>
      </w:tr>
      <w:tr w:rsidR="004C5AEC" w14:paraId="71B87B9F" w14:textId="77777777" w:rsidTr="004C5AEC">
        <w:trPr>
          <w:trHeight w:val="300"/>
        </w:trPr>
        <w:tc>
          <w:tcPr>
            <w:tcW w:w="534" w:type="dxa"/>
            <w:tcBorders>
              <w:top w:val="nil"/>
              <w:left w:val="nil"/>
              <w:bottom w:val="nil"/>
              <w:right w:val="nil"/>
            </w:tcBorders>
            <w:noWrap/>
            <w:vAlign w:val="bottom"/>
            <w:hideMark/>
          </w:tcPr>
          <w:p w14:paraId="0CD1AFE2" w14:textId="273B56F6" w:rsidR="004C5AEC" w:rsidRDefault="00BF2B5F" w:rsidP="00BF2B5F">
            <w:pPr>
              <w:ind w:right="-254"/>
              <w:rPr>
                <w:sz w:val="20"/>
                <w:szCs w:val="20"/>
              </w:rPr>
            </w:pPr>
            <w:r w:rsidRPr="006949A6">
              <w:rPr>
                <w:rFonts w:ascii="GHEA Grapalat" w:hAnsi="GHEA Grapalat"/>
                <w:sz w:val="20"/>
                <w:szCs w:val="20"/>
              </w:rPr>
              <w:t>Лот</w:t>
            </w:r>
            <w:r w:rsidRPr="006949A6">
              <w:rPr>
                <w:rFonts w:ascii="GHEA Grapalat" w:hAnsi="GHEA Grapalat"/>
                <w:sz w:val="20"/>
                <w:szCs w:val="20"/>
                <w:lang w:val="en-US"/>
              </w:rPr>
              <w:t xml:space="preserve"> 1</w:t>
            </w:r>
          </w:p>
        </w:tc>
        <w:tc>
          <w:tcPr>
            <w:tcW w:w="5953" w:type="dxa"/>
            <w:gridSpan w:val="4"/>
            <w:tcBorders>
              <w:top w:val="nil"/>
              <w:left w:val="nil"/>
              <w:bottom w:val="nil"/>
              <w:right w:val="nil"/>
            </w:tcBorders>
            <w:noWrap/>
            <w:vAlign w:val="bottom"/>
            <w:hideMark/>
          </w:tcPr>
          <w:p w14:paraId="635534E9" w14:textId="77777777" w:rsidR="004C5AEC" w:rsidRDefault="004C5AEC" w:rsidP="004C5AEC">
            <w:pPr>
              <w:rPr>
                <w:sz w:val="20"/>
                <w:szCs w:val="20"/>
              </w:rPr>
            </w:pPr>
          </w:p>
        </w:tc>
        <w:tc>
          <w:tcPr>
            <w:tcW w:w="1134" w:type="dxa"/>
            <w:tcBorders>
              <w:top w:val="nil"/>
              <w:left w:val="nil"/>
              <w:bottom w:val="nil"/>
              <w:right w:val="nil"/>
            </w:tcBorders>
            <w:noWrap/>
            <w:vAlign w:val="bottom"/>
            <w:hideMark/>
          </w:tcPr>
          <w:p w14:paraId="56DBB73E" w14:textId="77777777" w:rsidR="004C5AEC" w:rsidRDefault="004C5AEC" w:rsidP="004C5AEC">
            <w:pPr>
              <w:rPr>
                <w:sz w:val="20"/>
                <w:szCs w:val="20"/>
              </w:rPr>
            </w:pPr>
          </w:p>
        </w:tc>
        <w:tc>
          <w:tcPr>
            <w:tcW w:w="992" w:type="dxa"/>
            <w:tcBorders>
              <w:top w:val="nil"/>
              <w:left w:val="nil"/>
              <w:bottom w:val="nil"/>
              <w:right w:val="nil"/>
            </w:tcBorders>
            <w:noWrap/>
            <w:vAlign w:val="bottom"/>
            <w:hideMark/>
          </w:tcPr>
          <w:p w14:paraId="4611B53E" w14:textId="77777777" w:rsidR="004C5AEC" w:rsidRDefault="004C5AEC" w:rsidP="004C5AEC">
            <w:pPr>
              <w:rPr>
                <w:sz w:val="20"/>
                <w:szCs w:val="20"/>
              </w:rPr>
            </w:pPr>
          </w:p>
        </w:tc>
        <w:tc>
          <w:tcPr>
            <w:tcW w:w="851" w:type="dxa"/>
            <w:tcBorders>
              <w:top w:val="nil"/>
              <w:left w:val="nil"/>
              <w:bottom w:val="nil"/>
              <w:right w:val="nil"/>
            </w:tcBorders>
            <w:noWrap/>
            <w:vAlign w:val="bottom"/>
            <w:hideMark/>
          </w:tcPr>
          <w:p w14:paraId="3062DEB2" w14:textId="77777777" w:rsidR="004C5AEC" w:rsidRDefault="004C5AEC" w:rsidP="004C5AEC">
            <w:pPr>
              <w:rPr>
                <w:sz w:val="20"/>
                <w:szCs w:val="20"/>
              </w:rPr>
            </w:pPr>
          </w:p>
        </w:tc>
        <w:tc>
          <w:tcPr>
            <w:tcW w:w="1298" w:type="dxa"/>
            <w:tcBorders>
              <w:top w:val="nil"/>
              <w:left w:val="nil"/>
              <w:bottom w:val="nil"/>
              <w:right w:val="nil"/>
            </w:tcBorders>
            <w:noWrap/>
            <w:vAlign w:val="bottom"/>
            <w:hideMark/>
          </w:tcPr>
          <w:p w14:paraId="5C061DF7" w14:textId="77777777" w:rsidR="004C5AEC" w:rsidRDefault="004C5AEC" w:rsidP="004C5AEC">
            <w:pPr>
              <w:rPr>
                <w:sz w:val="20"/>
                <w:szCs w:val="20"/>
              </w:rPr>
            </w:pPr>
          </w:p>
        </w:tc>
      </w:tr>
      <w:tr w:rsidR="004C5AEC" w14:paraId="6D52B7AE" w14:textId="77777777" w:rsidTr="00BF2B5F">
        <w:trPr>
          <w:trHeight w:val="695"/>
        </w:trPr>
        <w:tc>
          <w:tcPr>
            <w:tcW w:w="534" w:type="dxa"/>
            <w:tcBorders>
              <w:top w:val="single" w:sz="4" w:space="0" w:color="auto"/>
              <w:left w:val="single" w:sz="4" w:space="0" w:color="auto"/>
              <w:bottom w:val="single" w:sz="4" w:space="0" w:color="auto"/>
              <w:right w:val="single" w:sz="4" w:space="0" w:color="auto"/>
            </w:tcBorders>
            <w:vAlign w:val="center"/>
            <w:hideMark/>
          </w:tcPr>
          <w:p w14:paraId="4D6B7C5F" w14:textId="77777777" w:rsidR="004C5AEC" w:rsidRDefault="004C5AEC" w:rsidP="004C5AEC">
            <w:pPr>
              <w:rPr>
                <w:rFonts w:ascii="Calibri" w:hAnsi="Calibri" w:cs="Calibri"/>
                <w:color w:val="000000"/>
                <w:sz w:val="20"/>
                <w:szCs w:val="20"/>
              </w:rPr>
            </w:pPr>
            <w:r>
              <w:rPr>
                <w:rFonts w:ascii="Calibri" w:hAnsi="Calibri" w:cs="Calibri"/>
                <w:color w:val="000000"/>
                <w:sz w:val="20"/>
                <w:szCs w:val="20"/>
              </w:rPr>
              <w:t>NN</w:t>
            </w:r>
          </w:p>
        </w:tc>
        <w:tc>
          <w:tcPr>
            <w:tcW w:w="5953" w:type="dxa"/>
            <w:gridSpan w:val="4"/>
            <w:tcBorders>
              <w:top w:val="single" w:sz="4" w:space="0" w:color="auto"/>
              <w:left w:val="nil"/>
              <w:bottom w:val="single" w:sz="4" w:space="0" w:color="auto"/>
              <w:right w:val="single" w:sz="4" w:space="0" w:color="auto"/>
            </w:tcBorders>
            <w:vAlign w:val="center"/>
            <w:hideMark/>
          </w:tcPr>
          <w:p w14:paraId="2F8F1ADC" w14:textId="77777777" w:rsidR="004C5AEC" w:rsidRDefault="004C5AEC" w:rsidP="004C5AEC">
            <w:pPr>
              <w:rPr>
                <w:rFonts w:ascii="Calibri" w:hAnsi="Calibri" w:cs="Calibri"/>
                <w:color w:val="000000"/>
                <w:sz w:val="20"/>
                <w:szCs w:val="20"/>
              </w:rPr>
            </w:pPr>
            <w:r>
              <w:rPr>
                <w:rFonts w:ascii="Calibri" w:hAnsi="Calibri" w:cs="Calibri"/>
                <w:color w:val="000000"/>
                <w:sz w:val="20"/>
                <w:szCs w:val="20"/>
              </w:rPr>
              <w:t xml:space="preserve">                           Наименование работы</w:t>
            </w:r>
          </w:p>
        </w:tc>
        <w:tc>
          <w:tcPr>
            <w:tcW w:w="1134" w:type="dxa"/>
            <w:tcBorders>
              <w:top w:val="single" w:sz="4" w:space="0" w:color="auto"/>
              <w:left w:val="nil"/>
              <w:bottom w:val="single" w:sz="4" w:space="0" w:color="auto"/>
              <w:right w:val="single" w:sz="4" w:space="0" w:color="auto"/>
            </w:tcBorders>
            <w:vAlign w:val="center"/>
            <w:hideMark/>
          </w:tcPr>
          <w:p w14:paraId="2006354D" w14:textId="77777777" w:rsidR="004C5AEC" w:rsidRDefault="004C5AEC" w:rsidP="004C5AEC">
            <w:pPr>
              <w:rPr>
                <w:rFonts w:ascii="Calibri" w:hAnsi="Calibri" w:cs="Calibri"/>
                <w:color w:val="000000"/>
                <w:sz w:val="20"/>
                <w:szCs w:val="20"/>
              </w:rPr>
            </w:pPr>
            <w:r>
              <w:rPr>
                <w:rFonts w:ascii="Calibri" w:hAnsi="Calibri" w:cs="Calibri"/>
                <w:color w:val="000000"/>
                <w:sz w:val="20"/>
                <w:szCs w:val="20"/>
              </w:rPr>
              <w:t>Единица измерения</w:t>
            </w:r>
          </w:p>
        </w:tc>
        <w:tc>
          <w:tcPr>
            <w:tcW w:w="992" w:type="dxa"/>
            <w:tcBorders>
              <w:top w:val="single" w:sz="4" w:space="0" w:color="auto"/>
              <w:left w:val="nil"/>
              <w:bottom w:val="single" w:sz="4" w:space="0" w:color="auto"/>
              <w:right w:val="single" w:sz="4" w:space="0" w:color="auto"/>
            </w:tcBorders>
            <w:vAlign w:val="center"/>
            <w:hideMark/>
          </w:tcPr>
          <w:p w14:paraId="29379A79" w14:textId="77777777" w:rsidR="004C5AEC" w:rsidRDefault="004C5AEC" w:rsidP="004C5AEC">
            <w:pPr>
              <w:rPr>
                <w:rFonts w:ascii="Calibri" w:hAnsi="Calibri" w:cs="Calibri"/>
                <w:color w:val="000000"/>
                <w:sz w:val="20"/>
                <w:szCs w:val="20"/>
              </w:rPr>
            </w:pPr>
            <w:r>
              <w:rPr>
                <w:rFonts w:ascii="Calibri" w:hAnsi="Calibri" w:cs="Calibri"/>
                <w:color w:val="000000"/>
                <w:sz w:val="20"/>
                <w:szCs w:val="20"/>
              </w:rPr>
              <w:t>Количество</w:t>
            </w:r>
          </w:p>
        </w:tc>
        <w:tc>
          <w:tcPr>
            <w:tcW w:w="851" w:type="dxa"/>
            <w:tcBorders>
              <w:top w:val="single" w:sz="4" w:space="0" w:color="auto"/>
              <w:left w:val="nil"/>
              <w:bottom w:val="single" w:sz="4" w:space="0" w:color="auto"/>
              <w:right w:val="single" w:sz="4" w:space="0" w:color="auto"/>
            </w:tcBorders>
            <w:vAlign w:val="center"/>
            <w:hideMark/>
          </w:tcPr>
          <w:p w14:paraId="552DE315" w14:textId="77777777" w:rsidR="004C5AEC" w:rsidRDefault="004C5AEC" w:rsidP="004C5AEC">
            <w:pPr>
              <w:rPr>
                <w:rFonts w:ascii="Calibri" w:hAnsi="Calibri" w:cs="Calibri"/>
                <w:color w:val="000000"/>
                <w:sz w:val="20"/>
                <w:szCs w:val="20"/>
              </w:rPr>
            </w:pPr>
            <w:r>
              <w:rPr>
                <w:rFonts w:ascii="Calibri" w:hAnsi="Calibri" w:cs="Calibri"/>
                <w:color w:val="000000"/>
                <w:sz w:val="20"/>
                <w:szCs w:val="20"/>
              </w:rPr>
              <w:t>Цена</w:t>
            </w:r>
          </w:p>
        </w:tc>
        <w:tc>
          <w:tcPr>
            <w:tcW w:w="1298" w:type="dxa"/>
            <w:tcBorders>
              <w:top w:val="single" w:sz="4" w:space="0" w:color="auto"/>
              <w:left w:val="nil"/>
              <w:bottom w:val="single" w:sz="4" w:space="0" w:color="auto"/>
              <w:right w:val="single" w:sz="4" w:space="0" w:color="auto"/>
            </w:tcBorders>
            <w:vAlign w:val="center"/>
            <w:hideMark/>
          </w:tcPr>
          <w:p w14:paraId="5C6D6F46" w14:textId="77777777" w:rsidR="004C5AEC" w:rsidRDefault="004C5AEC" w:rsidP="004C5AEC">
            <w:pPr>
              <w:rPr>
                <w:rFonts w:ascii="Calibri" w:hAnsi="Calibri" w:cs="Calibri"/>
                <w:color w:val="000000"/>
                <w:sz w:val="20"/>
                <w:szCs w:val="20"/>
              </w:rPr>
            </w:pPr>
            <w:r>
              <w:rPr>
                <w:rFonts w:ascii="Calibri" w:hAnsi="Calibri" w:cs="Calibri"/>
                <w:color w:val="000000"/>
                <w:sz w:val="20"/>
                <w:szCs w:val="20"/>
              </w:rPr>
              <w:t>Сумма/армянских драм/</w:t>
            </w:r>
          </w:p>
        </w:tc>
      </w:tr>
      <w:tr w:rsidR="004C5AEC" w14:paraId="36660619" w14:textId="77777777" w:rsidTr="004C5AEC">
        <w:trPr>
          <w:trHeight w:val="300"/>
        </w:trPr>
        <w:tc>
          <w:tcPr>
            <w:tcW w:w="534" w:type="dxa"/>
            <w:tcBorders>
              <w:top w:val="nil"/>
              <w:left w:val="nil"/>
              <w:bottom w:val="nil"/>
              <w:right w:val="nil"/>
            </w:tcBorders>
            <w:noWrap/>
            <w:vAlign w:val="bottom"/>
            <w:hideMark/>
          </w:tcPr>
          <w:p w14:paraId="195D7397" w14:textId="77777777" w:rsidR="004C5AEC" w:rsidRDefault="004C5AEC" w:rsidP="004C5AEC">
            <w:pPr>
              <w:rPr>
                <w:rFonts w:ascii="Calibri" w:hAnsi="Calibri" w:cs="Calibri"/>
                <w:color w:val="000000"/>
                <w:sz w:val="20"/>
                <w:szCs w:val="20"/>
              </w:rPr>
            </w:pPr>
          </w:p>
        </w:tc>
        <w:tc>
          <w:tcPr>
            <w:tcW w:w="5953" w:type="dxa"/>
            <w:gridSpan w:val="4"/>
            <w:tcBorders>
              <w:top w:val="nil"/>
              <w:left w:val="single" w:sz="4" w:space="0" w:color="auto"/>
              <w:bottom w:val="single" w:sz="4" w:space="0" w:color="auto"/>
              <w:right w:val="nil"/>
            </w:tcBorders>
            <w:noWrap/>
            <w:vAlign w:val="bottom"/>
            <w:hideMark/>
          </w:tcPr>
          <w:p w14:paraId="3128388E" w14:textId="77777777" w:rsidR="004C5AEC" w:rsidRDefault="004C5AEC" w:rsidP="004C5AEC">
            <w:pPr>
              <w:jc w:val="center"/>
              <w:rPr>
                <w:rFonts w:ascii="Calibri" w:hAnsi="Calibri" w:cs="Calibri"/>
                <w:b/>
                <w:bCs/>
                <w:color w:val="000000"/>
                <w:sz w:val="22"/>
                <w:szCs w:val="22"/>
              </w:rPr>
            </w:pPr>
            <w:r>
              <w:rPr>
                <w:rFonts w:ascii="Calibri" w:hAnsi="Calibri" w:cs="Calibri"/>
                <w:b/>
                <w:bCs/>
                <w:color w:val="000000"/>
                <w:sz w:val="22"/>
                <w:szCs w:val="22"/>
              </w:rPr>
              <w:t xml:space="preserve">Внутрихозяйственные сети </w:t>
            </w:r>
            <w:proofErr w:type="spellStart"/>
            <w:r>
              <w:rPr>
                <w:rFonts w:ascii="Calibri" w:hAnsi="Calibri" w:cs="Calibri"/>
                <w:b/>
                <w:bCs/>
                <w:color w:val="000000"/>
                <w:sz w:val="22"/>
                <w:szCs w:val="22"/>
              </w:rPr>
              <w:t>Канакеравана</w:t>
            </w:r>
            <w:proofErr w:type="spellEnd"/>
          </w:p>
        </w:tc>
        <w:tc>
          <w:tcPr>
            <w:tcW w:w="1134" w:type="dxa"/>
            <w:tcBorders>
              <w:top w:val="nil"/>
              <w:left w:val="nil"/>
              <w:bottom w:val="single" w:sz="4" w:space="0" w:color="auto"/>
              <w:right w:val="nil"/>
            </w:tcBorders>
            <w:noWrap/>
            <w:vAlign w:val="bottom"/>
            <w:hideMark/>
          </w:tcPr>
          <w:p w14:paraId="6F0E6B1C" w14:textId="77777777" w:rsidR="004C5AEC" w:rsidRDefault="004C5AEC" w:rsidP="004C5AEC">
            <w:pPr>
              <w:jc w:val="center"/>
              <w:rPr>
                <w:rFonts w:ascii="Calibri" w:hAnsi="Calibri" w:cs="Calibri"/>
                <w:b/>
                <w:bCs/>
                <w:color w:val="000000"/>
                <w:sz w:val="22"/>
                <w:szCs w:val="22"/>
              </w:rPr>
            </w:pPr>
            <w:r>
              <w:rPr>
                <w:rFonts w:ascii="Calibri" w:hAnsi="Calibri" w:cs="Calibri"/>
                <w:b/>
                <w:bCs/>
                <w:color w:val="000000"/>
                <w:sz w:val="22"/>
                <w:szCs w:val="22"/>
              </w:rPr>
              <w:t> </w:t>
            </w:r>
          </w:p>
        </w:tc>
        <w:tc>
          <w:tcPr>
            <w:tcW w:w="992" w:type="dxa"/>
            <w:tcBorders>
              <w:top w:val="nil"/>
              <w:left w:val="nil"/>
              <w:bottom w:val="single" w:sz="4" w:space="0" w:color="auto"/>
              <w:right w:val="single" w:sz="4" w:space="0" w:color="auto"/>
            </w:tcBorders>
            <w:noWrap/>
            <w:vAlign w:val="bottom"/>
            <w:hideMark/>
          </w:tcPr>
          <w:p w14:paraId="173014F9" w14:textId="77777777" w:rsidR="004C5AEC" w:rsidRDefault="004C5AEC" w:rsidP="004C5AEC">
            <w:pPr>
              <w:jc w:val="center"/>
              <w:rPr>
                <w:rFonts w:ascii="Calibri" w:hAnsi="Calibri" w:cs="Calibri"/>
                <w:b/>
                <w:bCs/>
                <w:color w:val="000000"/>
                <w:sz w:val="22"/>
                <w:szCs w:val="22"/>
              </w:rPr>
            </w:pPr>
            <w:r>
              <w:rPr>
                <w:rFonts w:ascii="Calibri" w:hAnsi="Calibri" w:cs="Calibri"/>
                <w:b/>
                <w:bCs/>
                <w:color w:val="000000"/>
                <w:sz w:val="22"/>
                <w:szCs w:val="22"/>
              </w:rPr>
              <w:t> </w:t>
            </w:r>
          </w:p>
        </w:tc>
        <w:tc>
          <w:tcPr>
            <w:tcW w:w="851" w:type="dxa"/>
            <w:tcBorders>
              <w:top w:val="nil"/>
              <w:left w:val="nil"/>
              <w:bottom w:val="single" w:sz="4" w:space="0" w:color="auto"/>
              <w:right w:val="single" w:sz="4" w:space="0" w:color="auto"/>
            </w:tcBorders>
            <w:noWrap/>
            <w:vAlign w:val="bottom"/>
            <w:hideMark/>
          </w:tcPr>
          <w:p w14:paraId="2AA15B6A" w14:textId="77777777" w:rsidR="004C5AEC" w:rsidRDefault="004C5AEC" w:rsidP="004C5AEC">
            <w:pPr>
              <w:rPr>
                <w:rFonts w:ascii="Calibri" w:hAnsi="Calibri" w:cs="Calibri"/>
                <w:color w:val="000000"/>
                <w:sz w:val="22"/>
                <w:szCs w:val="22"/>
              </w:rPr>
            </w:pPr>
            <w:r>
              <w:rPr>
                <w:rFonts w:ascii="Calibri" w:hAnsi="Calibri" w:cs="Calibri"/>
                <w:color w:val="000000"/>
                <w:sz w:val="22"/>
                <w:szCs w:val="22"/>
              </w:rPr>
              <w:t> </w:t>
            </w:r>
          </w:p>
        </w:tc>
        <w:tc>
          <w:tcPr>
            <w:tcW w:w="1298" w:type="dxa"/>
            <w:tcBorders>
              <w:top w:val="nil"/>
              <w:left w:val="nil"/>
              <w:bottom w:val="single" w:sz="4" w:space="0" w:color="auto"/>
              <w:right w:val="single" w:sz="4" w:space="0" w:color="auto"/>
            </w:tcBorders>
            <w:noWrap/>
            <w:vAlign w:val="bottom"/>
            <w:hideMark/>
          </w:tcPr>
          <w:p w14:paraId="0B3CCBE0" w14:textId="77777777" w:rsidR="004C5AEC" w:rsidRDefault="004C5AEC" w:rsidP="004C5AEC">
            <w:pPr>
              <w:rPr>
                <w:rFonts w:ascii="Calibri" w:hAnsi="Calibri" w:cs="Calibri"/>
                <w:color w:val="000000"/>
                <w:sz w:val="22"/>
                <w:szCs w:val="22"/>
              </w:rPr>
            </w:pPr>
            <w:r>
              <w:rPr>
                <w:rFonts w:ascii="Calibri" w:hAnsi="Calibri" w:cs="Calibri"/>
                <w:color w:val="000000"/>
                <w:sz w:val="22"/>
                <w:szCs w:val="22"/>
              </w:rPr>
              <w:t> </w:t>
            </w:r>
          </w:p>
        </w:tc>
      </w:tr>
      <w:tr w:rsidR="004C5AEC" w14:paraId="62D9363B" w14:textId="77777777" w:rsidTr="004C5AEC">
        <w:trPr>
          <w:trHeight w:val="473"/>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04CFFE"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w:t>
            </w:r>
          </w:p>
        </w:tc>
        <w:tc>
          <w:tcPr>
            <w:tcW w:w="5953" w:type="dxa"/>
            <w:gridSpan w:val="4"/>
            <w:tcBorders>
              <w:top w:val="nil"/>
              <w:left w:val="nil"/>
              <w:bottom w:val="single" w:sz="4" w:space="0" w:color="auto"/>
              <w:right w:val="single" w:sz="4" w:space="0" w:color="auto"/>
            </w:tcBorders>
            <w:shd w:val="clear" w:color="000000" w:fill="FFFFFF"/>
            <w:hideMark/>
          </w:tcPr>
          <w:p w14:paraId="6AABEDC1" w14:textId="77777777" w:rsidR="004C5AEC" w:rsidRDefault="004C5AEC" w:rsidP="004C5AEC">
            <w:pPr>
              <w:rPr>
                <w:rFonts w:ascii="GHEA Grapalat" w:hAnsi="GHEA Grapalat" w:cs="Calibri"/>
                <w:sz w:val="16"/>
                <w:szCs w:val="16"/>
              </w:rPr>
            </w:pPr>
            <w:r>
              <w:rPr>
                <w:rFonts w:ascii="GHEA Grapalat" w:hAnsi="GHEA Grapalat" w:cs="Calibri"/>
                <w:sz w:val="16"/>
                <w:szCs w:val="16"/>
              </w:rPr>
              <w:t>Ручная очистка канала с бетонной облицовкой от сверхвлажных отложений группы 2, глубина канала до 1 м (длина – 2550 м по участкам).</w:t>
            </w:r>
          </w:p>
        </w:tc>
        <w:tc>
          <w:tcPr>
            <w:tcW w:w="1134" w:type="dxa"/>
            <w:tcBorders>
              <w:top w:val="nil"/>
              <w:left w:val="nil"/>
              <w:bottom w:val="single" w:sz="4" w:space="0" w:color="auto"/>
              <w:right w:val="single" w:sz="4" w:space="0" w:color="auto"/>
            </w:tcBorders>
            <w:shd w:val="clear" w:color="000000" w:fill="FFFFFF"/>
            <w:noWrap/>
            <w:vAlign w:val="center"/>
            <w:hideMark/>
          </w:tcPr>
          <w:p w14:paraId="60CD04F1"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noWrap/>
            <w:vAlign w:val="center"/>
            <w:hideMark/>
          </w:tcPr>
          <w:p w14:paraId="34437DC0"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76,50</w:t>
            </w:r>
          </w:p>
        </w:tc>
        <w:tc>
          <w:tcPr>
            <w:tcW w:w="851" w:type="dxa"/>
            <w:tcBorders>
              <w:top w:val="nil"/>
              <w:left w:val="nil"/>
              <w:bottom w:val="single" w:sz="4" w:space="0" w:color="auto"/>
              <w:right w:val="single" w:sz="4" w:space="0" w:color="auto"/>
            </w:tcBorders>
            <w:noWrap/>
            <w:vAlign w:val="center"/>
            <w:hideMark/>
          </w:tcPr>
          <w:p w14:paraId="1C3BED51"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1,63</w:t>
            </w:r>
          </w:p>
        </w:tc>
        <w:tc>
          <w:tcPr>
            <w:tcW w:w="1298" w:type="dxa"/>
            <w:tcBorders>
              <w:top w:val="nil"/>
              <w:left w:val="nil"/>
              <w:bottom w:val="single" w:sz="4" w:space="0" w:color="auto"/>
              <w:right w:val="single" w:sz="4" w:space="0" w:color="auto"/>
            </w:tcBorders>
            <w:noWrap/>
            <w:vAlign w:val="center"/>
            <w:hideMark/>
          </w:tcPr>
          <w:p w14:paraId="420C099A"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124,53</w:t>
            </w:r>
          </w:p>
        </w:tc>
      </w:tr>
      <w:tr w:rsidR="004C5AEC" w14:paraId="155CD195" w14:textId="77777777" w:rsidTr="00BF2B5F">
        <w:trPr>
          <w:trHeight w:val="291"/>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420254BE"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w:t>
            </w:r>
          </w:p>
        </w:tc>
        <w:tc>
          <w:tcPr>
            <w:tcW w:w="5953" w:type="dxa"/>
            <w:gridSpan w:val="4"/>
            <w:tcBorders>
              <w:top w:val="nil"/>
              <w:left w:val="nil"/>
              <w:bottom w:val="single" w:sz="4" w:space="0" w:color="auto"/>
              <w:right w:val="single" w:sz="4" w:space="0" w:color="auto"/>
            </w:tcBorders>
            <w:shd w:val="clear" w:color="000000" w:fill="FFFFFF"/>
            <w:hideMark/>
          </w:tcPr>
          <w:p w14:paraId="6E79D8A9" w14:textId="459898A5" w:rsidR="004C5AEC" w:rsidRDefault="004C5AEC" w:rsidP="004C5AEC">
            <w:pPr>
              <w:rPr>
                <w:rFonts w:ascii="GHEA Grapalat" w:hAnsi="GHEA Grapalat" w:cs="Calibri"/>
                <w:sz w:val="16"/>
                <w:szCs w:val="16"/>
              </w:rPr>
            </w:pPr>
            <w:r>
              <w:rPr>
                <w:rFonts w:ascii="GHEA Grapalat" w:hAnsi="GHEA Grapalat" w:cs="Calibri"/>
                <w:sz w:val="16"/>
                <w:szCs w:val="16"/>
              </w:rPr>
              <w:t xml:space="preserve">Очистка ирригационных сетей </w:t>
            </w:r>
            <w:proofErr w:type="spellStart"/>
            <w:r>
              <w:rPr>
                <w:rFonts w:ascii="GHEA Grapalat" w:hAnsi="GHEA Grapalat" w:cs="Calibri"/>
                <w:sz w:val="16"/>
                <w:szCs w:val="16"/>
              </w:rPr>
              <w:t>вакеров</w:t>
            </w:r>
            <w:proofErr w:type="spellEnd"/>
            <w:r>
              <w:rPr>
                <w:rFonts w:ascii="GHEA Grapalat" w:hAnsi="GHEA Grapalat" w:cs="Calibri"/>
                <w:sz w:val="16"/>
                <w:szCs w:val="16"/>
              </w:rPr>
              <w:t xml:space="preserve"> и от отложений 2-й группы ( длина  L-1500 м</w:t>
            </w:r>
            <w:r w:rsidRPr="004C5AEC">
              <w:rPr>
                <w:rFonts w:ascii="GHEA Grapalat" w:hAnsi="GHEA Grapalat" w:cs="Calibri"/>
                <w:sz w:val="16"/>
                <w:szCs w:val="16"/>
              </w:rPr>
              <w:t xml:space="preserve"> </w:t>
            </w:r>
            <w:r>
              <w:rPr>
                <w:rFonts w:ascii="GHEA Grapalat" w:hAnsi="GHEA Grapalat" w:cs="Calibri"/>
                <w:sz w:val="16"/>
                <w:szCs w:val="16"/>
              </w:rPr>
              <w:t xml:space="preserve"> по участкам)</w:t>
            </w:r>
          </w:p>
        </w:tc>
        <w:tc>
          <w:tcPr>
            <w:tcW w:w="1134" w:type="dxa"/>
            <w:tcBorders>
              <w:top w:val="nil"/>
              <w:left w:val="nil"/>
              <w:bottom w:val="single" w:sz="4" w:space="0" w:color="auto"/>
              <w:right w:val="single" w:sz="4" w:space="0" w:color="auto"/>
            </w:tcBorders>
            <w:shd w:val="clear" w:color="000000" w:fill="FFFFFF"/>
            <w:noWrap/>
            <w:vAlign w:val="center"/>
            <w:hideMark/>
          </w:tcPr>
          <w:p w14:paraId="5379AADA"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noWrap/>
            <w:vAlign w:val="center"/>
            <w:hideMark/>
          </w:tcPr>
          <w:p w14:paraId="7D9C56EA"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30,00</w:t>
            </w:r>
          </w:p>
        </w:tc>
        <w:tc>
          <w:tcPr>
            <w:tcW w:w="851" w:type="dxa"/>
            <w:tcBorders>
              <w:top w:val="nil"/>
              <w:left w:val="nil"/>
              <w:bottom w:val="single" w:sz="4" w:space="0" w:color="auto"/>
              <w:right w:val="single" w:sz="4" w:space="0" w:color="auto"/>
            </w:tcBorders>
            <w:noWrap/>
            <w:vAlign w:val="center"/>
            <w:hideMark/>
          </w:tcPr>
          <w:p w14:paraId="71BF5A86"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298" w:type="dxa"/>
            <w:tcBorders>
              <w:top w:val="nil"/>
              <w:left w:val="nil"/>
              <w:bottom w:val="single" w:sz="4" w:space="0" w:color="auto"/>
              <w:right w:val="single" w:sz="4" w:space="0" w:color="auto"/>
            </w:tcBorders>
            <w:noWrap/>
            <w:vAlign w:val="center"/>
            <w:hideMark/>
          </w:tcPr>
          <w:p w14:paraId="5500A8E9"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123,52</w:t>
            </w:r>
          </w:p>
        </w:tc>
      </w:tr>
      <w:tr w:rsidR="004C5AEC" w14:paraId="36179064" w14:textId="77777777" w:rsidTr="004C5AEC">
        <w:trPr>
          <w:trHeight w:val="512"/>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24E0F9ED"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w:t>
            </w:r>
          </w:p>
        </w:tc>
        <w:tc>
          <w:tcPr>
            <w:tcW w:w="5953" w:type="dxa"/>
            <w:gridSpan w:val="4"/>
            <w:tcBorders>
              <w:top w:val="nil"/>
              <w:left w:val="nil"/>
              <w:bottom w:val="single" w:sz="4" w:space="0" w:color="auto"/>
              <w:right w:val="single" w:sz="4" w:space="0" w:color="auto"/>
            </w:tcBorders>
            <w:noWrap/>
            <w:vAlign w:val="center"/>
            <w:hideMark/>
          </w:tcPr>
          <w:p w14:paraId="65E0C6CC"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Скашивание кустарников средней густоты и веток толщиной до 6 мм с берегов и склонов канала косой.</w:t>
            </w:r>
          </w:p>
        </w:tc>
        <w:tc>
          <w:tcPr>
            <w:tcW w:w="1134" w:type="dxa"/>
            <w:tcBorders>
              <w:top w:val="nil"/>
              <w:left w:val="nil"/>
              <w:bottom w:val="single" w:sz="4" w:space="0" w:color="auto"/>
              <w:right w:val="single" w:sz="4" w:space="0" w:color="auto"/>
            </w:tcBorders>
            <w:shd w:val="clear" w:color="000000" w:fill="FFFFFF"/>
            <w:noWrap/>
            <w:vAlign w:val="center"/>
            <w:hideMark/>
          </w:tcPr>
          <w:p w14:paraId="7B3767CF"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100մ²</w:t>
            </w:r>
          </w:p>
        </w:tc>
        <w:tc>
          <w:tcPr>
            <w:tcW w:w="992" w:type="dxa"/>
            <w:tcBorders>
              <w:top w:val="nil"/>
              <w:left w:val="nil"/>
              <w:bottom w:val="single" w:sz="4" w:space="0" w:color="auto"/>
              <w:right w:val="single" w:sz="4" w:space="0" w:color="auto"/>
            </w:tcBorders>
            <w:shd w:val="clear" w:color="000000" w:fill="FFFFFF"/>
            <w:noWrap/>
            <w:vAlign w:val="center"/>
            <w:hideMark/>
          </w:tcPr>
          <w:p w14:paraId="17965907"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2,00</w:t>
            </w:r>
          </w:p>
        </w:tc>
        <w:tc>
          <w:tcPr>
            <w:tcW w:w="851" w:type="dxa"/>
            <w:tcBorders>
              <w:top w:val="nil"/>
              <w:left w:val="nil"/>
              <w:bottom w:val="single" w:sz="4" w:space="0" w:color="auto"/>
              <w:right w:val="single" w:sz="4" w:space="0" w:color="auto"/>
            </w:tcBorders>
            <w:noWrap/>
            <w:vAlign w:val="center"/>
            <w:hideMark/>
          </w:tcPr>
          <w:p w14:paraId="7DE21983"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1,91</w:t>
            </w:r>
          </w:p>
        </w:tc>
        <w:tc>
          <w:tcPr>
            <w:tcW w:w="1298" w:type="dxa"/>
            <w:tcBorders>
              <w:top w:val="nil"/>
              <w:left w:val="nil"/>
              <w:bottom w:val="single" w:sz="4" w:space="0" w:color="auto"/>
              <w:right w:val="single" w:sz="4" w:space="0" w:color="auto"/>
            </w:tcBorders>
            <w:noWrap/>
            <w:vAlign w:val="center"/>
            <w:hideMark/>
          </w:tcPr>
          <w:p w14:paraId="65F9AABA"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3,81</w:t>
            </w:r>
          </w:p>
        </w:tc>
      </w:tr>
      <w:tr w:rsidR="004C5AEC" w14:paraId="15E12041" w14:textId="77777777" w:rsidTr="004C5AEC">
        <w:trPr>
          <w:trHeight w:val="300"/>
        </w:trPr>
        <w:tc>
          <w:tcPr>
            <w:tcW w:w="534" w:type="dxa"/>
            <w:tcBorders>
              <w:top w:val="nil"/>
              <w:left w:val="nil"/>
              <w:bottom w:val="nil"/>
              <w:right w:val="nil"/>
            </w:tcBorders>
            <w:noWrap/>
            <w:vAlign w:val="bottom"/>
            <w:hideMark/>
          </w:tcPr>
          <w:p w14:paraId="410B189B" w14:textId="77777777" w:rsidR="004C5AEC" w:rsidRDefault="004C5AEC" w:rsidP="004C5AEC">
            <w:pPr>
              <w:jc w:val="center"/>
              <w:rPr>
                <w:rFonts w:ascii="GHEA Grapalat" w:hAnsi="GHEA Grapalat" w:cs="Calibri"/>
                <w:sz w:val="16"/>
                <w:szCs w:val="16"/>
              </w:rPr>
            </w:pPr>
          </w:p>
        </w:tc>
        <w:tc>
          <w:tcPr>
            <w:tcW w:w="5953" w:type="dxa"/>
            <w:gridSpan w:val="4"/>
            <w:tcBorders>
              <w:top w:val="nil"/>
              <w:left w:val="single" w:sz="4" w:space="0" w:color="auto"/>
              <w:bottom w:val="single" w:sz="4" w:space="0" w:color="auto"/>
              <w:right w:val="nil"/>
            </w:tcBorders>
            <w:shd w:val="clear" w:color="000000" w:fill="FFFFFF"/>
            <w:noWrap/>
            <w:vAlign w:val="bottom"/>
            <w:hideMark/>
          </w:tcPr>
          <w:p w14:paraId="61BBC8B3"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Мргашен</w:t>
            </w:r>
            <w:proofErr w:type="spellEnd"/>
            <w:r>
              <w:rPr>
                <w:rFonts w:ascii="Calibri" w:hAnsi="Calibri" w:cs="Calibri"/>
                <w:b/>
                <w:bCs/>
                <w:sz w:val="22"/>
                <w:szCs w:val="22"/>
              </w:rPr>
              <w:t xml:space="preserve"> </w:t>
            </w:r>
          </w:p>
        </w:tc>
        <w:tc>
          <w:tcPr>
            <w:tcW w:w="1134" w:type="dxa"/>
            <w:tcBorders>
              <w:top w:val="nil"/>
              <w:left w:val="nil"/>
              <w:bottom w:val="single" w:sz="4" w:space="0" w:color="auto"/>
              <w:right w:val="nil"/>
            </w:tcBorders>
            <w:shd w:val="clear" w:color="000000" w:fill="FFFFFF"/>
            <w:noWrap/>
            <w:vAlign w:val="bottom"/>
            <w:hideMark/>
          </w:tcPr>
          <w:p w14:paraId="7C0F656C"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75B2DDBC"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851" w:type="dxa"/>
            <w:tcBorders>
              <w:top w:val="nil"/>
              <w:left w:val="nil"/>
              <w:bottom w:val="single" w:sz="4" w:space="0" w:color="auto"/>
              <w:right w:val="single" w:sz="4" w:space="0" w:color="auto"/>
            </w:tcBorders>
            <w:noWrap/>
            <w:vAlign w:val="center"/>
            <w:hideMark/>
          </w:tcPr>
          <w:p w14:paraId="69F17F16" w14:textId="77777777" w:rsidR="004C5AEC" w:rsidRDefault="004C5AEC" w:rsidP="004C5AEC">
            <w:pPr>
              <w:jc w:val="center"/>
              <w:rPr>
                <w:rFonts w:ascii="Calibri" w:hAnsi="Calibri" w:cs="Calibri"/>
                <w:color w:val="000000"/>
                <w:sz w:val="22"/>
                <w:szCs w:val="22"/>
              </w:rPr>
            </w:pPr>
            <w:r>
              <w:rPr>
                <w:rFonts w:ascii="Calibri" w:hAnsi="Calibri" w:cs="Calibri"/>
                <w:color w:val="000000"/>
                <w:sz w:val="22"/>
                <w:szCs w:val="22"/>
              </w:rPr>
              <w:t> </w:t>
            </w:r>
          </w:p>
        </w:tc>
        <w:tc>
          <w:tcPr>
            <w:tcW w:w="1298" w:type="dxa"/>
            <w:tcBorders>
              <w:top w:val="nil"/>
              <w:left w:val="nil"/>
              <w:bottom w:val="single" w:sz="4" w:space="0" w:color="auto"/>
              <w:right w:val="single" w:sz="4" w:space="0" w:color="auto"/>
            </w:tcBorders>
            <w:noWrap/>
            <w:vAlign w:val="center"/>
            <w:hideMark/>
          </w:tcPr>
          <w:p w14:paraId="70A570B1" w14:textId="77777777" w:rsidR="004C5AEC" w:rsidRDefault="004C5AEC" w:rsidP="004C5AEC">
            <w:pPr>
              <w:jc w:val="center"/>
              <w:rPr>
                <w:rFonts w:ascii="Calibri" w:hAnsi="Calibri" w:cs="Calibri"/>
                <w:sz w:val="22"/>
                <w:szCs w:val="22"/>
              </w:rPr>
            </w:pPr>
            <w:r>
              <w:rPr>
                <w:rFonts w:ascii="Calibri" w:hAnsi="Calibri" w:cs="Calibri"/>
                <w:sz w:val="22"/>
                <w:szCs w:val="22"/>
              </w:rPr>
              <w:t> </w:t>
            </w:r>
          </w:p>
        </w:tc>
      </w:tr>
      <w:tr w:rsidR="004C5AEC" w14:paraId="7CF705DF" w14:textId="77777777" w:rsidTr="004C5AEC">
        <w:trPr>
          <w:trHeight w:val="463"/>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9F0B17"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w:t>
            </w:r>
          </w:p>
        </w:tc>
        <w:tc>
          <w:tcPr>
            <w:tcW w:w="5953" w:type="dxa"/>
            <w:gridSpan w:val="4"/>
            <w:tcBorders>
              <w:top w:val="nil"/>
              <w:left w:val="nil"/>
              <w:bottom w:val="nil"/>
              <w:right w:val="single" w:sz="4" w:space="0" w:color="auto"/>
            </w:tcBorders>
            <w:shd w:val="clear" w:color="000000" w:fill="FFFFFF"/>
            <w:hideMark/>
          </w:tcPr>
          <w:p w14:paraId="08797B61" w14:textId="11BFB15B" w:rsidR="004C5AEC" w:rsidRDefault="004C5AEC" w:rsidP="004C5AEC">
            <w:pPr>
              <w:rPr>
                <w:rFonts w:ascii="GHEA Grapalat" w:hAnsi="GHEA Grapalat" w:cs="Calibri"/>
                <w:sz w:val="16"/>
                <w:szCs w:val="16"/>
              </w:rPr>
            </w:pPr>
            <w:r>
              <w:rPr>
                <w:rFonts w:ascii="GHEA Grapalat" w:hAnsi="GHEA Grapalat" w:cs="Calibri"/>
                <w:sz w:val="16"/>
                <w:szCs w:val="16"/>
              </w:rPr>
              <w:t xml:space="preserve">Ручная очистка канала с бетонной облицовкой от сверхвлажных отложений группы 2, глубина канала до 1 м (длина – </w:t>
            </w:r>
            <w:r w:rsidRPr="004C5AEC">
              <w:rPr>
                <w:rFonts w:ascii="GHEA Grapalat" w:hAnsi="GHEA Grapalat" w:cs="Calibri"/>
                <w:sz w:val="16"/>
                <w:szCs w:val="16"/>
              </w:rPr>
              <w:t>1500</w:t>
            </w:r>
            <w:r>
              <w:rPr>
                <w:rFonts w:ascii="GHEA Grapalat" w:hAnsi="GHEA Grapalat" w:cs="Calibri"/>
                <w:sz w:val="16"/>
                <w:szCs w:val="16"/>
              </w:rPr>
              <w:t xml:space="preserve"> м по участкам).</w:t>
            </w:r>
          </w:p>
        </w:tc>
        <w:tc>
          <w:tcPr>
            <w:tcW w:w="1134" w:type="dxa"/>
            <w:tcBorders>
              <w:top w:val="nil"/>
              <w:left w:val="nil"/>
              <w:bottom w:val="single" w:sz="4" w:space="0" w:color="auto"/>
              <w:right w:val="single" w:sz="4" w:space="0" w:color="auto"/>
            </w:tcBorders>
            <w:shd w:val="clear" w:color="000000" w:fill="FFFFFF"/>
            <w:noWrap/>
            <w:vAlign w:val="center"/>
            <w:hideMark/>
          </w:tcPr>
          <w:p w14:paraId="377EDBD4"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noWrap/>
            <w:vAlign w:val="center"/>
            <w:hideMark/>
          </w:tcPr>
          <w:p w14:paraId="18C43892"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45,00</w:t>
            </w:r>
          </w:p>
        </w:tc>
        <w:tc>
          <w:tcPr>
            <w:tcW w:w="851" w:type="dxa"/>
            <w:tcBorders>
              <w:top w:val="nil"/>
              <w:left w:val="nil"/>
              <w:bottom w:val="single" w:sz="4" w:space="0" w:color="auto"/>
              <w:right w:val="single" w:sz="4" w:space="0" w:color="auto"/>
            </w:tcBorders>
            <w:noWrap/>
            <w:vAlign w:val="center"/>
            <w:hideMark/>
          </w:tcPr>
          <w:p w14:paraId="3ABB09BD"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1,63</w:t>
            </w:r>
          </w:p>
        </w:tc>
        <w:tc>
          <w:tcPr>
            <w:tcW w:w="1298" w:type="dxa"/>
            <w:tcBorders>
              <w:top w:val="nil"/>
              <w:left w:val="nil"/>
              <w:bottom w:val="single" w:sz="4" w:space="0" w:color="auto"/>
              <w:right w:val="single" w:sz="4" w:space="0" w:color="auto"/>
            </w:tcBorders>
            <w:noWrap/>
            <w:vAlign w:val="center"/>
            <w:hideMark/>
          </w:tcPr>
          <w:p w14:paraId="34716330"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73,28</w:t>
            </w:r>
          </w:p>
        </w:tc>
      </w:tr>
      <w:tr w:rsidR="004C5AEC" w14:paraId="7A243859" w14:textId="77777777" w:rsidTr="004C5AEC">
        <w:trPr>
          <w:trHeight w:val="479"/>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2BA92942"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w:t>
            </w:r>
          </w:p>
        </w:tc>
        <w:tc>
          <w:tcPr>
            <w:tcW w:w="5953" w:type="dxa"/>
            <w:gridSpan w:val="4"/>
            <w:tcBorders>
              <w:top w:val="single" w:sz="4" w:space="0" w:color="auto"/>
              <w:left w:val="nil"/>
              <w:bottom w:val="nil"/>
              <w:right w:val="single" w:sz="4" w:space="0" w:color="auto"/>
            </w:tcBorders>
            <w:shd w:val="clear" w:color="000000" w:fill="FFFFFF"/>
            <w:hideMark/>
          </w:tcPr>
          <w:p w14:paraId="13A09C86" w14:textId="77777777" w:rsidR="004C5AEC" w:rsidRDefault="004C5AEC" w:rsidP="004C5AEC">
            <w:pPr>
              <w:rPr>
                <w:rFonts w:ascii="GHEA Grapalat" w:hAnsi="GHEA Grapalat" w:cs="Calibri"/>
                <w:sz w:val="16"/>
                <w:szCs w:val="16"/>
              </w:rPr>
            </w:pPr>
            <w:r>
              <w:rPr>
                <w:rFonts w:ascii="GHEA Grapalat" w:hAnsi="GHEA Grapalat" w:cs="Calibri"/>
                <w:sz w:val="16"/>
                <w:szCs w:val="16"/>
              </w:rPr>
              <w:t>Скашивание кустарников средней густоты и веток толщиной до 6 мм с берегов и склонов канала косой.</w:t>
            </w:r>
          </w:p>
        </w:tc>
        <w:tc>
          <w:tcPr>
            <w:tcW w:w="1134" w:type="dxa"/>
            <w:tcBorders>
              <w:top w:val="nil"/>
              <w:left w:val="nil"/>
              <w:bottom w:val="single" w:sz="4" w:space="0" w:color="auto"/>
              <w:right w:val="single" w:sz="4" w:space="0" w:color="auto"/>
            </w:tcBorders>
            <w:shd w:val="clear" w:color="000000" w:fill="FFFFFF"/>
            <w:noWrap/>
            <w:vAlign w:val="center"/>
            <w:hideMark/>
          </w:tcPr>
          <w:p w14:paraId="13A18877"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100մ²</w:t>
            </w:r>
          </w:p>
        </w:tc>
        <w:tc>
          <w:tcPr>
            <w:tcW w:w="992" w:type="dxa"/>
            <w:tcBorders>
              <w:top w:val="nil"/>
              <w:left w:val="nil"/>
              <w:bottom w:val="single" w:sz="4" w:space="0" w:color="auto"/>
              <w:right w:val="single" w:sz="4" w:space="0" w:color="auto"/>
            </w:tcBorders>
            <w:shd w:val="clear" w:color="000000" w:fill="FFFFFF"/>
            <w:noWrap/>
            <w:vAlign w:val="center"/>
            <w:hideMark/>
          </w:tcPr>
          <w:p w14:paraId="36FCF128"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4,00</w:t>
            </w:r>
          </w:p>
        </w:tc>
        <w:tc>
          <w:tcPr>
            <w:tcW w:w="851" w:type="dxa"/>
            <w:tcBorders>
              <w:top w:val="nil"/>
              <w:left w:val="nil"/>
              <w:bottom w:val="single" w:sz="4" w:space="0" w:color="auto"/>
              <w:right w:val="single" w:sz="4" w:space="0" w:color="auto"/>
            </w:tcBorders>
            <w:noWrap/>
            <w:vAlign w:val="center"/>
            <w:hideMark/>
          </w:tcPr>
          <w:p w14:paraId="20BC60A7"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1,91</w:t>
            </w:r>
          </w:p>
        </w:tc>
        <w:tc>
          <w:tcPr>
            <w:tcW w:w="1298" w:type="dxa"/>
            <w:tcBorders>
              <w:top w:val="nil"/>
              <w:left w:val="nil"/>
              <w:bottom w:val="single" w:sz="4" w:space="0" w:color="auto"/>
              <w:right w:val="single" w:sz="4" w:space="0" w:color="auto"/>
            </w:tcBorders>
            <w:noWrap/>
            <w:vAlign w:val="center"/>
            <w:hideMark/>
          </w:tcPr>
          <w:p w14:paraId="75D4A754"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7,62</w:t>
            </w:r>
          </w:p>
        </w:tc>
      </w:tr>
      <w:tr w:rsidR="004C5AEC" w14:paraId="7B19AD53" w14:textId="77777777" w:rsidTr="004C5AEC">
        <w:trPr>
          <w:trHeight w:val="41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5A92B1D4"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w:t>
            </w:r>
          </w:p>
        </w:tc>
        <w:tc>
          <w:tcPr>
            <w:tcW w:w="5953" w:type="dxa"/>
            <w:gridSpan w:val="4"/>
            <w:tcBorders>
              <w:top w:val="single" w:sz="4" w:space="0" w:color="auto"/>
              <w:left w:val="nil"/>
              <w:bottom w:val="nil"/>
              <w:right w:val="single" w:sz="4" w:space="0" w:color="auto"/>
            </w:tcBorders>
            <w:shd w:val="clear" w:color="000000" w:fill="FFFFFF"/>
            <w:hideMark/>
          </w:tcPr>
          <w:p w14:paraId="48BD09D3" w14:textId="77777777" w:rsidR="004C5AEC" w:rsidRDefault="004C5AEC" w:rsidP="004C5AEC">
            <w:pPr>
              <w:rPr>
                <w:rFonts w:ascii="GHEA Grapalat" w:hAnsi="GHEA Grapalat" w:cs="Calibri"/>
                <w:sz w:val="16"/>
                <w:szCs w:val="16"/>
              </w:rPr>
            </w:pPr>
            <w:r>
              <w:rPr>
                <w:rFonts w:ascii="GHEA Grapalat" w:hAnsi="GHEA Grapalat" w:cs="Calibri"/>
                <w:sz w:val="16"/>
                <w:szCs w:val="16"/>
              </w:rPr>
              <w:t>Транспортировка грунта самосвалом, объемный вес 1,7 т/м³, расстояние 5 км.</w:t>
            </w:r>
          </w:p>
        </w:tc>
        <w:tc>
          <w:tcPr>
            <w:tcW w:w="1134" w:type="dxa"/>
            <w:tcBorders>
              <w:top w:val="nil"/>
              <w:left w:val="nil"/>
              <w:bottom w:val="single" w:sz="4" w:space="0" w:color="auto"/>
              <w:right w:val="single" w:sz="4" w:space="0" w:color="auto"/>
            </w:tcBorders>
            <w:shd w:val="clear" w:color="000000" w:fill="FFFFFF"/>
            <w:noWrap/>
            <w:vAlign w:val="center"/>
            <w:hideMark/>
          </w:tcPr>
          <w:p w14:paraId="172ECE81"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noWrap/>
            <w:vAlign w:val="center"/>
            <w:hideMark/>
          </w:tcPr>
          <w:p w14:paraId="79B4DF16" w14:textId="77777777" w:rsidR="004C5AEC" w:rsidRDefault="004C5AEC" w:rsidP="004C5AEC">
            <w:pPr>
              <w:jc w:val="center"/>
              <w:rPr>
                <w:rFonts w:ascii="GHEA Grapalat" w:hAnsi="GHEA Grapalat" w:cs="Calibri"/>
                <w:color w:val="C0504D"/>
                <w:sz w:val="16"/>
                <w:szCs w:val="16"/>
              </w:rPr>
            </w:pPr>
            <w:r w:rsidRPr="004C5AEC">
              <w:rPr>
                <w:rFonts w:ascii="GHEA Grapalat" w:hAnsi="GHEA Grapalat" w:cs="Calibri"/>
                <w:sz w:val="16"/>
                <w:szCs w:val="16"/>
              </w:rPr>
              <w:t>88,50</w:t>
            </w:r>
          </w:p>
        </w:tc>
        <w:tc>
          <w:tcPr>
            <w:tcW w:w="851" w:type="dxa"/>
            <w:tcBorders>
              <w:top w:val="nil"/>
              <w:left w:val="nil"/>
              <w:bottom w:val="single" w:sz="4" w:space="0" w:color="auto"/>
              <w:right w:val="single" w:sz="4" w:space="0" w:color="auto"/>
            </w:tcBorders>
            <w:noWrap/>
            <w:vAlign w:val="center"/>
            <w:hideMark/>
          </w:tcPr>
          <w:p w14:paraId="2ADF3FFC"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2,97</w:t>
            </w:r>
          </w:p>
        </w:tc>
        <w:tc>
          <w:tcPr>
            <w:tcW w:w="1298" w:type="dxa"/>
            <w:tcBorders>
              <w:top w:val="nil"/>
              <w:left w:val="nil"/>
              <w:bottom w:val="single" w:sz="4" w:space="0" w:color="auto"/>
              <w:right w:val="single" w:sz="4" w:space="0" w:color="auto"/>
            </w:tcBorders>
            <w:noWrap/>
            <w:vAlign w:val="center"/>
            <w:hideMark/>
          </w:tcPr>
          <w:p w14:paraId="51A67D17"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262,50</w:t>
            </w:r>
          </w:p>
        </w:tc>
      </w:tr>
      <w:tr w:rsidR="004C5AEC" w14:paraId="7BEECE7C" w14:textId="77777777" w:rsidTr="004C5AEC">
        <w:trPr>
          <w:trHeight w:val="422"/>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231B3E6B"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4</w:t>
            </w:r>
          </w:p>
        </w:tc>
        <w:tc>
          <w:tcPr>
            <w:tcW w:w="5953" w:type="dxa"/>
            <w:gridSpan w:val="4"/>
            <w:tcBorders>
              <w:top w:val="single" w:sz="4" w:space="0" w:color="auto"/>
              <w:left w:val="nil"/>
              <w:bottom w:val="nil"/>
              <w:right w:val="single" w:sz="4" w:space="0" w:color="auto"/>
            </w:tcBorders>
            <w:shd w:val="clear" w:color="000000" w:fill="FFFFFF"/>
            <w:hideMark/>
          </w:tcPr>
          <w:p w14:paraId="67364CAF" w14:textId="22E6E87F" w:rsidR="004C5AEC" w:rsidRDefault="004C5AEC" w:rsidP="004C5AEC">
            <w:pPr>
              <w:rPr>
                <w:rFonts w:ascii="GHEA Grapalat" w:hAnsi="GHEA Grapalat" w:cs="Calibri"/>
                <w:sz w:val="16"/>
                <w:szCs w:val="16"/>
              </w:rPr>
            </w:pPr>
            <w:r>
              <w:rPr>
                <w:rFonts w:ascii="GHEA Grapalat" w:hAnsi="GHEA Grapalat" w:cs="Calibri"/>
                <w:sz w:val="16"/>
                <w:szCs w:val="16"/>
              </w:rPr>
              <w:t>Очистка ирригационных сетей  от отложений второй группы ( длина  L-1</w:t>
            </w:r>
            <w:r w:rsidRPr="004C5AEC">
              <w:rPr>
                <w:rFonts w:ascii="GHEA Grapalat" w:hAnsi="GHEA Grapalat" w:cs="Calibri"/>
                <w:sz w:val="16"/>
                <w:szCs w:val="16"/>
              </w:rPr>
              <w:t>44</w:t>
            </w:r>
            <w:r>
              <w:rPr>
                <w:rFonts w:ascii="GHEA Grapalat" w:hAnsi="GHEA Grapalat" w:cs="Calibri"/>
                <w:sz w:val="16"/>
                <w:szCs w:val="16"/>
              </w:rPr>
              <w:t>0 м</w:t>
            </w:r>
            <w:r w:rsidRPr="004C5AEC">
              <w:rPr>
                <w:rFonts w:ascii="GHEA Grapalat" w:hAnsi="GHEA Grapalat" w:cs="Calibri"/>
                <w:sz w:val="16"/>
                <w:szCs w:val="16"/>
              </w:rPr>
              <w:t xml:space="preserve"> </w:t>
            </w:r>
            <w:r>
              <w:rPr>
                <w:rFonts w:ascii="GHEA Grapalat" w:hAnsi="GHEA Grapalat" w:cs="Calibri"/>
                <w:sz w:val="16"/>
                <w:szCs w:val="16"/>
              </w:rPr>
              <w:t xml:space="preserve"> по участкам)</w:t>
            </w:r>
          </w:p>
        </w:tc>
        <w:tc>
          <w:tcPr>
            <w:tcW w:w="1134" w:type="dxa"/>
            <w:tcBorders>
              <w:top w:val="nil"/>
              <w:left w:val="nil"/>
              <w:bottom w:val="single" w:sz="4" w:space="0" w:color="auto"/>
              <w:right w:val="single" w:sz="4" w:space="0" w:color="auto"/>
            </w:tcBorders>
            <w:shd w:val="clear" w:color="000000" w:fill="FFFFFF"/>
            <w:noWrap/>
            <w:vAlign w:val="center"/>
            <w:hideMark/>
          </w:tcPr>
          <w:p w14:paraId="2928D029"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noWrap/>
            <w:vAlign w:val="center"/>
            <w:hideMark/>
          </w:tcPr>
          <w:p w14:paraId="1DC66EAB"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43,50</w:t>
            </w:r>
          </w:p>
        </w:tc>
        <w:tc>
          <w:tcPr>
            <w:tcW w:w="851" w:type="dxa"/>
            <w:tcBorders>
              <w:top w:val="nil"/>
              <w:left w:val="nil"/>
              <w:bottom w:val="single" w:sz="4" w:space="0" w:color="auto"/>
              <w:right w:val="single" w:sz="4" w:space="0" w:color="auto"/>
            </w:tcBorders>
            <w:noWrap/>
            <w:vAlign w:val="center"/>
            <w:hideMark/>
          </w:tcPr>
          <w:p w14:paraId="60904B52"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298" w:type="dxa"/>
            <w:tcBorders>
              <w:top w:val="nil"/>
              <w:left w:val="nil"/>
              <w:bottom w:val="single" w:sz="4" w:space="0" w:color="auto"/>
              <w:right w:val="single" w:sz="4" w:space="0" w:color="auto"/>
            </w:tcBorders>
            <w:noWrap/>
            <w:vAlign w:val="center"/>
            <w:hideMark/>
          </w:tcPr>
          <w:p w14:paraId="1AA66148"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179,11</w:t>
            </w:r>
          </w:p>
        </w:tc>
      </w:tr>
      <w:tr w:rsidR="004C5AEC" w14:paraId="755C1E5E" w14:textId="77777777" w:rsidTr="004C5AEC">
        <w:trPr>
          <w:trHeight w:val="300"/>
        </w:trPr>
        <w:tc>
          <w:tcPr>
            <w:tcW w:w="534" w:type="dxa"/>
            <w:tcBorders>
              <w:top w:val="nil"/>
              <w:left w:val="nil"/>
              <w:bottom w:val="nil"/>
              <w:right w:val="nil"/>
            </w:tcBorders>
            <w:noWrap/>
            <w:vAlign w:val="bottom"/>
            <w:hideMark/>
          </w:tcPr>
          <w:p w14:paraId="13746841" w14:textId="77777777" w:rsidR="004C5AEC" w:rsidRDefault="004C5AEC" w:rsidP="004C5AEC">
            <w:pPr>
              <w:jc w:val="center"/>
              <w:rPr>
                <w:rFonts w:ascii="GHEA Grapalat" w:hAnsi="GHEA Grapalat" w:cs="Calibri"/>
                <w:sz w:val="16"/>
                <w:szCs w:val="16"/>
              </w:rPr>
            </w:pPr>
          </w:p>
        </w:tc>
        <w:tc>
          <w:tcPr>
            <w:tcW w:w="5953"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73D04D2B"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Егвард</w:t>
            </w:r>
            <w:proofErr w:type="spellEnd"/>
            <w:r>
              <w:rPr>
                <w:rFonts w:ascii="Calibri" w:hAnsi="Calibri" w:cs="Calibri"/>
                <w:b/>
                <w:bCs/>
                <w:sz w:val="22"/>
                <w:szCs w:val="22"/>
              </w:rPr>
              <w:t xml:space="preserve"> N1 </w:t>
            </w:r>
          </w:p>
        </w:tc>
        <w:tc>
          <w:tcPr>
            <w:tcW w:w="1134" w:type="dxa"/>
            <w:tcBorders>
              <w:top w:val="nil"/>
              <w:left w:val="nil"/>
              <w:bottom w:val="single" w:sz="4" w:space="0" w:color="auto"/>
              <w:right w:val="nil"/>
            </w:tcBorders>
            <w:shd w:val="clear" w:color="000000" w:fill="FFFFFF"/>
            <w:noWrap/>
            <w:vAlign w:val="bottom"/>
            <w:hideMark/>
          </w:tcPr>
          <w:p w14:paraId="192D565F"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992" w:type="dxa"/>
            <w:tcBorders>
              <w:top w:val="nil"/>
              <w:left w:val="nil"/>
              <w:bottom w:val="single" w:sz="4" w:space="0" w:color="auto"/>
              <w:right w:val="nil"/>
            </w:tcBorders>
            <w:shd w:val="clear" w:color="000000" w:fill="FFFFFF"/>
            <w:noWrap/>
            <w:vAlign w:val="bottom"/>
            <w:hideMark/>
          </w:tcPr>
          <w:p w14:paraId="7B5735C7"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851" w:type="dxa"/>
            <w:tcBorders>
              <w:top w:val="nil"/>
              <w:left w:val="single" w:sz="4" w:space="0" w:color="auto"/>
              <w:bottom w:val="single" w:sz="4" w:space="0" w:color="auto"/>
              <w:right w:val="single" w:sz="4" w:space="0" w:color="auto"/>
            </w:tcBorders>
            <w:noWrap/>
            <w:vAlign w:val="center"/>
            <w:hideMark/>
          </w:tcPr>
          <w:p w14:paraId="5BB70721" w14:textId="77777777" w:rsidR="004C5AEC" w:rsidRDefault="004C5AEC" w:rsidP="004C5AEC">
            <w:pPr>
              <w:jc w:val="center"/>
              <w:rPr>
                <w:rFonts w:ascii="Calibri" w:hAnsi="Calibri" w:cs="Calibri"/>
                <w:color w:val="000000"/>
                <w:sz w:val="22"/>
                <w:szCs w:val="22"/>
              </w:rPr>
            </w:pPr>
            <w:r>
              <w:rPr>
                <w:rFonts w:ascii="Calibri" w:hAnsi="Calibri" w:cs="Calibri"/>
                <w:color w:val="000000"/>
                <w:sz w:val="22"/>
                <w:szCs w:val="22"/>
              </w:rPr>
              <w:t> </w:t>
            </w:r>
          </w:p>
        </w:tc>
        <w:tc>
          <w:tcPr>
            <w:tcW w:w="1298" w:type="dxa"/>
            <w:tcBorders>
              <w:top w:val="nil"/>
              <w:left w:val="nil"/>
              <w:bottom w:val="single" w:sz="4" w:space="0" w:color="auto"/>
              <w:right w:val="single" w:sz="4" w:space="0" w:color="auto"/>
            </w:tcBorders>
            <w:noWrap/>
            <w:vAlign w:val="center"/>
            <w:hideMark/>
          </w:tcPr>
          <w:p w14:paraId="1799764D" w14:textId="77777777" w:rsidR="004C5AEC" w:rsidRDefault="004C5AEC" w:rsidP="004C5AEC">
            <w:pPr>
              <w:jc w:val="center"/>
              <w:rPr>
                <w:rFonts w:ascii="Calibri" w:hAnsi="Calibri" w:cs="Calibri"/>
                <w:sz w:val="22"/>
                <w:szCs w:val="22"/>
              </w:rPr>
            </w:pPr>
            <w:r>
              <w:rPr>
                <w:rFonts w:ascii="Calibri" w:hAnsi="Calibri" w:cs="Calibri"/>
                <w:sz w:val="22"/>
                <w:szCs w:val="22"/>
              </w:rPr>
              <w:t> </w:t>
            </w:r>
          </w:p>
        </w:tc>
      </w:tr>
      <w:tr w:rsidR="004C5AEC" w14:paraId="01B1822F" w14:textId="77777777" w:rsidTr="004C5AEC">
        <w:trPr>
          <w:trHeight w:val="517"/>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05F767"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w:t>
            </w:r>
          </w:p>
        </w:tc>
        <w:tc>
          <w:tcPr>
            <w:tcW w:w="5953" w:type="dxa"/>
            <w:gridSpan w:val="4"/>
            <w:tcBorders>
              <w:top w:val="nil"/>
              <w:left w:val="nil"/>
              <w:bottom w:val="single" w:sz="4" w:space="0" w:color="auto"/>
              <w:right w:val="single" w:sz="4" w:space="0" w:color="auto"/>
            </w:tcBorders>
            <w:shd w:val="clear" w:color="000000" w:fill="FFFFFF"/>
            <w:noWrap/>
            <w:vAlign w:val="bottom"/>
            <w:hideMark/>
          </w:tcPr>
          <w:p w14:paraId="01F122FB"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Ручная очистка канала с бетонной облицовкой от сверхвлажных отложений группы 2, глубина канала до 1 м (длина – 1920 м по участкам).</w:t>
            </w:r>
          </w:p>
        </w:tc>
        <w:tc>
          <w:tcPr>
            <w:tcW w:w="1134" w:type="dxa"/>
            <w:tcBorders>
              <w:top w:val="nil"/>
              <w:left w:val="nil"/>
              <w:bottom w:val="single" w:sz="4" w:space="0" w:color="auto"/>
              <w:right w:val="single" w:sz="4" w:space="0" w:color="auto"/>
            </w:tcBorders>
            <w:shd w:val="clear" w:color="000000" w:fill="FFFFFF"/>
            <w:noWrap/>
            <w:vAlign w:val="center"/>
            <w:hideMark/>
          </w:tcPr>
          <w:p w14:paraId="1AD7B4A1"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noWrap/>
            <w:vAlign w:val="center"/>
            <w:hideMark/>
          </w:tcPr>
          <w:p w14:paraId="603935DE"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34,80</w:t>
            </w:r>
          </w:p>
        </w:tc>
        <w:tc>
          <w:tcPr>
            <w:tcW w:w="851" w:type="dxa"/>
            <w:tcBorders>
              <w:top w:val="nil"/>
              <w:left w:val="nil"/>
              <w:bottom w:val="single" w:sz="4" w:space="0" w:color="auto"/>
              <w:right w:val="single" w:sz="4" w:space="0" w:color="auto"/>
            </w:tcBorders>
            <w:noWrap/>
            <w:vAlign w:val="center"/>
            <w:hideMark/>
          </w:tcPr>
          <w:p w14:paraId="0DD46B08"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1,63</w:t>
            </w:r>
          </w:p>
        </w:tc>
        <w:tc>
          <w:tcPr>
            <w:tcW w:w="1298" w:type="dxa"/>
            <w:tcBorders>
              <w:top w:val="nil"/>
              <w:left w:val="nil"/>
              <w:bottom w:val="nil"/>
              <w:right w:val="single" w:sz="4" w:space="0" w:color="auto"/>
            </w:tcBorders>
            <w:vAlign w:val="center"/>
            <w:hideMark/>
          </w:tcPr>
          <w:p w14:paraId="291ABC2B"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56,650</w:t>
            </w:r>
          </w:p>
        </w:tc>
      </w:tr>
      <w:tr w:rsidR="004C5AEC" w14:paraId="19BD7435" w14:textId="77777777" w:rsidTr="004C5AEC">
        <w:trPr>
          <w:trHeight w:val="42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11DC0045"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w:t>
            </w:r>
          </w:p>
        </w:tc>
        <w:tc>
          <w:tcPr>
            <w:tcW w:w="5953" w:type="dxa"/>
            <w:gridSpan w:val="4"/>
            <w:tcBorders>
              <w:top w:val="nil"/>
              <w:left w:val="nil"/>
              <w:bottom w:val="single" w:sz="4" w:space="0" w:color="auto"/>
              <w:right w:val="single" w:sz="4" w:space="0" w:color="auto"/>
            </w:tcBorders>
            <w:noWrap/>
            <w:vAlign w:val="center"/>
            <w:hideMark/>
          </w:tcPr>
          <w:p w14:paraId="40031D94" w14:textId="28703F23" w:rsidR="004C5AEC" w:rsidRDefault="004C5AEC" w:rsidP="004C5AEC">
            <w:pPr>
              <w:jc w:val="both"/>
              <w:rPr>
                <w:rFonts w:ascii="GHEA Grapalat" w:hAnsi="GHEA Grapalat" w:cs="Calibri"/>
                <w:sz w:val="16"/>
                <w:szCs w:val="16"/>
              </w:rPr>
            </w:pPr>
            <w:r>
              <w:rPr>
                <w:rFonts w:ascii="GHEA Grapalat" w:hAnsi="GHEA Grapalat" w:cs="Calibri"/>
                <w:sz w:val="16"/>
                <w:szCs w:val="16"/>
              </w:rPr>
              <w:t xml:space="preserve">Ручная очистка ирригационных сетей  от отложений 2-й группы </w:t>
            </w:r>
            <w:r w:rsidR="00BF2B5F">
              <w:rPr>
                <w:rFonts w:ascii="GHEA Grapalat" w:hAnsi="GHEA Grapalat" w:cs="Calibri"/>
                <w:sz w:val="16"/>
                <w:szCs w:val="16"/>
              </w:rPr>
              <w:t>( длина  L-1500 м</w:t>
            </w:r>
            <w:r w:rsidR="00BF2B5F" w:rsidRPr="004C5AEC">
              <w:rPr>
                <w:rFonts w:ascii="GHEA Grapalat" w:hAnsi="GHEA Grapalat" w:cs="Calibri"/>
                <w:sz w:val="16"/>
                <w:szCs w:val="16"/>
              </w:rPr>
              <w:t xml:space="preserve"> </w:t>
            </w:r>
            <w:r w:rsidR="00BF2B5F">
              <w:rPr>
                <w:rFonts w:ascii="GHEA Grapalat" w:hAnsi="GHEA Grapalat" w:cs="Calibri"/>
                <w:sz w:val="16"/>
                <w:szCs w:val="16"/>
              </w:rPr>
              <w:t xml:space="preserve"> по участкам)</w:t>
            </w:r>
          </w:p>
        </w:tc>
        <w:tc>
          <w:tcPr>
            <w:tcW w:w="1134" w:type="dxa"/>
            <w:tcBorders>
              <w:top w:val="nil"/>
              <w:left w:val="nil"/>
              <w:bottom w:val="single" w:sz="4" w:space="0" w:color="auto"/>
              <w:right w:val="single" w:sz="4" w:space="0" w:color="auto"/>
            </w:tcBorders>
            <w:shd w:val="clear" w:color="000000" w:fill="FFFFFF"/>
            <w:noWrap/>
            <w:vAlign w:val="center"/>
            <w:hideMark/>
          </w:tcPr>
          <w:p w14:paraId="52927E52"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noWrap/>
            <w:vAlign w:val="center"/>
            <w:hideMark/>
          </w:tcPr>
          <w:p w14:paraId="5904FB89"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67,50</w:t>
            </w:r>
          </w:p>
        </w:tc>
        <w:tc>
          <w:tcPr>
            <w:tcW w:w="851" w:type="dxa"/>
            <w:tcBorders>
              <w:top w:val="nil"/>
              <w:left w:val="nil"/>
              <w:bottom w:val="single" w:sz="4" w:space="0" w:color="auto"/>
              <w:right w:val="single" w:sz="4" w:space="0" w:color="auto"/>
            </w:tcBorders>
            <w:noWrap/>
            <w:vAlign w:val="center"/>
            <w:hideMark/>
          </w:tcPr>
          <w:p w14:paraId="2F329841"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4,12</w:t>
            </w:r>
          </w:p>
        </w:tc>
        <w:tc>
          <w:tcPr>
            <w:tcW w:w="1298" w:type="dxa"/>
            <w:tcBorders>
              <w:top w:val="single" w:sz="4" w:space="0" w:color="auto"/>
              <w:left w:val="nil"/>
              <w:bottom w:val="single" w:sz="4" w:space="0" w:color="auto"/>
              <w:right w:val="single" w:sz="4" w:space="0" w:color="auto"/>
            </w:tcBorders>
            <w:noWrap/>
            <w:vAlign w:val="center"/>
            <w:hideMark/>
          </w:tcPr>
          <w:p w14:paraId="4307B527"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277,93</w:t>
            </w:r>
          </w:p>
        </w:tc>
      </w:tr>
      <w:tr w:rsidR="004C5AEC" w14:paraId="5F39733B" w14:textId="77777777" w:rsidTr="00BF2B5F">
        <w:trPr>
          <w:trHeight w:val="262"/>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141FE355"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w:t>
            </w:r>
          </w:p>
        </w:tc>
        <w:tc>
          <w:tcPr>
            <w:tcW w:w="5953" w:type="dxa"/>
            <w:gridSpan w:val="4"/>
            <w:tcBorders>
              <w:top w:val="nil"/>
              <w:left w:val="nil"/>
              <w:bottom w:val="single" w:sz="4" w:space="0" w:color="auto"/>
              <w:right w:val="single" w:sz="4" w:space="0" w:color="auto"/>
            </w:tcBorders>
            <w:shd w:val="clear" w:color="000000" w:fill="FFFFFF"/>
            <w:vAlign w:val="center"/>
            <w:hideMark/>
          </w:tcPr>
          <w:p w14:paraId="2660F1B2" w14:textId="77777777" w:rsidR="004C5AEC" w:rsidRDefault="004C5AEC" w:rsidP="004C5AEC">
            <w:pPr>
              <w:rPr>
                <w:rFonts w:ascii="GHEA Grapalat" w:hAnsi="GHEA Grapalat" w:cs="Calibri"/>
                <w:sz w:val="16"/>
                <w:szCs w:val="16"/>
              </w:rPr>
            </w:pPr>
            <w:r>
              <w:rPr>
                <w:rFonts w:ascii="GHEA Grapalat" w:hAnsi="GHEA Grapalat" w:cs="Calibri"/>
                <w:sz w:val="16"/>
                <w:szCs w:val="16"/>
              </w:rPr>
              <w:t>Транспортировка грунта самосвалом, объемный вес 1,7 т/м³, расстояние 5 км.</w:t>
            </w:r>
          </w:p>
        </w:tc>
        <w:tc>
          <w:tcPr>
            <w:tcW w:w="1134" w:type="dxa"/>
            <w:tcBorders>
              <w:top w:val="nil"/>
              <w:left w:val="nil"/>
              <w:bottom w:val="single" w:sz="4" w:space="0" w:color="auto"/>
              <w:right w:val="single" w:sz="4" w:space="0" w:color="auto"/>
            </w:tcBorders>
            <w:shd w:val="clear" w:color="000000" w:fill="FFFFFF"/>
            <w:noWrap/>
            <w:vAlign w:val="center"/>
            <w:hideMark/>
          </w:tcPr>
          <w:p w14:paraId="70250DE1"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noWrap/>
            <w:vAlign w:val="center"/>
            <w:hideMark/>
          </w:tcPr>
          <w:p w14:paraId="5892773C"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67,50</w:t>
            </w:r>
          </w:p>
        </w:tc>
        <w:tc>
          <w:tcPr>
            <w:tcW w:w="851" w:type="dxa"/>
            <w:tcBorders>
              <w:top w:val="nil"/>
              <w:left w:val="nil"/>
              <w:bottom w:val="single" w:sz="4" w:space="0" w:color="auto"/>
              <w:right w:val="single" w:sz="4" w:space="0" w:color="auto"/>
            </w:tcBorders>
            <w:noWrap/>
            <w:vAlign w:val="center"/>
            <w:hideMark/>
          </w:tcPr>
          <w:p w14:paraId="05F51470"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2,97</w:t>
            </w:r>
          </w:p>
        </w:tc>
        <w:tc>
          <w:tcPr>
            <w:tcW w:w="1298" w:type="dxa"/>
            <w:tcBorders>
              <w:top w:val="nil"/>
              <w:left w:val="nil"/>
              <w:bottom w:val="single" w:sz="4" w:space="0" w:color="auto"/>
              <w:right w:val="single" w:sz="4" w:space="0" w:color="auto"/>
            </w:tcBorders>
            <w:noWrap/>
            <w:vAlign w:val="center"/>
            <w:hideMark/>
          </w:tcPr>
          <w:p w14:paraId="261DC5C9"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200,21</w:t>
            </w:r>
          </w:p>
        </w:tc>
      </w:tr>
      <w:tr w:rsidR="004C5AEC" w14:paraId="08B561C1" w14:textId="77777777" w:rsidTr="004C5AEC">
        <w:trPr>
          <w:trHeight w:val="300"/>
        </w:trPr>
        <w:tc>
          <w:tcPr>
            <w:tcW w:w="534" w:type="dxa"/>
            <w:tcBorders>
              <w:top w:val="nil"/>
              <w:left w:val="nil"/>
              <w:bottom w:val="nil"/>
              <w:right w:val="nil"/>
            </w:tcBorders>
            <w:noWrap/>
            <w:vAlign w:val="bottom"/>
            <w:hideMark/>
          </w:tcPr>
          <w:p w14:paraId="3A0675A7" w14:textId="77777777" w:rsidR="004C5AEC" w:rsidRDefault="004C5AEC" w:rsidP="004C5AEC">
            <w:pPr>
              <w:jc w:val="center"/>
              <w:rPr>
                <w:rFonts w:ascii="GHEA Grapalat" w:hAnsi="GHEA Grapalat" w:cs="Calibri"/>
                <w:sz w:val="16"/>
                <w:szCs w:val="16"/>
              </w:rPr>
            </w:pPr>
          </w:p>
        </w:tc>
        <w:tc>
          <w:tcPr>
            <w:tcW w:w="5953" w:type="dxa"/>
            <w:gridSpan w:val="4"/>
            <w:tcBorders>
              <w:top w:val="nil"/>
              <w:left w:val="single" w:sz="4" w:space="0" w:color="auto"/>
              <w:bottom w:val="single" w:sz="4" w:space="0" w:color="auto"/>
              <w:right w:val="nil"/>
            </w:tcBorders>
            <w:shd w:val="clear" w:color="000000" w:fill="FFFFFF"/>
            <w:noWrap/>
            <w:vAlign w:val="bottom"/>
            <w:hideMark/>
          </w:tcPr>
          <w:p w14:paraId="24DC4BA1"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Егвард</w:t>
            </w:r>
            <w:proofErr w:type="spellEnd"/>
            <w:r>
              <w:rPr>
                <w:rFonts w:ascii="Calibri" w:hAnsi="Calibri" w:cs="Calibri"/>
                <w:b/>
                <w:bCs/>
                <w:sz w:val="22"/>
                <w:szCs w:val="22"/>
              </w:rPr>
              <w:t xml:space="preserve"> N2</w:t>
            </w:r>
          </w:p>
        </w:tc>
        <w:tc>
          <w:tcPr>
            <w:tcW w:w="1134" w:type="dxa"/>
            <w:tcBorders>
              <w:top w:val="nil"/>
              <w:left w:val="nil"/>
              <w:bottom w:val="single" w:sz="4" w:space="0" w:color="auto"/>
              <w:right w:val="nil"/>
            </w:tcBorders>
            <w:shd w:val="clear" w:color="000000" w:fill="FFFFFF"/>
            <w:noWrap/>
            <w:vAlign w:val="bottom"/>
            <w:hideMark/>
          </w:tcPr>
          <w:p w14:paraId="324E2FAA"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992" w:type="dxa"/>
            <w:tcBorders>
              <w:top w:val="nil"/>
              <w:left w:val="nil"/>
              <w:bottom w:val="single" w:sz="4" w:space="0" w:color="auto"/>
              <w:right w:val="nil"/>
            </w:tcBorders>
            <w:shd w:val="clear" w:color="000000" w:fill="FFFFFF"/>
            <w:noWrap/>
            <w:vAlign w:val="bottom"/>
            <w:hideMark/>
          </w:tcPr>
          <w:p w14:paraId="7C874DDE" w14:textId="77777777" w:rsidR="004C5AEC" w:rsidRPr="00BF2B5F" w:rsidRDefault="004C5AEC" w:rsidP="004C5AEC">
            <w:pPr>
              <w:jc w:val="center"/>
              <w:rPr>
                <w:rFonts w:ascii="Calibri" w:hAnsi="Calibri" w:cs="Calibri"/>
                <w:b/>
                <w:bCs/>
                <w:sz w:val="22"/>
                <w:szCs w:val="22"/>
              </w:rPr>
            </w:pPr>
            <w:r w:rsidRPr="00BF2B5F">
              <w:rPr>
                <w:rFonts w:ascii="Calibri" w:hAnsi="Calibri" w:cs="Calibri"/>
                <w:b/>
                <w:bCs/>
                <w:sz w:val="22"/>
                <w:szCs w:val="22"/>
              </w:rPr>
              <w:t> </w:t>
            </w:r>
          </w:p>
        </w:tc>
        <w:tc>
          <w:tcPr>
            <w:tcW w:w="851" w:type="dxa"/>
            <w:tcBorders>
              <w:top w:val="nil"/>
              <w:left w:val="single" w:sz="4" w:space="0" w:color="auto"/>
              <w:bottom w:val="single" w:sz="4" w:space="0" w:color="auto"/>
              <w:right w:val="single" w:sz="4" w:space="0" w:color="auto"/>
            </w:tcBorders>
            <w:noWrap/>
            <w:vAlign w:val="center"/>
            <w:hideMark/>
          </w:tcPr>
          <w:p w14:paraId="6DC337EE" w14:textId="77777777" w:rsidR="004C5AEC" w:rsidRPr="00BF2B5F" w:rsidRDefault="004C5AEC" w:rsidP="004C5AEC">
            <w:pPr>
              <w:jc w:val="center"/>
              <w:rPr>
                <w:rFonts w:ascii="Calibri" w:hAnsi="Calibri" w:cs="Calibri"/>
                <w:sz w:val="22"/>
                <w:szCs w:val="22"/>
              </w:rPr>
            </w:pPr>
            <w:r w:rsidRPr="00BF2B5F">
              <w:rPr>
                <w:rFonts w:ascii="Calibri" w:hAnsi="Calibri" w:cs="Calibri"/>
                <w:sz w:val="22"/>
                <w:szCs w:val="22"/>
              </w:rPr>
              <w:t> </w:t>
            </w:r>
          </w:p>
        </w:tc>
        <w:tc>
          <w:tcPr>
            <w:tcW w:w="1298" w:type="dxa"/>
            <w:tcBorders>
              <w:top w:val="nil"/>
              <w:left w:val="nil"/>
              <w:bottom w:val="single" w:sz="4" w:space="0" w:color="auto"/>
              <w:right w:val="single" w:sz="4" w:space="0" w:color="auto"/>
            </w:tcBorders>
            <w:noWrap/>
            <w:vAlign w:val="center"/>
            <w:hideMark/>
          </w:tcPr>
          <w:p w14:paraId="75459015" w14:textId="77777777" w:rsidR="004C5AEC" w:rsidRDefault="004C5AEC" w:rsidP="004C5AEC">
            <w:pPr>
              <w:jc w:val="center"/>
              <w:rPr>
                <w:rFonts w:ascii="Calibri" w:hAnsi="Calibri" w:cs="Calibri"/>
                <w:sz w:val="22"/>
                <w:szCs w:val="22"/>
              </w:rPr>
            </w:pPr>
            <w:r>
              <w:rPr>
                <w:rFonts w:ascii="Calibri" w:hAnsi="Calibri" w:cs="Calibri"/>
                <w:sz w:val="22"/>
                <w:szCs w:val="22"/>
              </w:rPr>
              <w:t> </w:t>
            </w:r>
          </w:p>
        </w:tc>
      </w:tr>
      <w:tr w:rsidR="004C5AEC" w14:paraId="7E5E2B82" w14:textId="77777777" w:rsidTr="00BF2B5F">
        <w:trPr>
          <w:trHeight w:val="525"/>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73E0C9"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w:t>
            </w:r>
          </w:p>
        </w:tc>
        <w:tc>
          <w:tcPr>
            <w:tcW w:w="5953" w:type="dxa"/>
            <w:gridSpan w:val="4"/>
            <w:tcBorders>
              <w:top w:val="nil"/>
              <w:left w:val="nil"/>
              <w:bottom w:val="single" w:sz="4" w:space="0" w:color="auto"/>
              <w:right w:val="single" w:sz="4" w:space="0" w:color="auto"/>
            </w:tcBorders>
            <w:shd w:val="clear" w:color="000000" w:fill="FFFFFF"/>
            <w:noWrap/>
            <w:hideMark/>
          </w:tcPr>
          <w:p w14:paraId="45835749" w14:textId="6B8059A1" w:rsidR="004C5AEC" w:rsidRDefault="004C5AEC" w:rsidP="004C5AEC">
            <w:pPr>
              <w:jc w:val="both"/>
              <w:rPr>
                <w:rFonts w:ascii="GHEA Grapalat" w:hAnsi="GHEA Grapalat" w:cs="Calibri"/>
                <w:sz w:val="16"/>
                <w:szCs w:val="16"/>
              </w:rPr>
            </w:pPr>
            <w:r>
              <w:rPr>
                <w:rFonts w:ascii="GHEA Grapalat" w:hAnsi="GHEA Grapalat" w:cs="Calibri"/>
                <w:sz w:val="16"/>
                <w:szCs w:val="16"/>
              </w:rPr>
              <w:t xml:space="preserve">Очистка ирригационных сетей от отложений 2-й группы </w:t>
            </w:r>
            <w:r w:rsidR="00BF2B5F">
              <w:rPr>
                <w:rFonts w:ascii="GHEA Grapalat" w:hAnsi="GHEA Grapalat" w:cs="Calibri"/>
                <w:sz w:val="16"/>
                <w:szCs w:val="16"/>
              </w:rPr>
              <w:t>( длина  L-</w:t>
            </w:r>
            <w:r w:rsidR="00BF2B5F" w:rsidRPr="00BF2B5F">
              <w:rPr>
                <w:rFonts w:ascii="GHEA Grapalat" w:hAnsi="GHEA Grapalat" w:cs="Calibri"/>
                <w:sz w:val="16"/>
                <w:szCs w:val="16"/>
              </w:rPr>
              <w:t>333</w:t>
            </w:r>
            <w:r w:rsidR="00BF2B5F">
              <w:rPr>
                <w:rFonts w:ascii="GHEA Grapalat" w:hAnsi="GHEA Grapalat" w:cs="Calibri"/>
                <w:sz w:val="16"/>
                <w:szCs w:val="16"/>
              </w:rPr>
              <w:t>0 м</w:t>
            </w:r>
            <w:r w:rsidR="00BF2B5F" w:rsidRPr="004C5AEC">
              <w:rPr>
                <w:rFonts w:ascii="GHEA Grapalat" w:hAnsi="GHEA Grapalat" w:cs="Calibri"/>
                <w:sz w:val="16"/>
                <w:szCs w:val="16"/>
              </w:rPr>
              <w:t xml:space="preserve"> </w:t>
            </w:r>
            <w:r w:rsidR="00BF2B5F">
              <w:rPr>
                <w:rFonts w:ascii="GHEA Grapalat" w:hAnsi="GHEA Grapalat" w:cs="Calibri"/>
                <w:sz w:val="16"/>
                <w:szCs w:val="16"/>
              </w:rPr>
              <w:t xml:space="preserve"> по участкам)</w:t>
            </w:r>
          </w:p>
        </w:tc>
        <w:tc>
          <w:tcPr>
            <w:tcW w:w="1134" w:type="dxa"/>
            <w:tcBorders>
              <w:top w:val="nil"/>
              <w:left w:val="nil"/>
              <w:bottom w:val="single" w:sz="4" w:space="0" w:color="auto"/>
              <w:right w:val="single" w:sz="4" w:space="0" w:color="auto"/>
            </w:tcBorders>
            <w:shd w:val="clear" w:color="000000" w:fill="FFFFFF"/>
            <w:noWrap/>
            <w:vAlign w:val="center"/>
            <w:hideMark/>
          </w:tcPr>
          <w:p w14:paraId="5AB8644F"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vAlign w:val="center"/>
            <w:hideMark/>
          </w:tcPr>
          <w:p w14:paraId="6EED0DE7"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79,80</w:t>
            </w:r>
          </w:p>
        </w:tc>
        <w:tc>
          <w:tcPr>
            <w:tcW w:w="851" w:type="dxa"/>
            <w:tcBorders>
              <w:top w:val="nil"/>
              <w:left w:val="nil"/>
              <w:bottom w:val="single" w:sz="4" w:space="0" w:color="auto"/>
              <w:right w:val="single" w:sz="4" w:space="0" w:color="auto"/>
            </w:tcBorders>
            <w:noWrap/>
            <w:vAlign w:val="center"/>
            <w:hideMark/>
          </w:tcPr>
          <w:p w14:paraId="173B43A4"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4,12</w:t>
            </w:r>
          </w:p>
        </w:tc>
        <w:tc>
          <w:tcPr>
            <w:tcW w:w="1298" w:type="dxa"/>
            <w:tcBorders>
              <w:top w:val="nil"/>
              <w:left w:val="nil"/>
              <w:bottom w:val="single" w:sz="4" w:space="0" w:color="auto"/>
              <w:right w:val="single" w:sz="4" w:space="0" w:color="auto"/>
            </w:tcBorders>
            <w:noWrap/>
            <w:vAlign w:val="center"/>
            <w:hideMark/>
          </w:tcPr>
          <w:p w14:paraId="579EB3A2"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328,57</w:t>
            </w:r>
          </w:p>
        </w:tc>
      </w:tr>
      <w:tr w:rsidR="004C5AEC" w14:paraId="3A8F9B48" w14:textId="77777777" w:rsidTr="00BF2B5F">
        <w:trPr>
          <w:trHeight w:val="561"/>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7DB81C60"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w:t>
            </w:r>
          </w:p>
        </w:tc>
        <w:tc>
          <w:tcPr>
            <w:tcW w:w="5953" w:type="dxa"/>
            <w:gridSpan w:val="4"/>
            <w:tcBorders>
              <w:top w:val="nil"/>
              <w:left w:val="nil"/>
              <w:bottom w:val="single" w:sz="4" w:space="0" w:color="auto"/>
              <w:right w:val="single" w:sz="4" w:space="0" w:color="auto"/>
            </w:tcBorders>
            <w:shd w:val="clear" w:color="000000" w:fill="FFFFFF"/>
            <w:noWrap/>
            <w:hideMark/>
          </w:tcPr>
          <w:p w14:paraId="1B257C59"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Ручная очистка канала с бетонной облицовкой от сверхвлажных отложений 2-й группы, глубина канала до 1 м (L-3000 по секциям).</w:t>
            </w:r>
          </w:p>
        </w:tc>
        <w:tc>
          <w:tcPr>
            <w:tcW w:w="1134" w:type="dxa"/>
            <w:tcBorders>
              <w:top w:val="nil"/>
              <w:left w:val="nil"/>
              <w:bottom w:val="single" w:sz="4" w:space="0" w:color="auto"/>
              <w:right w:val="single" w:sz="4" w:space="0" w:color="auto"/>
            </w:tcBorders>
            <w:shd w:val="clear" w:color="000000" w:fill="FFFFFF"/>
            <w:noWrap/>
            <w:vAlign w:val="center"/>
            <w:hideMark/>
          </w:tcPr>
          <w:p w14:paraId="08202459"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vAlign w:val="center"/>
            <w:hideMark/>
          </w:tcPr>
          <w:p w14:paraId="541F1EC8"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75,00</w:t>
            </w:r>
          </w:p>
        </w:tc>
        <w:tc>
          <w:tcPr>
            <w:tcW w:w="851" w:type="dxa"/>
            <w:tcBorders>
              <w:top w:val="nil"/>
              <w:left w:val="nil"/>
              <w:bottom w:val="single" w:sz="4" w:space="0" w:color="auto"/>
              <w:right w:val="single" w:sz="4" w:space="0" w:color="auto"/>
            </w:tcBorders>
            <w:noWrap/>
            <w:vAlign w:val="center"/>
            <w:hideMark/>
          </w:tcPr>
          <w:p w14:paraId="48ECBE31"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1,63</w:t>
            </w:r>
          </w:p>
        </w:tc>
        <w:tc>
          <w:tcPr>
            <w:tcW w:w="1298" w:type="dxa"/>
            <w:tcBorders>
              <w:top w:val="nil"/>
              <w:left w:val="nil"/>
              <w:bottom w:val="single" w:sz="4" w:space="0" w:color="auto"/>
              <w:right w:val="single" w:sz="4" w:space="0" w:color="auto"/>
            </w:tcBorders>
            <w:noWrap/>
            <w:vAlign w:val="center"/>
            <w:hideMark/>
          </w:tcPr>
          <w:p w14:paraId="3D4927FB"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122,09</w:t>
            </w:r>
          </w:p>
        </w:tc>
      </w:tr>
      <w:tr w:rsidR="004C5AEC" w14:paraId="103586D2" w14:textId="77777777" w:rsidTr="00BF2B5F">
        <w:trPr>
          <w:trHeight w:val="414"/>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3244DD7E"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w:t>
            </w:r>
          </w:p>
        </w:tc>
        <w:tc>
          <w:tcPr>
            <w:tcW w:w="5953" w:type="dxa"/>
            <w:gridSpan w:val="4"/>
            <w:tcBorders>
              <w:top w:val="nil"/>
              <w:left w:val="nil"/>
              <w:bottom w:val="single" w:sz="4" w:space="0" w:color="auto"/>
              <w:right w:val="single" w:sz="4" w:space="0" w:color="auto"/>
            </w:tcBorders>
            <w:shd w:val="clear" w:color="000000" w:fill="FFFFFF"/>
            <w:hideMark/>
          </w:tcPr>
          <w:p w14:paraId="16F1F76E" w14:textId="77777777" w:rsidR="004C5AEC" w:rsidRDefault="004C5AEC" w:rsidP="004C5AEC">
            <w:pPr>
              <w:rPr>
                <w:rFonts w:ascii="GHEA Grapalat" w:hAnsi="GHEA Grapalat" w:cs="Calibri"/>
                <w:sz w:val="16"/>
                <w:szCs w:val="16"/>
              </w:rPr>
            </w:pPr>
            <w:r>
              <w:rPr>
                <w:rFonts w:ascii="GHEA Grapalat" w:hAnsi="GHEA Grapalat" w:cs="Calibri"/>
                <w:sz w:val="16"/>
                <w:szCs w:val="16"/>
              </w:rPr>
              <w:t>Транспортировка грунта самосвалом, объемный вес 1,7 т/м³, расстояние 5 км.</w:t>
            </w:r>
          </w:p>
        </w:tc>
        <w:tc>
          <w:tcPr>
            <w:tcW w:w="1134" w:type="dxa"/>
            <w:tcBorders>
              <w:top w:val="nil"/>
              <w:left w:val="nil"/>
              <w:bottom w:val="single" w:sz="4" w:space="0" w:color="auto"/>
              <w:right w:val="single" w:sz="4" w:space="0" w:color="auto"/>
            </w:tcBorders>
            <w:shd w:val="clear" w:color="000000" w:fill="FFFFFF"/>
            <w:noWrap/>
            <w:vAlign w:val="center"/>
            <w:hideMark/>
          </w:tcPr>
          <w:p w14:paraId="5BADE378"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vAlign w:val="center"/>
            <w:hideMark/>
          </w:tcPr>
          <w:p w14:paraId="38FC4863"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154,80</w:t>
            </w:r>
          </w:p>
        </w:tc>
        <w:tc>
          <w:tcPr>
            <w:tcW w:w="851" w:type="dxa"/>
            <w:tcBorders>
              <w:top w:val="nil"/>
              <w:left w:val="nil"/>
              <w:bottom w:val="single" w:sz="4" w:space="0" w:color="auto"/>
              <w:right w:val="single" w:sz="4" w:space="0" w:color="auto"/>
            </w:tcBorders>
            <w:noWrap/>
            <w:vAlign w:val="center"/>
            <w:hideMark/>
          </w:tcPr>
          <w:p w14:paraId="4171D6FB"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2,97</w:t>
            </w:r>
          </w:p>
        </w:tc>
        <w:tc>
          <w:tcPr>
            <w:tcW w:w="1298" w:type="dxa"/>
            <w:tcBorders>
              <w:top w:val="nil"/>
              <w:left w:val="nil"/>
              <w:bottom w:val="single" w:sz="4" w:space="0" w:color="auto"/>
              <w:right w:val="single" w:sz="4" w:space="0" w:color="auto"/>
            </w:tcBorders>
            <w:noWrap/>
            <w:vAlign w:val="center"/>
            <w:hideMark/>
          </w:tcPr>
          <w:p w14:paraId="47512CEE"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459,14</w:t>
            </w:r>
          </w:p>
        </w:tc>
      </w:tr>
      <w:tr w:rsidR="004C5AEC" w14:paraId="0B4C0ED1" w14:textId="77777777" w:rsidTr="004C5AEC">
        <w:trPr>
          <w:trHeight w:val="300"/>
        </w:trPr>
        <w:tc>
          <w:tcPr>
            <w:tcW w:w="534" w:type="dxa"/>
            <w:tcBorders>
              <w:top w:val="nil"/>
              <w:left w:val="nil"/>
              <w:bottom w:val="nil"/>
              <w:right w:val="nil"/>
            </w:tcBorders>
            <w:noWrap/>
            <w:vAlign w:val="bottom"/>
            <w:hideMark/>
          </w:tcPr>
          <w:p w14:paraId="7081F064" w14:textId="77777777" w:rsidR="004C5AEC" w:rsidRDefault="004C5AEC" w:rsidP="004C5AEC">
            <w:pPr>
              <w:jc w:val="center"/>
              <w:rPr>
                <w:rFonts w:ascii="GHEA Grapalat" w:hAnsi="GHEA Grapalat" w:cs="Calibri"/>
                <w:sz w:val="16"/>
                <w:szCs w:val="16"/>
              </w:rPr>
            </w:pPr>
          </w:p>
        </w:tc>
        <w:tc>
          <w:tcPr>
            <w:tcW w:w="5953" w:type="dxa"/>
            <w:gridSpan w:val="4"/>
            <w:tcBorders>
              <w:top w:val="nil"/>
              <w:left w:val="single" w:sz="4" w:space="0" w:color="auto"/>
              <w:bottom w:val="single" w:sz="4" w:space="0" w:color="auto"/>
              <w:right w:val="nil"/>
            </w:tcBorders>
            <w:shd w:val="clear" w:color="000000" w:fill="FFFFFF"/>
            <w:noWrap/>
            <w:vAlign w:val="bottom"/>
            <w:hideMark/>
          </w:tcPr>
          <w:p w14:paraId="43F01ED2"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Егвард</w:t>
            </w:r>
            <w:proofErr w:type="spellEnd"/>
            <w:r>
              <w:rPr>
                <w:rFonts w:ascii="Calibri" w:hAnsi="Calibri" w:cs="Calibri"/>
                <w:b/>
                <w:bCs/>
                <w:sz w:val="22"/>
                <w:szCs w:val="22"/>
              </w:rPr>
              <w:t xml:space="preserve"> N3</w:t>
            </w:r>
          </w:p>
        </w:tc>
        <w:tc>
          <w:tcPr>
            <w:tcW w:w="1134" w:type="dxa"/>
            <w:tcBorders>
              <w:top w:val="nil"/>
              <w:left w:val="nil"/>
              <w:bottom w:val="single" w:sz="4" w:space="0" w:color="auto"/>
              <w:right w:val="nil"/>
            </w:tcBorders>
            <w:shd w:val="clear" w:color="000000" w:fill="FFFFFF"/>
            <w:noWrap/>
            <w:vAlign w:val="bottom"/>
            <w:hideMark/>
          </w:tcPr>
          <w:p w14:paraId="6DDB26BE"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992" w:type="dxa"/>
            <w:tcBorders>
              <w:top w:val="nil"/>
              <w:left w:val="nil"/>
              <w:bottom w:val="single" w:sz="4" w:space="0" w:color="auto"/>
              <w:right w:val="nil"/>
            </w:tcBorders>
            <w:shd w:val="clear" w:color="000000" w:fill="FFFFFF"/>
            <w:noWrap/>
            <w:vAlign w:val="bottom"/>
            <w:hideMark/>
          </w:tcPr>
          <w:p w14:paraId="0B6A39AB" w14:textId="77777777" w:rsidR="004C5AEC" w:rsidRPr="00BF2B5F" w:rsidRDefault="004C5AEC" w:rsidP="004C5AEC">
            <w:pPr>
              <w:jc w:val="center"/>
              <w:rPr>
                <w:rFonts w:ascii="Calibri" w:hAnsi="Calibri" w:cs="Calibri"/>
                <w:b/>
                <w:bCs/>
                <w:sz w:val="22"/>
                <w:szCs w:val="22"/>
              </w:rPr>
            </w:pPr>
            <w:r w:rsidRPr="00BF2B5F">
              <w:rPr>
                <w:rFonts w:ascii="Calibri" w:hAnsi="Calibri" w:cs="Calibri"/>
                <w:b/>
                <w:bCs/>
                <w:sz w:val="22"/>
                <w:szCs w:val="22"/>
              </w:rPr>
              <w:t> </w:t>
            </w:r>
          </w:p>
        </w:tc>
        <w:tc>
          <w:tcPr>
            <w:tcW w:w="851" w:type="dxa"/>
            <w:tcBorders>
              <w:top w:val="nil"/>
              <w:left w:val="single" w:sz="4" w:space="0" w:color="auto"/>
              <w:bottom w:val="single" w:sz="4" w:space="0" w:color="auto"/>
              <w:right w:val="single" w:sz="4" w:space="0" w:color="auto"/>
            </w:tcBorders>
            <w:noWrap/>
            <w:vAlign w:val="center"/>
            <w:hideMark/>
          </w:tcPr>
          <w:p w14:paraId="0533054E" w14:textId="77777777" w:rsidR="004C5AEC" w:rsidRPr="00BF2B5F" w:rsidRDefault="004C5AEC" w:rsidP="004C5AEC">
            <w:pPr>
              <w:jc w:val="center"/>
              <w:rPr>
                <w:rFonts w:ascii="Calibri" w:hAnsi="Calibri" w:cs="Calibri"/>
                <w:sz w:val="22"/>
                <w:szCs w:val="22"/>
              </w:rPr>
            </w:pPr>
            <w:r w:rsidRPr="00BF2B5F">
              <w:rPr>
                <w:rFonts w:ascii="Calibri" w:hAnsi="Calibri" w:cs="Calibri"/>
                <w:sz w:val="22"/>
                <w:szCs w:val="22"/>
              </w:rPr>
              <w:t> </w:t>
            </w:r>
          </w:p>
        </w:tc>
        <w:tc>
          <w:tcPr>
            <w:tcW w:w="1298" w:type="dxa"/>
            <w:tcBorders>
              <w:top w:val="nil"/>
              <w:left w:val="nil"/>
              <w:bottom w:val="single" w:sz="4" w:space="0" w:color="auto"/>
              <w:right w:val="single" w:sz="4" w:space="0" w:color="auto"/>
            </w:tcBorders>
            <w:noWrap/>
            <w:vAlign w:val="center"/>
            <w:hideMark/>
          </w:tcPr>
          <w:p w14:paraId="115F2CF3" w14:textId="77777777" w:rsidR="004C5AEC" w:rsidRDefault="004C5AEC" w:rsidP="004C5AEC">
            <w:pPr>
              <w:jc w:val="center"/>
              <w:rPr>
                <w:rFonts w:ascii="Calibri" w:hAnsi="Calibri" w:cs="Calibri"/>
                <w:sz w:val="22"/>
                <w:szCs w:val="22"/>
              </w:rPr>
            </w:pPr>
            <w:r>
              <w:rPr>
                <w:rFonts w:ascii="Calibri" w:hAnsi="Calibri" w:cs="Calibri"/>
                <w:sz w:val="22"/>
                <w:szCs w:val="22"/>
              </w:rPr>
              <w:t> </w:t>
            </w:r>
          </w:p>
        </w:tc>
      </w:tr>
      <w:tr w:rsidR="004C5AEC" w14:paraId="479D6209" w14:textId="77777777" w:rsidTr="00BF2B5F">
        <w:trPr>
          <w:trHeight w:val="381"/>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E125AA"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w:t>
            </w:r>
          </w:p>
        </w:tc>
        <w:tc>
          <w:tcPr>
            <w:tcW w:w="5953" w:type="dxa"/>
            <w:gridSpan w:val="4"/>
            <w:tcBorders>
              <w:top w:val="nil"/>
              <w:left w:val="nil"/>
              <w:bottom w:val="single" w:sz="4" w:space="0" w:color="auto"/>
              <w:right w:val="single" w:sz="4" w:space="0" w:color="auto"/>
            </w:tcBorders>
            <w:shd w:val="clear" w:color="000000" w:fill="FFFFFF"/>
            <w:noWrap/>
            <w:vAlign w:val="bottom"/>
            <w:hideMark/>
          </w:tcPr>
          <w:p w14:paraId="7B6EDE5E"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 xml:space="preserve">Очистка ирригационных сетей  от отложений 2-й группы (участки L-2550 м).    </w:t>
            </w:r>
          </w:p>
        </w:tc>
        <w:tc>
          <w:tcPr>
            <w:tcW w:w="1134" w:type="dxa"/>
            <w:tcBorders>
              <w:top w:val="nil"/>
              <w:left w:val="nil"/>
              <w:bottom w:val="single" w:sz="4" w:space="0" w:color="auto"/>
              <w:right w:val="single" w:sz="4" w:space="0" w:color="auto"/>
            </w:tcBorders>
            <w:shd w:val="clear" w:color="000000" w:fill="FFFFFF"/>
            <w:noWrap/>
            <w:vAlign w:val="center"/>
            <w:hideMark/>
          </w:tcPr>
          <w:p w14:paraId="6755C6D7"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vAlign w:val="center"/>
            <w:hideMark/>
          </w:tcPr>
          <w:p w14:paraId="60BA0856"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51,00</w:t>
            </w:r>
          </w:p>
        </w:tc>
        <w:tc>
          <w:tcPr>
            <w:tcW w:w="851" w:type="dxa"/>
            <w:tcBorders>
              <w:top w:val="nil"/>
              <w:left w:val="nil"/>
              <w:bottom w:val="single" w:sz="4" w:space="0" w:color="auto"/>
              <w:right w:val="single" w:sz="4" w:space="0" w:color="auto"/>
            </w:tcBorders>
            <w:noWrap/>
            <w:vAlign w:val="center"/>
            <w:hideMark/>
          </w:tcPr>
          <w:p w14:paraId="5BDEAA1A"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4,12</w:t>
            </w:r>
          </w:p>
        </w:tc>
        <w:tc>
          <w:tcPr>
            <w:tcW w:w="1298" w:type="dxa"/>
            <w:tcBorders>
              <w:top w:val="nil"/>
              <w:left w:val="nil"/>
              <w:bottom w:val="single" w:sz="4" w:space="0" w:color="auto"/>
              <w:right w:val="single" w:sz="4" w:space="0" w:color="auto"/>
            </w:tcBorders>
            <w:noWrap/>
            <w:vAlign w:val="center"/>
            <w:hideMark/>
          </w:tcPr>
          <w:p w14:paraId="08307FA4"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210,00</w:t>
            </w:r>
          </w:p>
        </w:tc>
      </w:tr>
      <w:tr w:rsidR="004C5AEC" w14:paraId="40489A86" w14:textId="77777777" w:rsidTr="00BF2B5F">
        <w:trPr>
          <w:trHeight w:val="42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7BC6DA98"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w:t>
            </w:r>
          </w:p>
        </w:tc>
        <w:tc>
          <w:tcPr>
            <w:tcW w:w="5953" w:type="dxa"/>
            <w:gridSpan w:val="4"/>
            <w:tcBorders>
              <w:top w:val="nil"/>
              <w:left w:val="nil"/>
              <w:bottom w:val="single" w:sz="4" w:space="0" w:color="auto"/>
              <w:right w:val="single" w:sz="4" w:space="0" w:color="auto"/>
            </w:tcBorders>
            <w:shd w:val="clear" w:color="000000" w:fill="FFFFFF"/>
            <w:vAlign w:val="center"/>
            <w:hideMark/>
          </w:tcPr>
          <w:p w14:paraId="16BCE591" w14:textId="77777777" w:rsidR="004C5AEC" w:rsidRDefault="004C5AEC" w:rsidP="004C5AEC">
            <w:pPr>
              <w:rPr>
                <w:rFonts w:ascii="GHEA Grapalat" w:hAnsi="GHEA Grapalat" w:cs="Calibri"/>
                <w:sz w:val="16"/>
                <w:szCs w:val="16"/>
              </w:rPr>
            </w:pPr>
            <w:r>
              <w:rPr>
                <w:rFonts w:ascii="GHEA Grapalat" w:hAnsi="GHEA Grapalat" w:cs="Calibri"/>
                <w:sz w:val="16"/>
                <w:szCs w:val="16"/>
              </w:rPr>
              <w:t>Транспортировка грунта самосвалом, объемный вес 1,7 т/м³, расстояние 5 км.</w:t>
            </w:r>
          </w:p>
        </w:tc>
        <w:tc>
          <w:tcPr>
            <w:tcW w:w="1134" w:type="dxa"/>
            <w:tcBorders>
              <w:top w:val="nil"/>
              <w:left w:val="nil"/>
              <w:bottom w:val="single" w:sz="4" w:space="0" w:color="auto"/>
              <w:right w:val="single" w:sz="4" w:space="0" w:color="auto"/>
            </w:tcBorders>
            <w:shd w:val="clear" w:color="000000" w:fill="FFFFFF"/>
            <w:noWrap/>
            <w:vAlign w:val="center"/>
            <w:hideMark/>
          </w:tcPr>
          <w:p w14:paraId="67BFB853"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vAlign w:val="center"/>
            <w:hideMark/>
          </w:tcPr>
          <w:p w14:paraId="410F4163"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111,00</w:t>
            </w:r>
          </w:p>
        </w:tc>
        <w:tc>
          <w:tcPr>
            <w:tcW w:w="851" w:type="dxa"/>
            <w:tcBorders>
              <w:top w:val="nil"/>
              <w:left w:val="nil"/>
              <w:bottom w:val="single" w:sz="4" w:space="0" w:color="auto"/>
              <w:right w:val="single" w:sz="4" w:space="0" w:color="auto"/>
            </w:tcBorders>
            <w:noWrap/>
            <w:vAlign w:val="center"/>
            <w:hideMark/>
          </w:tcPr>
          <w:p w14:paraId="014C48C3"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2,97</w:t>
            </w:r>
          </w:p>
        </w:tc>
        <w:tc>
          <w:tcPr>
            <w:tcW w:w="1298" w:type="dxa"/>
            <w:tcBorders>
              <w:top w:val="nil"/>
              <w:left w:val="nil"/>
              <w:bottom w:val="single" w:sz="4" w:space="0" w:color="auto"/>
              <w:right w:val="single" w:sz="4" w:space="0" w:color="auto"/>
            </w:tcBorders>
            <w:noWrap/>
            <w:vAlign w:val="center"/>
            <w:hideMark/>
          </w:tcPr>
          <w:p w14:paraId="6690137D"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329,23</w:t>
            </w:r>
          </w:p>
        </w:tc>
      </w:tr>
      <w:tr w:rsidR="004C5AEC" w14:paraId="625DDB38" w14:textId="77777777" w:rsidTr="00BF2B5F">
        <w:trPr>
          <w:trHeight w:val="551"/>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3C5CCC24"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w:t>
            </w:r>
          </w:p>
        </w:tc>
        <w:tc>
          <w:tcPr>
            <w:tcW w:w="5953" w:type="dxa"/>
            <w:gridSpan w:val="4"/>
            <w:tcBorders>
              <w:top w:val="nil"/>
              <w:left w:val="nil"/>
              <w:bottom w:val="single" w:sz="4" w:space="0" w:color="auto"/>
              <w:right w:val="single" w:sz="4" w:space="0" w:color="auto"/>
            </w:tcBorders>
            <w:shd w:val="clear" w:color="000000" w:fill="FFFFFF"/>
            <w:noWrap/>
            <w:vAlign w:val="center"/>
            <w:hideMark/>
          </w:tcPr>
          <w:p w14:paraId="4F10432A"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 xml:space="preserve">Ручная очистка бассейна с бетонной облицовкой от очень влажных загрязнений группы 2 (очистка бассейна).  </w:t>
            </w:r>
          </w:p>
        </w:tc>
        <w:tc>
          <w:tcPr>
            <w:tcW w:w="1134" w:type="dxa"/>
            <w:tcBorders>
              <w:top w:val="nil"/>
              <w:left w:val="nil"/>
              <w:bottom w:val="single" w:sz="4" w:space="0" w:color="auto"/>
              <w:right w:val="single" w:sz="4" w:space="0" w:color="auto"/>
            </w:tcBorders>
            <w:shd w:val="clear" w:color="000000" w:fill="FFFFFF"/>
            <w:noWrap/>
            <w:vAlign w:val="center"/>
            <w:hideMark/>
          </w:tcPr>
          <w:p w14:paraId="3DED840A"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noWrap/>
            <w:vAlign w:val="center"/>
            <w:hideMark/>
          </w:tcPr>
          <w:p w14:paraId="5BEF4F0B"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60,00</w:t>
            </w:r>
          </w:p>
        </w:tc>
        <w:tc>
          <w:tcPr>
            <w:tcW w:w="851" w:type="dxa"/>
            <w:tcBorders>
              <w:top w:val="nil"/>
              <w:left w:val="nil"/>
              <w:bottom w:val="single" w:sz="4" w:space="0" w:color="auto"/>
              <w:right w:val="single" w:sz="4" w:space="0" w:color="auto"/>
            </w:tcBorders>
            <w:noWrap/>
            <w:vAlign w:val="center"/>
            <w:hideMark/>
          </w:tcPr>
          <w:p w14:paraId="06B849EB"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2,21</w:t>
            </w:r>
          </w:p>
        </w:tc>
        <w:tc>
          <w:tcPr>
            <w:tcW w:w="1298" w:type="dxa"/>
            <w:tcBorders>
              <w:top w:val="nil"/>
              <w:left w:val="nil"/>
              <w:bottom w:val="single" w:sz="4" w:space="0" w:color="auto"/>
              <w:right w:val="single" w:sz="4" w:space="0" w:color="auto"/>
            </w:tcBorders>
            <w:noWrap/>
            <w:vAlign w:val="center"/>
            <w:hideMark/>
          </w:tcPr>
          <w:p w14:paraId="66F86594"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132,75</w:t>
            </w:r>
          </w:p>
        </w:tc>
      </w:tr>
      <w:tr w:rsidR="004C5AEC" w14:paraId="6E625098" w14:textId="77777777" w:rsidTr="00BF2B5F">
        <w:trPr>
          <w:trHeight w:val="283"/>
        </w:trPr>
        <w:tc>
          <w:tcPr>
            <w:tcW w:w="534" w:type="dxa"/>
            <w:tcBorders>
              <w:top w:val="nil"/>
              <w:left w:val="nil"/>
              <w:bottom w:val="nil"/>
              <w:right w:val="nil"/>
            </w:tcBorders>
            <w:noWrap/>
            <w:vAlign w:val="bottom"/>
            <w:hideMark/>
          </w:tcPr>
          <w:p w14:paraId="45AFE83B" w14:textId="77777777" w:rsidR="004C5AEC" w:rsidRDefault="004C5AEC" w:rsidP="004C5AEC">
            <w:pPr>
              <w:jc w:val="center"/>
              <w:rPr>
                <w:rFonts w:ascii="GHEA Grapalat" w:hAnsi="GHEA Grapalat" w:cs="Calibri"/>
                <w:sz w:val="16"/>
                <w:szCs w:val="16"/>
              </w:rPr>
            </w:pPr>
          </w:p>
        </w:tc>
        <w:tc>
          <w:tcPr>
            <w:tcW w:w="5953" w:type="dxa"/>
            <w:gridSpan w:val="4"/>
            <w:tcBorders>
              <w:top w:val="nil"/>
              <w:left w:val="single" w:sz="4" w:space="0" w:color="auto"/>
              <w:bottom w:val="single" w:sz="4" w:space="0" w:color="auto"/>
              <w:right w:val="single" w:sz="4" w:space="0" w:color="auto"/>
            </w:tcBorders>
            <w:shd w:val="clear" w:color="000000" w:fill="FFFFFF"/>
            <w:noWrap/>
            <w:vAlign w:val="bottom"/>
            <w:hideMark/>
          </w:tcPr>
          <w:p w14:paraId="086D0710"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xml:space="preserve"> Внутрихозяйственные сети </w:t>
            </w:r>
            <w:proofErr w:type="spellStart"/>
            <w:r>
              <w:rPr>
                <w:rFonts w:ascii="Calibri" w:hAnsi="Calibri" w:cs="Calibri"/>
                <w:b/>
                <w:bCs/>
                <w:sz w:val="22"/>
                <w:szCs w:val="22"/>
              </w:rPr>
              <w:t>Зовуни</w:t>
            </w:r>
            <w:proofErr w:type="spellEnd"/>
          </w:p>
        </w:tc>
        <w:tc>
          <w:tcPr>
            <w:tcW w:w="1134" w:type="dxa"/>
            <w:tcBorders>
              <w:top w:val="nil"/>
              <w:left w:val="nil"/>
              <w:bottom w:val="single" w:sz="4" w:space="0" w:color="auto"/>
              <w:right w:val="single" w:sz="4" w:space="0" w:color="auto"/>
            </w:tcBorders>
            <w:shd w:val="clear" w:color="000000" w:fill="FFFFFF"/>
            <w:noWrap/>
            <w:vAlign w:val="bottom"/>
            <w:hideMark/>
          </w:tcPr>
          <w:p w14:paraId="59B4AC4E"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992" w:type="dxa"/>
            <w:tcBorders>
              <w:top w:val="nil"/>
              <w:left w:val="nil"/>
              <w:bottom w:val="single" w:sz="4" w:space="0" w:color="auto"/>
              <w:right w:val="single" w:sz="4" w:space="0" w:color="auto"/>
            </w:tcBorders>
            <w:shd w:val="clear" w:color="000000" w:fill="FFFFFF"/>
            <w:noWrap/>
            <w:vAlign w:val="bottom"/>
            <w:hideMark/>
          </w:tcPr>
          <w:p w14:paraId="03430EB9" w14:textId="77777777" w:rsidR="004C5AEC" w:rsidRPr="00BF2B5F" w:rsidRDefault="004C5AEC" w:rsidP="004C5AEC">
            <w:pPr>
              <w:jc w:val="center"/>
              <w:rPr>
                <w:rFonts w:ascii="Calibri" w:hAnsi="Calibri" w:cs="Calibri"/>
                <w:b/>
                <w:bCs/>
                <w:sz w:val="22"/>
                <w:szCs w:val="22"/>
              </w:rPr>
            </w:pPr>
            <w:r w:rsidRPr="00BF2B5F">
              <w:rPr>
                <w:rFonts w:ascii="Calibri" w:hAnsi="Calibri" w:cs="Calibri"/>
                <w:b/>
                <w:bCs/>
                <w:sz w:val="22"/>
                <w:szCs w:val="22"/>
              </w:rPr>
              <w:t> </w:t>
            </w:r>
          </w:p>
        </w:tc>
        <w:tc>
          <w:tcPr>
            <w:tcW w:w="851" w:type="dxa"/>
            <w:tcBorders>
              <w:top w:val="nil"/>
              <w:left w:val="nil"/>
              <w:bottom w:val="single" w:sz="4" w:space="0" w:color="auto"/>
              <w:right w:val="single" w:sz="4" w:space="0" w:color="auto"/>
            </w:tcBorders>
            <w:noWrap/>
            <w:vAlign w:val="center"/>
            <w:hideMark/>
          </w:tcPr>
          <w:p w14:paraId="3E986F47" w14:textId="77777777" w:rsidR="004C5AEC" w:rsidRPr="00BF2B5F" w:rsidRDefault="004C5AEC" w:rsidP="004C5AEC">
            <w:pPr>
              <w:jc w:val="center"/>
              <w:rPr>
                <w:rFonts w:ascii="Calibri" w:hAnsi="Calibri" w:cs="Calibri"/>
                <w:sz w:val="22"/>
                <w:szCs w:val="22"/>
              </w:rPr>
            </w:pPr>
            <w:r w:rsidRPr="00BF2B5F">
              <w:rPr>
                <w:rFonts w:ascii="Calibri" w:hAnsi="Calibri" w:cs="Calibri"/>
                <w:sz w:val="22"/>
                <w:szCs w:val="22"/>
              </w:rPr>
              <w:t> </w:t>
            </w:r>
          </w:p>
        </w:tc>
        <w:tc>
          <w:tcPr>
            <w:tcW w:w="1298" w:type="dxa"/>
            <w:tcBorders>
              <w:top w:val="nil"/>
              <w:left w:val="nil"/>
              <w:bottom w:val="single" w:sz="4" w:space="0" w:color="auto"/>
              <w:right w:val="single" w:sz="4" w:space="0" w:color="auto"/>
            </w:tcBorders>
            <w:noWrap/>
            <w:vAlign w:val="center"/>
            <w:hideMark/>
          </w:tcPr>
          <w:p w14:paraId="78F1C6BE" w14:textId="77777777" w:rsidR="004C5AEC" w:rsidRDefault="004C5AEC" w:rsidP="004C5AEC">
            <w:pPr>
              <w:jc w:val="center"/>
              <w:rPr>
                <w:rFonts w:ascii="Calibri" w:hAnsi="Calibri" w:cs="Calibri"/>
                <w:sz w:val="22"/>
                <w:szCs w:val="22"/>
              </w:rPr>
            </w:pPr>
            <w:r>
              <w:rPr>
                <w:rFonts w:ascii="Calibri" w:hAnsi="Calibri" w:cs="Calibri"/>
                <w:sz w:val="22"/>
                <w:szCs w:val="22"/>
              </w:rPr>
              <w:t> </w:t>
            </w:r>
          </w:p>
        </w:tc>
      </w:tr>
      <w:tr w:rsidR="004C5AEC" w14:paraId="63DA8F72" w14:textId="77777777" w:rsidTr="004C5AEC">
        <w:trPr>
          <w:trHeight w:val="512"/>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BAD4E0"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w:t>
            </w:r>
          </w:p>
        </w:tc>
        <w:tc>
          <w:tcPr>
            <w:tcW w:w="5953" w:type="dxa"/>
            <w:gridSpan w:val="4"/>
            <w:tcBorders>
              <w:top w:val="nil"/>
              <w:left w:val="nil"/>
              <w:bottom w:val="single" w:sz="4" w:space="0" w:color="auto"/>
              <w:right w:val="single" w:sz="4" w:space="0" w:color="auto"/>
            </w:tcBorders>
            <w:shd w:val="clear" w:color="000000" w:fill="FFFFFF"/>
            <w:noWrap/>
            <w:vAlign w:val="center"/>
            <w:hideMark/>
          </w:tcPr>
          <w:p w14:paraId="36856061"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 xml:space="preserve">Очистка ирригационных сетей </w:t>
            </w:r>
            <w:proofErr w:type="spellStart"/>
            <w:r>
              <w:rPr>
                <w:rFonts w:ascii="GHEA Grapalat" w:hAnsi="GHEA Grapalat" w:cs="Calibri"/>
                <w:sz w:val="16"/>
                <w:szCs w:val="16"/>
              </w:rPr>
              <w:t>вакерами</w:t>
            </w:r>
            <w:proofErr w:type="spellEnd"/>
            <w:r>
              <w:rPr>
                <w:rFonts w:ascii="GHEA Grapalat" w:hAnsi="GHEA Grapalat" w:cs="Calibri"/>
                <w:sz w:val="16"/>
                <w:szCs w:val="16"/>
              </w:rPr>
              <w:t xml:space="preserve"> от отложений 2-й группы (участки L-1260 м)  </w:t>
            </w:r>
          </w:p>
        </w:tc>
        <w:tc>
          <w:tcPr>
            <w:tcW w:w="1134" w:type="dxa"/>
            <w:tcBorders>
              <w:top w:val="nil"/>
              <w:left w:val="nil"/>
              <w:bottom w:val="single" w:sz="4" w:space="0" w:color="auto"/>
              <w:right w:val="single" w:sz="4" w:space="0" w:color="auto"/>
            </w:tcBorders>
            <w:shd w:val="clear" w:color="000000" w:fill="FFFFFF"/>
            <w:noWrap/>
            <w:vAlign w:val="center"/>
            <w:hideMark/>
          </w:tcPr>
          <w:p w14:paraId="35CF3C43"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vAlign w:val="center"/>
            <w:hideMark/>
          </w:tcPr>
          <w:p w14:paraId="6A4793B4"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73,80</w:t>
            </w:r>
          </w:p>
        </w:tc>
        <w:tc>
          <w:tcPr>
            <w:tcW w:w="851" w:type="dxa"/>
            <w:tcBorders>
              <w:top w:val="nil"/>
              <w:left w:val="nil"/>
              <w:bottom w:val="single" w:sz="4" w:space="0" w:color="auto"/>
              <w:right w:val="single" w:sz="4" w:space="0" w:color="auto"/>
            </w:tcBorders>
            <w:noWrap/>
            <w:vAlign w:val="center"/>
            <w:hideMark/>
          </w:tcPr>
          <w:p w14:paraId="56FA5787"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4,12</w:t>
            </w:r>
          </w:p>
        </w:tc>
        <w:tc>
          <w:tcPr>
            <w:tcW w:w="1298" w:type="dxa"/>
            <w:tcBorders>
              <w:top w:val="nil"/>
              <w:left w:val="nil"/>
              <w:bottom w:val="single" w:sz="4" w:space="0" w:color="auto"/>
              <w:right w:val="single" w:sz="4" w:space="0" w:color="auto"/>
            </w:tcBorders>
            <w:noWrap/>
            <w:vAlign w:val="center"/>
            <w:hideMark/>
          </w:tcPr>
          <w:p w14:paraId="5CFCA88A"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303,90</w:t>
            </w:r>
          </w:p>
        </w:tc>
      </w:tr>
      <w:tr w:rsidR="004C5AEC" w14:paraId="4D5E195F" w14:textId="77777777" w:rsidTr="004C5AEC">
        <w:trPr>
          <w:trHeight w:val="512"/>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52BDF609"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w:t>
            </w:r>
          </w:p>
        </w:tc>
        <w:tc>
          <w:tcPr>
            <w:tcW w:w="5953" w:type="dxa"/>
            <w:gridSpan w:val="4"/>
            <w:tcBorders>
              <w:top w:val="nil"/>
              <w:left w:val="nil"/>
              <w:bottom w:val="single" w:sz="4" w:space="0" w:color="auto"/>
              <w:right w:val="single" w:sz="4" w:space="0" w:color="auto"/>
            </w:tcBorders>
            <w:shd w:val="clear" w:color="000000" w:fill="FFFFFF"/>
            <w:noWrap/>
            <w:vAlign w:val="center"/>
            <w:hideMark/>
          </w:tcPr>
          <w:p w14:paraId="5C948724"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Скашивание кустарников средней густоты и веток толщиной до 6 мм с берегов и склонов канала косой.</w:t>
            </w:r>
          </w:p>
        </w:tc>
        <w:tc>
          <w:tcPr>
            <w:tcW w:w="1134" w:type="dxa"/>
            <w:tcBorders>
              <w:top w:val="nil"/>
              <w:left w:val="nil"/>
              <w:bottom w:val="single" w:sz="4" w:space="0" w:color="auto"/>
              <w:right w:val="single" w:sz="4" w:space="0" w:color="auto"/>
            </w:tcBorders>
            <w:shd w:val="clear" w:color="000000" w:fill="FFFFFF"/>
            <w:noWrap/>
            <w:vAlign w:val="center"/>
            <w:hideMark/>
          </w:tcPr>
          <w:p w14:paraId="4911620B"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100մ²</w:t>
            </w:r>
          </w:p>
        </w:tc>
        <w:tc>
          <w:tcPr>
            <w:tcW w:w="992" w:type="dxa"/>
            <w:tcBorders>
              <w:top w:val="nil"/>
              <w:left w:val="nil"/>
              <w:bottom w:val="single" w:sz="4" w:space="0" w:color="auto"/>
              <w:right w:val="single" w:sz="4" w:space="0" w:color="auto"/>
            </w:tcBorders>
            <w:shd w:val="clear" w:color="000000" w:fill="FFFFFF"/>
            <w:vAlign w:val="center"/>
            <w:hideMark/>
          </w:tcPr>
          <w:p w14:paraId="3AEB2467"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5,00</w:t>
            </w:r>
          </w:p>
        </w:tc>
        <w:tc>
          <w:tcPr>
            <w:tcW w:w="851" w:type="dxa"/>
            <w:tcBorders>
              <w:top w:val="nil"/>
              <w:left w:val="nil"/>
              <w:bottom w:val="single" w:sz="4" w:space="0" w:color="auto"/>
              <w:right w:val="single" w:sz="4" w:space="0" w:color="auto"/>
            </w:tcBorders>
            <w:noWrap/>
            <w:vAlign w:val="center"/>
            <w:hideMark/>
          </w:tcPr>
          <w:p w14:paraId="69E0462D"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1,91</w:t>
            </w:r>
          </w:p>
        </w:tc>
        <w:tc>
          <w:tcPr>
            <w:tcW w:w="1298" w:type="dxa"/>
            <w:tcBorders>
              <w:top w:val="nil"/>
              <w:left w:val="nil"/>
              <w:bottom w:val="single" w:sz="4" w:space="0" w:color="auto"/>
              <w:right w:val="single" w:sz="4" w:space="0" w:color="auto"/>
            </w:tcBorders>
            <w:noWrap/>
            <w:vAlign w:val="center"/>
            <w:hideMark/>
          </w:tcPr>
          <w:p w14:paraId="5BF1267B"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9,53</w:t>
            </w:r>
          </w:p>
        </w:tc>
      </w:tr>
      <w:tr w:rsidR="004C5AEC" w14:paraId="18EF0B7B" w14:textId="77777777" w:rsidTr="004C5AEC">
        <w:trPr>
          <w:trHeight w:val="512"/>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2E001F70"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w:t>
            </w:r>
          </w:p>
        </w:tc>
        <w:tc>
          <w:tcPr>
            <w:tcW w:w="5953" w:type="dxa"/>
            <w:gridSpan w:val="4"/>
            <w:tcBorders>
              <w:top w:val="nil"/>
              <w:left w:val="nil"/>
              <w:bottom w:val="single" w:sz="4" w:space="0" w:color="auto"/>
              <w:right w:val="single" w:sz="4" w:space="0" w:color="auto"/>
            </w:tcBorders>
            <w:shd w:val="clear" w:color="000000" w:fill="FFFFFF"/>
            <w:noWrap/>
            <w:vAlign w:val="center"/>
            <w:hideMark/>
          </w:tcPr>
          <w:p w14:paraId="55C2E1EE"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Ручная очистка канала с бетонной облицовкой от сверхвлажных отложений группы 2, глубина канала до 1 м (в секциях L-2400).</w:t>
            </w:r>
          </w:p>
        </w:tc>
        <w:tc>
          <w:tcPr>
            <w:tcW w:w="1134" w:type="dxa"/>
            <w:tcBorders>
              <w:top w:val="nil"/>
              <w:left w:val="nil"/>
              <w:bottom w:val="single" w:sz="4" w:space="0" w:color="auto"/>
              <w:right w:val="single" w:sz="4" w:space="0" w:color="auto"/>
            </w:tcBorders>
            <w:shd w:val="clear" w:color="000000" w:fill="FFFFFF"/>
            <w:noWrap/>
            <w:vAlign w:val="center"/>
            <w:hideMark/>
          </w:tcPr>
          <w:p w14:paraId="306243EC"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vAlign w:val="center"/>
            <w:hideMark/>
          </w:tcPr>
          <w:p w14:paraId="44D4941E"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63,75</w:t>
            </w:r>
          </w:p>
        </w:tc>
        <w:tc>
          <w:tcPr>
            <w:tcW w:w="851" w:type="dxa"/>
            <w:tcBorders>
              <w:top w:val="nil"/>
              <w:left w:val="nil"/>
              <w:bottom w:val="single" w:sz="4" w:space="0" w:color="auto"/>
              <w:right w:val="single" w:sz="4" w:space="0" w:color="auto"/>
            </w:tcBorders>
            <w:noWrap/>
            <w:vAlign w:val="center"/>
            <w:hideMark/>
          </w:tcPr>
          <w:p w14:paraId="2A432581" w14:textId="77777777" w:rsidR="004C5AEC" w:rsidRPr="00BF2B5F" w:rsidRDefault="004C5AEC" w:rsidP="004C5AEC">
            <w:pPr>
              <w:jc w:val="center"/>
              <w:rPr>
                <w:rFonts w:ascii="GHEA Grapalat" w:hAnsi="GHEA Grapalat" w:cs="Calibri"/>
                <w:sz w:val="16"/>
                <w:szCs w:val="16"/>
              </w:rPr>
            </w:pPr>
            <w:r w:rsidRPr="00BF2B5F">
              <w:rPr>
                <w:rFonts w:ascii="GHEA Grapalat" w:hAnsi="GHEA Grapalat" w:cs="Calibri"/>
                <w:sz w:val="16"/>
                <w:szCs w:val="16"/>
              </w:rPr>
              <w:t>1,63</w:t>
            </w:r>
          </w:p>
        </w:tc>
        <w:tc>
          <w:tcPr>
            <w:tcW w:w="1298" w:type="dxa"/>
            <w:tcBorders>
              <w:top w:val="nil"/>
              <w:left w:val="nil"/>
              <w:bottom w:val="single" w:sz="4" w:space="0" w:color="auto"/>
              <w:right w:val="single" w:sz="4" w:space="0" w:color="auto"/>
            </w:tcBorders>
            <w:noWrap/>
            <w:vAlign w:val="center"/>
            <w:hideMark/>
          </w:tcPr>
          <w:p w14:paraId="6D02A133"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103,78</w:t>
            </w:r>
          </w:p>
        </w:tc>
      </w:tr>
      <w:tr w:rsidR="004C5AEC" w14:paraId="627088E4" w14:textId="77777777" w:rsidTr="004C5AEC">
        <w:trPr>
          <w:trHeight w:val="300"/>
        </w:trPr>
        <w:tc>
          <w:tcPr>
            <w:tcW w:w="534" w:type="dxa"/>
            <w:tcBorders>
              <w:top w:val="nil"/>
              <w:left w:val="nil"/>
              <w:bottom w:val="nil"/>
              <w:right w:val="nil"/>
            </w:tcBorders>
            <w:noWrap/>
            <w:vAlign w:val="bottom"/>
            <w:hideMark/>
          </w:tcPr>
          <w:p w14:paraId="25981B2B" w14:textId="77777777" w:rsidR="004C5AEC" w:rsidRDefault="004C5AEC" w:rsidP="004C5AEC">
            <w:pPr>
              <w:jc w:val="center"/>
              <w:rPr>
                <w:rFonts w:ascii="GHEA Grapalat" w:hAnsi="GHEA Grapalat" w:cs="Calibri"/>
                <w:sz w:val="16"/>
                <w:szCs w:val="16"/>
              </w:rPr>
            </w:pPr>
          </w:p>
        </w:tc>
        <w:tc>
          <w:tcPr>
            <w:tcW w:w="5953" w:type="dxa"/>
            <w:gridSpan w:val="4"/>
            <w:tcBorders>
              <w:top w:val="nil"/>
              <w:left w:val="single" w:sz="4" w:space="0" w:color="auto"/>
              <w:bottom w:val="single" w:sz="4" w:space="0" w:color="auto"/>
              <w:right w:val="nil"/>
            </w:tcBorders>
            <w:shd w:val="clear" w:color="000000" w:fill="FFFFFF"/>
            <w:noWrap/>
            <w:vAlign w:val="bottom"/>
            <w:hideMark/>
          </w:tcPr>
          <w:p w14:paraId="5756FDE9"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Касаха</w:t>
            </w:r>
            <w:proofErr w:type="spellEnd"/>
          </w:p>
        </w:tc>
        <w:tc>
          <w:tcPr>
            <w:tcW w:w="1134" w:type="dxa"/>
            <w:tcBorders>
              <w:top w:val="nil"/>
              <w:left w:val="nil"/>
              <w:bottom w:val="single" w:sz="4" w:space="0" w:color="auto"/>
              <w:right w:val="nil"/>
            </w:tcBorders>
            <w:shd w:val="clear" w:color="000000" w:fill="FFFFFF"/>
            <w:noWrap/>
            <w:vAlign w:val="bottom"/>
            <w:hideMark/>
          </w:tcPr>
          <w:p w14:paraId="3F57C3D0"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992" w:type="dxa"/>
            <w:tcBorders>
              <w:top w:val="nil"/>
              <w:left w:val="nil"/>
              <w:bottom w:val="single" w:sz="4" w:space="0" w:color="auto"/>
              <w:right w:val="nil"/>
            </w:tcBorders>
            <w:shd w:val="clear" w:color="000000" w:fill="FFFFFF"/>
            <w:noWrap/>
            <w:vAlign w:val="bottom"/>
            <w:hideMark/>
          </w:tcPr>
          <w:p w14:paraId="24FFD92E"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851" w:type="dxa"/>
            <w:tcBorders>
              <w:top w:val="nil"/>
              <w:left w:val="single" w:sz="4" w:space="0" w:color="auto"/>
              <w:bottom w:val="single" w:sz="4" w:space="0" w:color="auto"/>
              <w:right w:val="single" w:sz="4" w:space="0" w:color="auto"/>
            </w:tcBorders>
            <w:noWrap/>
            <w:vAlign w:val="center"/>
            <w:hideMark/>
          </w:tcPr>
          <w:p w14:paraId="063B92A8" w14:textId="77777777" w:rsidR="004C5AEC" w:rsidRDefault="004C5AEC" w:rsidP="004C5AEC">
            <w:pPr>
              <w:jc w:val="center"/>
              <w:rPr>
                <w:rFonts w:ascii="Calibri" w:hAnsi="Calibri" w:cs="Calibri"/>
                <w:color w:val="000000"/>
                <w:sz w:val="22"/>
                <w:szCs w:val="22"/>
              </w:rPr>
            </w:pPr>
            <w:r>
              <w:rPr>
                <w:rFonts w:ascii="Calibri" w:hAnsi="Calibri" w:cs="Calibri"/>
                <w:color w:val="000000"/>
                <w:sz w:val="22"/>
                <w:szCs w:val="22"/>
              </w:rPr>
              <w:t> </w:t>
            </w:r>
          </w:p>
        </w:tc>
        <w:tc>
          <w:tcPr>
            <w:tcW w:w="1298" w:type="dxa"/>
            <w:tcBorders>
              <w:top w:val="nil"/>
              <w:left w:val="nil"/>
              <w:bottom w:val="single" w:sz="4" w:space="0" w:color="auto"/>
              <w:right w:val="single" w:sz="4" w:space="0" w:color="auto"/>
            </w:tcBorders>
            <w:noWrap/>
            <w:vAlign w:val="center"/>
            <w:hideMark/>
          </w:tcPr>
          <w:p w14:paraId="3675DB73" w14:textId="77777777" w:rsidR="004C5AEC" w:rsidRDefault="004C5AEC" w:rsidP="004C5AEC">
            <w:pPr>
              <w:jc w:val="center"/>
              <w:rPr>
                <w:rFonts w:ascii="Calibri" w:hAnsi="Calibri" w:cs="Calibri"/>
                <w:sz w:val="22"/>
                <w:szCs w:val="22"/>
              </w:rPr>
            </w:pPr>
            <w:r>
              <w:rPr>
                <w:rFonts w:ascii="Calibri" w:hAnsi="Calibri" w:cs="Calibri"/>
                <w:sz w:val="22"/>
                <w:szCs w:val="22"/>
              </w:rPr>
              <w:t> </w:t>
            </w:r>
          </w:p>
        </w:tc>
      </w:tr>
      <w:tr w:rsidR="004C5AEC" w14:paraId="505282D1" w14:textId="77777777" w:rsidTr="00BF2B5F">
        <w:trPr>
          <w:trHeight w:val="512"/>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4082ED"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w:t>
            </w:r>
          </w:p>
        </w:tc>
        <w:tc>
          <w:tcPr>
            <w:tcW w:w="5953" w:type="dxa"/>
            <w:gridSpan w:val="4"/>
            <w:tcBorders>
              <w:top w:val="nil"/>
              <w:left w:val="nil"/>
              <w:bottom w:val="single" w:sz="4" w:space="0" w:color="auto"/>
              <w:right w:val="single" w:sz="4" w:space="0" w:color="auto"/>
            </w:tcBorders>
            <w:shd w:val="clear" w:color="000000" w:fill="FFFFFF"/>
            <w:noWrap/>
            <w:vAlign w:val="center"/>
            <w:hideMark/>
          </w:tcPr>
          <w:p w14:paraId="4FEB6762"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Скашивание кустарников средней густоты и веток толщиной до 6 мм с берегов и склонов канала косой.</w:t>
            </w:r>
          </w:p>
        </w:tc>
        <w:tc>
          <w:tcPr>
            <w:tcW w:w="1134" w:type="dxa"/>
            <w:tcBorders>
              <w:top w:val="nil"/>
              <w:left w:val="nil"/>
              <w:bottom w:val="single" w:sz="4" w:space="0" w:color="auto"/>
              <w:right w:val="single" w:sz="4" w:space="0" w:color="auto"/>
            </w:tcBorders>
            <w:shd w:val="clear" w:color="000000" w:fill="FFFFFF"/>
            <w:noWrap/>
            <w:vAlign w:val="center"/>
            <w:hideMark/>
          </w:tcPr>
          <w:p w14:paraId="14E9F7AA"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100մ²</w:t>
            </w:r>
          </w:p>
        </w:tc>
        <w:tc>
          <w:tcPr>
            <w:tcW w:w="992" w:type="dxa"/>
            <w:tcBorders>
              <w:top w:val="nil"/>
              <w:left w:val="nil"/>
              <w:bottom w:val="single" w:sz="4" w:space="0" w:color="auto"/>
              <w:right w:val="single" w:sz="4" w:space="0" w:color="auto"/>
            </w:tcBorders>
            <w:shd w:val="clear" w:color="000000" w:fill="FFFFFF"/>
            <w:vAlign w:val="center"/>
            <w:hideMark/>
          </w:tcPr>
          <w:p w14:paraId="6ECEFF29"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4,00</w:t>
            </w:r>
          </w:p>
        </w:tc>
        <w:tc>
          <w:tcPr>
            <w:tcW w:w="851" w:type="dxa"/>
            <w:tcBorders>
              <w:top w:val="nil"/>
              <w:left w:val="nil"/>
              <w:bottom w:val="single" w:sz="4" w:space="0" w:color="auto"/>
              <w:right w:val="single" w:sz="4" w:space="0" w:color="auto"/>
            </w:tcBorders>
            <w:noWrap/>
            <w:vAlign w:val="center"/>
            <w:hideMark/>
          </w:tcPr>
          <w:p w14:paraId="161FAFE6"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1,91</w:t>
            </w:r>
          </w:p>
        </w:tc>
        <w:tc>
          <w:tcPr>
            <w:tcW w:w="1298" w:type="dxa"/>
            <w:tcBorders>
              <w:top w:val="nil"/>
              <w:left w:val="nil"/>
              <w:bottom w:val="single" w:sz="4" w:space="0" w:color="auto"/>
              <w:right w:val="single" w:sz="4" w:space="0" w:color="auto"/>
            </w:tcBorders>
            <w:noWrap/>
            <w:vAlign w:val="center"/>
            <w:hideMark/>
          </w:tcPr>
          <w:p w14:paraId="58ABC286"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7,62</w:t>
            </w:r>
          </w:p>
        </w:tc>
      </w:tr>
      <w:tr w:rsidR="004C5AEC" w14:paraId="58F1E353" w14:textId="77777777" w:rsidTr="00BF2B5F">
        <w:trPr>
          <w:trHeight w:val="565"/>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717A99"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lastRenderedPageBreak/>
              <w:t>2</w:t>
            </w:r>
          </w:p>
        </w:tc>
        <w:tc>
          <w:tcPr>
            <w:tcW w:w="5953"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0478FDED"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Ручная очистка канала с бетонной облицовкой от сверхвлажных отложений группы 2, глубина канала до 1 м (участки L-510).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0B2255F"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3D5070CC"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15,30</w:t>
            </w:r>
          </w:p>
        </w:tc>
        <w:tc>
          <w:tcPr>
            <w:tcW w:w="851" w:type="dxa"/>
            <w:tcBorders>
              <w:top w:val="single" w:sz="4" w:space="0" w:color="auto"/>
              <w:left w:val="nil"/>
              <w:bottom w:val="single" w:sz="4" w:space="0" w:color="auto"/>
              <w:right w:val="single" w:sz="4" w:space="0" w:color="auto"/>
            </w:tcBorders>
            <w:noWrap/>
            <w:vAlign w:val="center"/>
            <w:hideMark/>
          </w:tcPr>
          <w:p w14:paraId="5204204B"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1,63</w:t>
            </w:r>
          </w:p>
        </w:tc>
        <w:tc>
          <w:tcPr>
            <w:tcW w:w="1298" w:type="dxa"/>
            <w:tcBorders>
              <w:top w:val="single" w:sz="4" w:space="0" w:color="auto"/>
              <w:left w:val="nil"/>
              <w:bottom w:val="single" w:sz="4" w:space="0" w:color="auto"/>
              <w:right w:val="single" w:sz="4" w:space="0" w:color="auto"/>
            </w:tcBorders>
            <w:noWrap/>
            <w:vAlign w:val="center"/>
            <w:hideMark/>
          </w:tcPr>
          <w:p w14:paraId="0357C374"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24,91</w:t>
            </w:r>
          </w:p>
        </w:tc>
      </w:tr>
      <w:tr w:rsidR="004C5AEC" w14:paraId="0F3595E8" w14:textId="77777777" w:rsidTr="004C5AEC">
        <w:trPr>
          <w:trHeight w:val="512"/>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52AACB1B"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w:t>
            </w:r>
          </w:p>
        </w:tc>
        <w:tc>
          <w:tcPr>
            <w:tcW w:w="5953" w:type="dxa"/>
            <w:gridSpan w:val="4"/>
            <w:tcBorders>
              <w:top w:val="nil"/>
              <w:left w:val="nil"/>
              <w:bottom w:val="single" w:sz="4" w:space="0" w:color="auto"/>
              <w:right w:val="single" w:sz="4" w:space="0" w:color="auto"/>
            </w:tcBorders>
            <w:shd w:val="clear" w:color="000000" w:fill="FFFFFF"/>
            <w:noWrap/>
            <w:vAlign w:val="center"/>
            <w:hideMark/>
          </w:tcPr>
          <w:p w14:paraId="7D3EB07C"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Ручная очистка ирригационных сетей  от отложений группы 2 (участки L-810)</w:t>
            </w:r>
          </w:p>
        </w:tc>
        <w:tc>
          <w:tcPr>
            <w:tcW w:w="1134" w:type="dxa"/>
            <w:tcBorders>
              <w:top w:val="nil"/>
              <w:left w:val="nil"/>
              <w:bottom w:val="single" w:sz="4" w:space="0" w:color="auto"/>
              <w:right w:val="single" w:sz="4" w:space="0" w:color="auto"/>
            </w:tcBorders>
            <w:shd w:val="clear" w:color="000000" w:fill="FFFFFF"/>
            <w:noWrap/>
            <w:vAlign w:val="center"/>
            <w:hideMark/>
          </w:tcPr>
          <w:p w14:paraId="6905718A"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single" w:sz="4" w:space="0" w:color="auto"/>
              <w:right w:val="single" w:sz="4" w:space="0" w:color="auto"/>
            </w:tcBorders>
            <w:shd w:val="clear" w:color="000000" w:fill="FFFFFF"/>
            <w:vAlign w:val="center"/>
            <w:hideMark/>
          </w:tcPr>
          <w:p w14:paraId="10E1BBF0"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20,25</w:t>
            </w:r>
          </w:p>
        </w:tc>
        <w:tc>
          <w:tcPr>
            <w:tcW w:w="851" w:type="dxa"/>
            <w:tcBorders>
              <w:top w:val="nil"/>
              <w:left w:val="nil"/>
              <w:bottom w:val="single" w:sz="4" w:space="0" w:color="auto"/>
              <w:right w:val="single" w:sz="4" w:space="0" w:color="auto"/>
            </w:tcBorders>
            <w:noWrap/>
            <w:vAlign w:val="center"/>
            <w:hideMark/>
          </w:tcPr>
          <w:p w14:paraId="3EF3A2E1"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298" w:type="dxa"/>
            <w:tcBorders>
              <w:top w:val="nil"/>
              <w:left w:val="nil"/>
              <w:bottom w:val="single" w:sz="4" w:space="0" w:color="auto"/>
              <w:right w:val="single" w:sz="4" w:space="0" w:color="auto"/>
            </w:tcBorders>
            <w:noWrap/>
            <w:vAlign w:val="center"/>
            <w:hideMark/>
          </w:tcPr>
          <w:p w14:paraId="23BC7086"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83,38</w:t>
            </w:r>
          </w:p>
        </w:tc>
      </w:tr>
      <w:tr w:rsidR="004C5AEC" w14:paraId="7CB68B28" w14:textId="77777777" w:rsidTr="004C5AEC">
        <w:trPr>
          <w:trHeight w:val="300"/>
        </w:trPr>
        <w:tc>
          <w:tcPr>
            <w:tcW w:w="534" w:type="dxa"/>
            <w:tcBorders>
              <w:top w:val="nil"/>
              <w:left w:val="nil"/>
              <w:bottom w:val="nil"/>
              <w:right w:val="nil"/>
            </w:tcBorders>
            <w:noWrap/>
            <w:vAlign w:val="bottom"/>
            <w:hideMark/>
          </w:tcPr>
          <w:p w14:paraId="15C494DD" w14:textId="77777777" w:rsidR="004C5AEC" w:rsidRDefault="004C5AEC" w:rsidP="004C5AEC">
            <w:pPr>
              <w:jc w:val="center"/>
              <w:rPr>
                <w:rFonts w:ascii="GHEA Grapalat" w:hAnsi="GHEA Grapalat" w:cs="Calibri"/>
                <w:sz w:val="16"/>
                <w:szCs w:val="16"/>
              </w:rPr>
            </w:pPr>
          </w:p>
        </w:tc>
        <w:tc>
          <w:tcPr>
            <w:tcW w:w="5953" w:type="dxa"/>
            <w:gridSpan w:val="4"/>
            <w:tcBorders>
              <w:top w:val="nil"/>
              <w:left w:val="single" w:sz="4" w:space="0" w:color="auto"/>
              <w:bottom w:val="single" w:sz="4" w:space="0" w:color="auto"/>
              <w:right w:val="nil"/>
            </w:tcBorders>
            <w:shd w:val="clear" w:color="000000" w:fill="FFFFFF"/>
            <w:noWrap/>
            <w:vAlign w:val="bottom"/>
            <w:hideMark/>
          </w:tcPr>
          <w:p w14:paraId="318FA2E0"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Прошяна</w:t>
            </w:r>
            <w:proofErr w:type="spellEnd"/>
          </w:p>
        </w:tc>
        <w:tc>
          <w:tcPr>
            <w:tcW w:w="1134" w:type="dxa"/>
            <w:tcBorders>
              <w:top w:val="nil"/>
              <w:left w:val="nil"/>
              <w:bottom w:val="single" w:sz="4" w:space="0" w:color="auto"/>
              <w:right w:val="nil"/>
            </w:tcBorders>
            <w:shd w:val="clear" w:color="000000" w:fill="FFFFFF"/>
            <w:noWrap/>
            <w:vAlign w:val="bottom"/>
            <w:hideMark/>
          </w:tcPr>
          <w:p w14:paraId="6E6834E1"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992" w:type="dxa"/>
            <w:tcBorders>
              <w:top w:val="nil"/>
              <w:left w:val="nil"/>
              <w:bottom w:val="single" w:sz="4" w:space="0" w:color="auto"/>
              <w:right w:val="nil"/>
            </w:tcBorders>
            <w:shd w:val="clear" w:color="000000" w:fill="FFFFFF"/>
            <w:noWrap/>
            <w:vAlign w:val="bottom"/>
            <w:hideMark/>
          </w:tcPr>
          <w:p w14:paraId="2EC17CD9" w14:textId="77777777" w:rsidR="004C5AEC" w:rsidRDefault="004C5AEC" w:rsidP="004C5AEC">
            <w:pPr>
              <w:jc w:val="center"/>
              <w:rPr>
                <w:rFonts w:ascii="Calibri" w:hAnsi="Calibri" w:cs="Calibri"/>
                <w:b/>
                <w:bCs/>
                <w:sz w:val="22"/>
                <w:szCs w:val="22"/>
              </w:rPr>
            </w:pPr>
            <w:r>
              <w:rPr>
                <w:rFonts w:ascii="Calibri" w:hAnsi="Calibri" w:cs="Calibri"/>
                <w:b/>
                <w:bCs/>
                <w:sz w:val="22"/>
                <w:szCs w:val="22"/>
              </w:rPr>
              <w:t> </w:t>
            </w:r>
          </w:p>
        </w:tc>
        <w:tc>
          <w:tcPr>
            <w:tcW w:w="851" w:type="dxa"/>
            <w:tcBorders>
              <w:top w:val="nil"/>
              <w:left w:val="single" w:sz="4" w:space="0" w:color="auto"/>
              <w:bottom w:val="single" w:sz="4" w:space="0" w:color="auto"/>
              <w:right w:val="single" w:sz="4" w:space="0" w:color="auto"/>
            </w:tcBorders>
            <w:noWrap/>
            <w:vAlign w:val="center"/>
            <w:hideMark/>
          </w:tcPr>
          <w:p w14:paraId="4FDF53E4" w14:textId="77777777" w:rsidR="004C5AEC" w:rsidRDefault="004C5AEC" w:rsidP="004C5AEC">
            <w:pPr>
              <w:jc w:val="center"/>
              <w:rPr>
                <w:rFonts w:ascii="Calibri" w:hAnsi="Calibri" w:cs="Calibri"/>
                <w:color w:val="000000"/>
                <w:sz w:val="22"/>
                <w:szCs w:val="22"/>
              </w:rPr>
            </w:pPr>
            <w:r>
              <w:rPr>
                <w:rFonts w:ascii="Calibri" w:hAnsi="Calibri" w:cs="Calibri"/>
                <w:color w:val="000000"/>
                <w:sz w:val="22"/>
                <w:szCs w:val="22"/>
              </w:rPr>
              <w:t> </w:t>
            </w:r>
          </w:p>
        </w:tc>
        <w:tc>
          <w:tcPr>
            <w:tcW w:w="1298" w:type="dxa"/>
            <w:tcBorders>
              <w:top w:val="nil"/>
              <w:left w:val="nil"/>
              <w:bottom w:val="single" w:sz="4" w:space="0" w:color="auto"/>
              <w:right w:val="single" w:sz="4" w:space="0" w:color="auto"/>
            </w:tcBorders>
            <w:noWrap/>
            <w:vAlign w:val="center"/>
            <w:hideMark/>
          </w:tcPr>
          <w:p w14:paraId="45A24179" w14:textId="77777777" w:rsidR="004C5AEC" w:rsidRDefault="004C5AEC" w:rsidP="004C5AEC">
            <w:pPr>
              <w:jc w:val="center"/>
              <w:rPr>
                <w:rFonts w:ascii="Calibri" w:hAnsi="Calibri" w:cs="Calibri"/>
                <w:sz w:val="22"/>
                <w:szCs w:val="22"/>
              </w:rPr>
            </w:pPr>
            <w:r>
              <w:rPr>
                <w:rFonts w:ascii="Calibri" w:hAnsi="Calibri" w:cs="Calibri"/>
                <w:sz w:val="22"/>
                <w:szCs w:val="22"/>
              </w:rPr>
              <w:t> </w:t>
            </w:r>
          </w:p>
        </w:tc>
      </w:tr>
      <w:tr w:rsidR="004C5AEC" w14:paraId="1770E863" w14:textId="77777777" w:rsidTr="004C5AEC">
        <w:trPr>
          <w:trHeight w:val="512"/>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057353"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w:t>
            </w:r>
          </w:p>
        </w:tc>
        <w:tc>
          <w:tcPr>
            <w:tcW w:w="5953" w:type="dxa"/>
            <w:gridSpan w:val="4"/>
            <w:tcBorders>
              <w:top w:val="nil"/>
              <w:left w:val="nil"/>
              <w:bottom w:val="nil"/>
              <w:right w:val="single" w:sz="4" w:space="0" w:color="auto"/>
            </w:tcBorders>
            <w:shd w:val="clear" w:color="000000" w:fill="FFFFFF"/>
            <w:vAlign w:val="center"/>
            <w:hideMark/>
          </w:tcPr>
          <w:p w14:paraId="2625D8F2" w14:textId="77777777" w:rsidR="004C5AEC" w:rsidRDefault="004C5AEC" w:rsidP="004C5AEC">
            <w:pPr>
              <w:rPr>
                <w:rFonts w:ascii="GHEA Grapalat" w:hAnsi="GHEA Grapalat" w:cs="Calibri"/>
                <w:sz w:val="16"/>
                <w:szCs w:val="16"/>
              </w:rPr>
            </w:pPr>
            <w:r>
              <w:rPr>
                <w:rFonts w:ascii="GHEA Grapalat" w:hAnsi="GHEA Grapalat" w:cs="Calibri"/>
                <w:sz w:val="16"/>
                <w:szCs w:val="16"/>
              </w:rPr>
              <w:t>Транспортировка грунта самосвалом, объемный вес 1,7 т/м³, расстояние 5 км.</w:t>
            </w:r>
          </w:p>
        </w:tc>
        <w:tc>
          <w:tcPr>
            <w:tcW w:w="1134" w:type="dxa"/>
            <w:tcBorders>
              <w:top w:val="nil"/>
              <w:left w:val="nil"/>
              <w:bottom w:val="single" w:sz="4" w:space="0" w:color="auto"/>
              <w:right w:val="single" w:sz="4" w:space="0" w:color="auto"/>
            </w:tcBorders>
            <w:shd w:val="clear" w:color="000000" w:fill="FFFFFF"/>
            <w:noWrap/>
            <w:vAlign w:val="center"/>
            <w:hideMark/>
          </w:tcPr>
          <w:p w14:paraId="150092B0"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nil"/>
              <w:left w:val="nil"/>
              <w:bottom w:val="nil"/>
              <w:right w:val="single" w:sz="4" w:space="0" w:color="auto"/>
            </w:tcBorders>
            <w:shd w:val="clear" w:color="000000" w:fill="FFFFFF"/>
            <w:vAlign w:val="center"/>
            <w:hideMark/>
          </w:tcPr>
          <w:p w14:paraId="52081B17"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85,80</w:t>
            </w:r>
          </w:p>
        </w:tc>
        <w:tc>
          <w:tcPr>
            <w:tcW w:w="851" w:type="dxa"/>
            <w:tcBorders>
              <w:top w:val="nil"/>
              <w:left w:val="nil"/>
              <w:bottom w:val="single" w:sz="4" w:space="0" w:color="auto"/>
              <w:right w:val="single" w:sz="4" w:space="0" w:color="auto"/>
            </w:tcBorders>
            <w:noWrap/>
            <w:vAlign w:val="center"/>
            <w:hideMark/>
          </w:tcPr>
          <w:p w14:paraId="1C042131"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2,97</w:t>
            </w:r>
          </w:p>
        </w:tc>
        <w:tc>
          <w:tcPr>
            <w:tcW w:w="1298" w:type="dxa"/>
            <w:tcBorders>
              <w:top w:val="nil"/>
              <w:left w:val="nil"/>
              <w:bottom w:val="single" w:sz="4" w:space="0" w:color="auto"/>
              <w:right w:val="single" w:sz="4" w:space="0" w:color="auto"/>
            </w:tcBorders>
            <w:noWrap/>
            <w:vAlign w:val="center"/>
            <w:hideMark/>
          </w:tcPr>
          <w:p w14:paraId="657A147D"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254,49</w:t>
            </w:r>
          </w:p>
        </w:tc>
      </w:tr>
      <w:tr w:rsidR="004C5AEC" w14:paraId="339B3233" w14:textId="77777777" w:rsidTr="004C5AEC">
        <w:trPr>
          <w:trHeight w:val="512"/>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618FE3CC"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2</w:t>
            </w:r>
          </w:p>
        </w:tc>
        <w:tc>
          <w:tcPr>
            <w:tcW w:w="5953"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6822EE09"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Ручная очистка ирригационных сетей  от отложений группы 2 (участки L-510)</w:t>
            </w:r>
          </w:p>
        </w:tc>
        <w:tc>
          <w:tcPr>
            <w:tcW w:w="1134" w:type="dxa"/>
            <w:tcBorders>
              <w:top w:val="nil"/>
              <w:left w:val="nil"/>
              <w:bottom w:val="single" w:sz="4" w:space="0" w:color="auto"/>
              <w:right w:val="single" w:sz="4" w:space="0" w:color="auto"/>
            </w:tcBorders>
            <w:shd w:val="clear" w:color="000000" w:fill="FFFFFF"/>
            <w:noWrap/>
            <w:vAlign w:val="center"/>
            <w:hideMark/>
          </w:tcPr>
          <w:p w14:paraId="1F12C2D0"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single" w:sz="4" w:space="0" w:color="auto"/>
              <w:left w:val="nil"/>
              <w:bottom w:val="nil"/>
              <w:right w:val="single" w:sz="4" w:space="0" w:color="auto"/>
            </w:tcBorders>
            <w:shd w:val="clear" w:color="000000" w:fill="FFFFFF"/>
            <w:vAlign w:val="center"/>
            <w:hideMark/>
          </w:tcPr>
          <w:p w14:paraId="2DC85C7D"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40,80</w:t>
            </w:r>
          </w:p>
        </w:tc>
        <w:tc>
          <w:tcPr>
            <w:tcW w:w="851" w:type="dxa"/>
            <w:tcBorders>
              <w:top w:val="nil"/>
              <w:left w:val="nil"/>
              <w:bottom w:val="single" w:sz="4" w:space="0" w:color="auto"/>
              <w:right w:val="single" w:sz="4" w:space="0" w:color="auto"/>
            </w:tcBorders>
            <w:noWrap/>
            <w:vAlign w:val="center"/>
            <w:hideMark/>
          </w:tcPr>
          <w:p w14:paraId="7A90E05A"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298" w:type="dxa"/>
            <w:tcBorders>
              <w:top w:val="nil"/>
              <w:left w:val="nil"/>
              <w:bottom w:val="single" w:sz="4" w:space="0" w:color="auto"/>
              <w:right w:val="single" w:sz="4" w:space="0" w:color="auto"/>
            </w:tcBorders>
            <w:noWrap/>
            <w:vAlign w:val="center"/>
            <w:hideMark/>
          </w:tcPr>
          <w:p w14:paraId="22FBDEB3"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168,00</w:t>
            </w:r>
          </w:p>
        </w:tc>
      </w:tr>
      <w:tr w:rsidR="004C5AEC" w14:paraId="2A8DF925" w14:textId="77777777" w:rsidTr="004C5AEC">
        <w:trPr>
          <w:trHeight w:val="512"/>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63E198B4"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3</w:t>
            </w:r>
          </w:p>
        </w:tc>
        <w:tc>
          <w:tcPr>
            <w:tcW w:w="5953" w:type="dxa"/>
            <w:gridSpan w:val="4"/>
            <w:tcBorders>
              <w:top w:val="nil"/>
              <w:left w:val="nil"/>
              <w:bottom w:val="nil"/>
              <w:right w:val="single" w:sz="4" w:space="0" w:color="auto"/>
            </w:tcBorders>
            <w:shd w:val="clear" w:color="000000" w:fill="FFFFFF"/>
            <w:noWrap/>
            <w:hideMark/>
          </w:tcPr>
          <w:p w14:paraId="60AC2AD9" w14:textId="77777777" w:rsidR="004C5AEC" w:rsidRDefault="004C5AEC" w:rsidP="004C5AEC">
            <w:pPr>
              <w:jc w:val="both"/>
              <w:rPr>
                <w:rFonts w:ascii="GHEA Grapalat" w:hAnsi="GHEA Grapalat" w:cs="Calibri"/>
                <w:sz w:val="16"/>
                <w:szCs w:val="16"/>
              </w:rPr>
            </w:pPr>
            <w:r>
              <w:rPr>
                <w:rFonts w:ascii="GHEA Grapalat" w:hAnsi="GHEA Grapalat" w:cs="Calibri"/>
                <w:sz w:val="16"/>
                <w:szCs w:val="16"/>
              </w:rPr>
              <w:t>Ручная очистка канала с бетонной облицовкой от сверхвлажных отложений 2-й группы, глубина канала до 1 м (в секциях L-1500).</w:t>
            </w:r>
          </w:p>
        </w:tc>
        <w:tc>
          <w:tcPr>
            <w:tcW w:w="1134" w:type="dxa"/>
            <w:tcBorders>
              <w:top w:val="nil"/>
              <w:left w:val="nil"/>
              <w:bottom w:val="single" w:sz="4" w:space="0" w:color="auto"/>
              <w:right w:val="single" w:sz="4" w:space="0" w:color="auto"/>
            </w:tcBorders>
            <w:shd w:val="clear" w:color="000000" w:fill="FFFFFF"/>
            <w:noWrap/>
            <w:vAlign w:val="center"/>
            <w:hideMark/>
          </w:tcPr>
          <w:p w14:paraId="47F4B188"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մ³</w:t>
            </w:r>
          </w:p>
        </w:tc>
        <w:tc>
          <w:tcPr>
            <w:tcW w:w="992" w:type="dxa"/>
            <w:tcBorders>
              <w:top w:val="single" w:sz="4" w:space="0" w:color="auto"/>
              <w:left w:val="nil"/>
              <w:bottom w:val="nil"/>
              <w:right w:val="single" w:sz="4" w:space="0" w:color="auto"/>
            </w:tcBorders>
            <w:shd w:val="clear" w:color="000000" w:fill="FFFFFF"/>
            <w:vAlign w:val="center"/>
            <w:hideMark/>
          </w:tcPr>
          <w:p w14:paraId="114B7B10"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45,00</w:t>
            </w:r>
          </w:p>
        </w:tc>
        <w:tc>
          <w:tcPr>
            <w:tcW w:w="851" w:type="dxa"/>
            <w:tcBorders>
              <w:top w:val="nil"/>
              <w:left w:val="nil"/>
              <w:bottom w:val="single" w:sz="4" w:space="0" w:color="auto"/>
              <w:right w:val="single" w:sz="4" w:space="0" w:color="auto"/>
            </w:tcBorders>
            <w:noWrap/>
            <w:vAlign w:val="center"/>
            <w:hideMark/>
          </w:tcPr>
          <w:p w14:paraId="17BCC153" w14:textId="77777777" w:rsidR="004C5AEC" w:rsidRDefault="004C5AEC" w:rsidP="004C5AEC">
            <w:pPr>
              <w:jc w:val="center"/>
              <w:rPr>
                <w:rFonts w:ascii="GHEA Grapalat" w:hAnsi="GHEA Grapalat" w:cs="Calibri"/>
                <w:color w:val="000000"/>
                <w:sz w:val="16"/>
                <w:szCs w:val="16"/>
              </w:rPr>
            </w:pPr>
            <w:r>
              <w:rPr>
                <w:rFonts w:ascii="GHEA Grapalat" w:hAnsi="GHEA Grapalat" w:cs="Calibri"/>
                <w:color w:val="000000"/>
                <w:sz w:val="16"/>
                <w:szCs w:val="16"/>
              </w:rPr>
              <w:t>1,63</w:t>
            </w:r>
          </w:p>
        </w:tc>
        <w:tc>
          <w:tcPr>
            <w:tcW w:w="1298" w:type="dxa"/>
            <w:tcBorders>
              <w:top w:val="nil"/>
              <w:left w:val="nil"/>
              <w:bottom w:val="single" w:sz="4" w:space="0" w:color="auto"/>
              <w:right w:val="single" w:sz="4" w:space="0" w:color="auto"/>
            </w:tcBorders>
            <w:noWrap/>
            <w:vAlign w:val="center"/>
            <w:hideMark/>
          </w:tcPr>
          <w:p w14:paraId="3F513C95" w14:textId="77777777" w:rsidR="004C5AEC" w:rsidRDefault="004C5AEC" w:rsidP="004C5AEC">
            <w:pPr>
              <w:jc w:val="center"/>
              <w:rPr>
                <w:rFonts w:ascii="GHEA Grapalat" w:hAnsi="GHEA Grapalat" w:cs="Calibri"/>
                <w:sz w:val="16"/>
                <w:szCs w:val="16"/>
              </w:rPr>
            </w:pPr>
            <w:r>
              <w:rPr>
                <w:rFonts w:ascii="GHEA Grapalat" w:hAnsi="GHEA Grapalat" w:cs="Calibri"/>
                <w:sz w:val="16"/>
                <w:szCs w:val="16"/>
              </w:rPr>
              <w:t>73,25</w:t>
            </w:r>
          </w:p>
        </w:tc>
      </w:tr>
      <w:tr w:rsidR="004C5AEC" w14:paraId="220CC899" w14:textId="77777777" w:rsidTr="004C5AEC">
        <w:trPr>
          <w:trHeight w:val="300"/>
        </w:trPr>
        <w:tc>
          <w:tcPr>
            <w:tcW w:w="534" w:type="dxa"/>
            <w:tcBorders>
              <w:top w:val="nil"/>
              <w:left w:val="single" w:sz="4" w:space="0" w:color="auto"/>
              <w:bottom w:val="single" w:sz="4" w:space="0" w:color="auto"/>
              <w:right w:val="single" w:sz="4" w:space="0" w:color="auto"/>
            </w:tcBorders>
            <w:noWrap/>
            <w:vAlign w:val="bottom"/>
            <w:hideMark/>
          </w:tcPr>
          <w:p w14:paraId="239BD231" w14:textId="77777777" w:rsidR="004C5AEC" w:rsidRDefault="004C5AEC" w:rsidP="004C5AEC">
            <w:pPr>
              <w:rPr>
                <w:rFonts w:ascii="Calibri" w:hAnsi="Calibri" w:cs="Calibri"/>
                <w:color w:val="000000"/>
                <w:sz w:val="22"/>
                <w:szCs w:val="22"/>
              </w:rPr>
            </w:pPr>
            <w:r>
              <w:rPr>
                <w:rFonts w:ascii="Calibri" w:hAnsi="Calibri" w:cs="Calibri"/>
                <w:color w:val="000000"/>
                <w:sz w:val="22"/>
                <w:szCs w:val="22"/>
              </w:rPr>
              <w:t> </w:t>
            </w:r>
          </w:p>
        </w:tc>
        <w:tc>
          <w:tcPr>
            <w:tcW w:w="5953" w:type="dxa"/>
            <w:gridSpan w:val="4"/>
            <w:tcBorders>
              <w:top w:val="single" w:sz="4" w:space="0" w:color="auto"/>
              <w:left w:val="nil"/>
              <w:bottom w:val="single" w:sz="4" w:space="0" w:color="auto"/>
              <w:right w:val="single" w:sz="4" w:space="0" w:color="auto"/>
            </w:tcBorders>
            <w:noWrap/>
            <w:vAlign w:val="bottom"/>
            <w:hideMark/>
          </w:tcPr>
          <w:p w14:paraId="2BDB5BCC" w14:textId="77777777" w:rsidR="004C5AEC" w:rsidRDefault="004C5AEC" w:rsidP="004C5AEC">
            <w:pPr>
              <w:rPr>
                <w:rFonts w:ascii="Calibri" w:hAnsi="Calibri" w:cs="Calibri"/>
                <w:color w:val="000000"/>
                <w:sz w:val="22"/>
                <w:szCs w:val="22"/>
              </w:rPr>
            </w:pPr>
            <w:r>
              <w:rPr>
                <w:rFonts w:ascii="Calibri" w:hAnsi="Calibri" w:cs="Calibri"/>
                <w:color w:val="000000"/>
                <w:sz w:val="22"/>
                <w:szCs w:val="22"/>
              </w:rPr>
              <w:t>Общий</w:t>
            </w:r>
          </w:p>
        </w:tc>
        <w:tc>
          <w:tcPr>
            <w:tcW w:w="1134" w:type="dxa"/>
            <w:tcBorders>
              <w:top w:val="nil"/>
              <w:left w:val="nil"/>
              <w:bottom w:val="single" w:sz="4" w:space="0" w:color="auto"/>
              <w:right w:val="single" w:sz="4" w:space="0" w:color="auto"/>
            </w:tcBorders>
            <w:noWrap/>
            <w:vAlign w:val="bottom"/>
            <w:hideMark/>
          </w:tcPr>
          <w:p w14:paraId="195D6B37" w14:textId="77777777" w:rsidR="004C5AEC" w:rsidRDefault="004C5AEC" w:rsidP="004C5AEC">
            <w:pPr>
              <w:rPr>
                <w:rFonts w:ascii="Calibri" w:hAnsi="Calibri" w:cs="Calibri"/>
                <w:color w:val="000000"/>
                <w:sz w:val="22"/>
                <w:szCs w:val="22"/>
              </w:rPr>
            </w:pPr>
            <w:r>
              <w:rPr>
                <w:rFonts w:ascii="Calibri" w:hAnsi="Calibri" w:cs="Calibri"/>
                <w:color w:val="000000"/>
                <w:sz w:val="22"/>
                <w:szCs w:val="22"/>
              </w:rPr>
              <w:t> </w:t>
            </w:r>
          </w:p>
        </w:tc>
        <w:tc>
          <w:tcPr>
            <w:tcW w:w="992" w:type="dxa"/>
            <w:tcBorders>
              <w:top w:val="single" w:sz="4" w:space="0" w:color="auto"/>
              <w:left w:val="nil"/>
              <w:bottom w:val="single" w:sz="4" w:space="0" w:color="auto"/>
              <w:right w:val="single" w:sz="4" w:space="0" w:color="auto"/>
            </w:tcBorders>
            <w:noWrap/>
            <w:vAlign w:val="bottom"/>
            <w:hideMark/>
          </w:tcPr>
          <w:p w14:paraId="2FE6E91C" w14:textId="77777777" w:rsidR="004C5AEC" w:rsidRDefault="004C5AEC" w:rsidP="004C5AEC">
            <w:pPr>
              <w:rPr>
                <w:rFonts w:ascii="Calibri" w:hAnsi="Calibri" w:cs="Calibri"/>
                <w:color w:val="000000"/>
                <w:sz w:val="22"/>
                <w:szCs w:val="22"/>
              </w:rPr>
            </w:pPr>
            <w:r>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noWrap/>
            <w:vAlign w:val="bottom"/>
            <w:hideMark/>
          </w:tcPr>
          <w:p w14:paraId="48899FA1" w14:textId="77777777" w:rsidR="004C5AEC" w:rsidRDefault="004C5AEC" w:rsidP="004C5AEC">
            <w:pPr>
              <w:rPr>
                <w:rFonts w:ascii="Calibri" w:hAnsi="Calibri" w:cs="Calibri"/>
                <w:color w:val="000000"/>
                <w:sz w:val="22"/>
                <w:szCs w:val="22"/>
              </w:rPr>
            </w:pPr>
            <w:r>
              <w:rPr>
                <w:rFonts w:ascii="Calibri" w:hAnsi="Calibri" w:cs="Calibri"/>
                <w:color w:val="000000"/>
                <w:sz w:val="22"/>
                <w:szCs w:val="22"/>
              </w:rPr>
              <w:t> </w:t>
            </w:r>
          </w:p>
        </w:tc>
        <w:tc>
          <w:tcPr>
            <w:tcW w:w="1298" w:type="dxa"/>
            <w:tcBorders>
              <w:top w:val="nil"/>
              <w:left w:val="nil"/>
              <w:bottom w:val="single" w:sz="4" w:space="0" w:color="auto"/>
              <w:right w:val="single" w:sz="4" w:space="0" w:color="auto"/>
            </w:tcBorders>
            <w:noWrap/>
            <w:vAlign w:val="bottom"/>
            <w:hideMark/>
          </w:tcPr>
          <w:p w14:paraId="62BDAFC3" w14:textId="77777777" w:rsidR="004C5AEC" w:rsidRDefault="004C5AEC" w:rsidP="004C5AEC">
            <w:pPr>
              <w:jc w:val="right"/>
              <w:rPr>
                <w:rFonts w:ascii="Calibri" w:hAnsi="Calibri" w:cs="Calibri"/>
                <w:color w:val="000000"/>
                <w:sz w:val="22"/>
                <w:szCs w:val="22"/>
              </w:rPr>
            </w:pPr>
            <w:r>
              <w:rPr>
                <w:rFonts w:ascii="Calibri" w:hAnsi="Calibri" w:cs="Calibri"/>
                <w:color w:val="000000"/>
                <w:sz w:val="22"/>
                <w:szCs w:val="22"/>
              </w:rPr>
              <w:t>3919,80</w:t>
            </w:r>
          </w:p>
        </w:tc>
      </w:tr>
    </w:tbl>
    <w:p w14:paraId="5ACA66CD" w14:textId="77777777" w:rsidR="00BF2B5F" w:rsidRPr="005C532C" w:rsidRDefault="00BF2B5F" w:rsidP="00BF2B5F">
      <w:pPr>
        <w:rPr>
          <w:rFonts w:ascii="GHEA Grapalat" w:hAnsi="GHEA Grapalat"/>
          <w:color w:val="FF0000"/>
        </w:rPr>
      </w:pPr>
      <w:r w:rsidRPr="005C532C">
        <w:rPr>
          <w:rFonts w:ascii="GHEA Grapalat" w:hAnsi="GHEA Grapalat"/>
          <w:color w:val="FF0000"/>
          <w:lang w:val="hy-AM"/>
        </w:rPr>
        <w:t>*</w:t>
      </w:r>
      <w:r w:rsidRPr="005C532C">
        <w:rPr>
          <w:rFonts w:ascii="inherit" w:hAnsi="inherit" w:cs="Courier New"/>
          <w:color w:val="FF0000"/>
          <w:sz w:val="42"/>
          <w:szCs w:val="42"/>
        </w:rPr>
        <w:t xml:space="preserve"> </w:t>
      </w:r>
      <w:r w:rsidRPr="005C532C">
        <w:rPr>
          <w:rFonts w:ascii="GHEA Grapalat" w:hAnsi="GHEA Grapalat"/>
          <w:color w:val="FF0000"/>
        </w:rPr>
        <w:t>Оросительные системы следует очищать всей длине, по участками в соответствии с заданными объемами</w:t>
      </w:r>
      <w:r w:rsidRPr="005C532C">
        <w:rPr>
          <w:rFonts w:ascii="Microsoft JhengHei" w:eastAsia="Microsoft JhengHei" w:hAnsi="Microsoft JhengHei" w:cs="Microsoft JhengHei" w:hint="eastAsia"/>
          <w:color w:val="FF0000"/>
        </w:rPr>
        <w:t>․</w:t>
      </w:r>
    </w:p>
    <w:p w14:paraId="6E4A87F5" w14:textId="77777777" w:rsidR="004C5AEC" w:rsidRPr="00BF2B5F" w:rsidRDefault="004C5AEC" w:rsidP="003B2F27">
      <w:pPr>
        <w:widowControl w:val="0"/>
        <w:spacing w:after="160" w:line="360" w:lineRule="auto"/>
        <w:jc w:val="right"/>
        <w:rPr>
          <w:rFonts w:ascii="GHEA Grapalat" w:hAnsi="GHEA Grapalat"/>
          <w:i/>
        </w:rPr>
      </w:pPr>
    </w:p>
    <w:tbl>
      <w:tblPr>
        <w:tblW w:w="10154" w:type="dxa"/>
        <w:tblInd w:w="108" w:type="dxa"/>
        <w:tblLook w:val="04A0" w:firstRow="1" w:lastRow="0" w:firstColumn="1" w:lastColumn="0" w:noHBand="0" w:noVBand="1"/>
      </w:tblPr>
      <w:tblGrid>
        <w:gridCol w:w="635"/>
        <w:gridCol w:w="4610"/>
        <w:gridCol w:w="1158"/>
        <w:gridCol w:w="1275"/>
        <w:gridCol w:w="709"/>
        <w:gridCol w:w="1767"/>
      </w:tblGrid>
      <w:tr w:rsidR="00BF2B5F" w14:paraId="59FD1AF8" w14:textId="77777777" w:rsidTr="00BF2B5F">
        <w:trPr>
          <w:trHeight w:val="300"/>
        </w:trPr>
        <w:tc>
          <w:tcPr>
            <w:tcW w:w="8387" w:type="dxa"/>
            <w:gridSpan w:val="5"/>
            <w:tcBorders>
              <w:top w:val="nil"/>
              <w:left w:val="nil"/>
              <w:bottom w:val="nil"/>
              <w:right w:val="nil"/>
            </w:tcBorders>
            <w:noWrap/>
            <w:vAlign w:val="bottom"/>
            <w:hideMark/>
          </w:tcPr>
          <w:p w14:paraId="2843A674"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Объемная таблица - Смета</w:t>
            </w:r>
          </w:p>
        </w:tc>
        <w:tc>
          <w:tcPr>
            <w:tcW w:w="1767" w:type="dxa"/>
            <w:tcBorders>
              <w:top w:val="nil"/>
              <w:left w:val="nil"/>
              <w:bottom w:val="nil"/>
              <w:right w:val="nil"/>
            </w:tcBorders>
            <w:noWrap/>
            <w:vAlign w:val="bottom"/>
            <w:hideMark/>
          </w:tcPr>
          <w:p w14:paraId="465585DC" w14:textId="77777777" w:rsidR="00BF2B5F" w:rsidRDefault="00BF2B5F">
            <w:pPr>
              <w:jc w:val="center"/>
              <w:rPr>
                <w:rFonts w:ascii="Calibri" w:hAnsi="Calibri" w:cs="Calibri"/>
                <w:color w:val="000000"/>
                <w:sz w:val="22"/>
                <w:szCs w:val="22"/>
              </w:rPr>
            </w:pPr>
          </w:p>
        </w:tc>
      </w:tr>
      <w:tr w:rsidR="00BF2B5F" w14:paraId="778FF465" w14:textId="77777777" w:rsidTr="00BF2B5F">
        <w:trPr>
          <w:trHeight w:val="300"/>
        </w:trPr>
        <w:tc>
          <w:tcPr>
            <w:tcW w:w="635" w:type="dxa"/>
            <w:tcBorders>
              <w:top w:val="nil"/>
              <w:left w:val="nil"/>
              <w:bottom w:val="nil"/>
              <w:right w:val="nil"/>
            </w:tcBorders>
            <w:noWrap/>
            <w:vAlign w:val="bottom"/>
            <w:hideMark/>
          </w:tcPr>
          <w:p w14:paraId="5E0071F6" w14:textId="77777777" w:rsidR="00BF2B5F" w:rsidRDefault="00BF2B5F">
            <w:pPr>
              <w:rPr>
                <w:sz w:val="20"/>
                <w:szCs w:val="20"/>
              </w:rPr>
            </w:pPr>
          </w:p>
        </w:tc>
        <w:tc>
          <w:tcPr>
            <w:tcW w:w="4610" w:type="dxa"/>
            <w:tcBorders>
              <w:top w:val="nil"/>
              <w:left w:val="nil"/>
              <w:bottom w:val="nil"/>
              <w:right w:val="nil"/>
            </w:tcBorders>
            <w:noWrap/>
            <w:vAlign w:val="bottom"/>
            <w:hideMark/>
          </w:tcPr>
          <w:p w14:paraId="5220CA59" w14:textId="77777777" w:rsidR="00BF2B5F" w:rsidRDefault="00BF2B5F">
            <w:pPr>
              <w:rPr>
                <w:sz w:val="20"/>
                <w:szCs w:val="20"/>
              </w:rPr>
            </w:pPr>
          </w:p>
        </w:tc>
        <w:tc>
          <w:tcPr>
            <w:tcW w:w="1158" w:type="dxa"/>
            <w:tcBorders>
              <w:top w:val="nil"/>
              <w:left w:val="nil"/>
              <w:bottom w:val="nil"/>
              <w:right w:val="nil"/>
            </w:tcBorders>
            <w:noWrap/>
            <w:vAlign w:val="bottom"/>
            <w:hideMark/>
          </w:tcPr>
          <w:p w14:paraId="4EFFAC52" w14:textId="77777777" w:rsidR="00BF2B5F" w:rsidRDefault="00BF2B5F">
            <w:pPr>
              <w:rPr>
                <w:sz w:val="20"/>
                <w:szCs w:val="20"/>
              </w:rPr>
            </w:pPr>
          </w:p>
        </w:tc>
        <w:tc>
          <w:tcPr>
            <w:tcW w:w="1275" w:type="dxa"/>
            <w:tcBorders>
              <w:top w:val="nil"/>
              <w:left w:val="nil"/>
              <w:bottom w:val="nil"/>
              <w:right w:val="nil"/>
            </w:tcBorders>
            <w:noWrap/>
            <w:vAlign w:val="bottom"/>
            <w:hideMark/>
          </w:tcPr>
          <w:p w14:paraId="4182A686" w14:textId="77777777" w:rsidR="00BF2B5F" w:rsidRDefault="00BF2B5F">
            <w:pPr>
              <w:rPr>
                <w:sz w:val="20"/>
                <w:szCs w:val="20"/>
              </w:rPr>
            </w:pPr>
          </w:p>
        </w:tc>
        <w:tc>
          <w:tcPr>
            <w:tcW w:w="709" w:type="dxa"/>
            <w:tcBorders>
              <w:top w:val="nil"/>
              <w:left w:val="nil"/>
              <w:bottom w:val="nil"/>
              <w:right w:val="nil"/>
            </w:tcBorders>
            <w:noWrap/>
            <w:vAlign w:val="bottom"/>
            <w:hideMark/>
          </w:tcPr>
          <w:p w14:paraId="4C3B2943" w14:textId="77777777" w:rsidR="00BF2B5F" w:rsidRDefault="00BF2B5F">
            <w:pPr>
              <w:rPr>
                <w:sz w:val="20"/>
                <w:szCs w:val="20"/>
              </w:rPr>
            </w:pPr>
          </w:p>
        </w:tc>
        <w:tc>
          <w:tcPr>
            <w:tcW w:w="1767" w:type="dxa"/>
            <w:tcBorders>
              <w:top w:val="nil"/>
              <w:left w:val="nil"/>
              <w:bottom w:val="nil"/>
              <w:right w:val="nil"/>
            </w:tcBorders>
            <w:noWrap/>
            <w:vAlign w:val="bottom"/>
            <w:hideMark/>
          </w:tcPr>
          <w:p w14:paraId="14AACD3A" w14:textId="77777777" w:rsidR="00BF2B5F" w:rsidRDefault="00BF2B5F">
            <w:pPr>
              <w:rPr>
                <w:sz w:val="20"/>
                <w:szCs w:val="20"/>
              </w:rPr>
            </w:pPr>
          </w:p>
        </w:tc>
      </w:tr>
      <w:tr w:rsidR="00BF2B5F" w14:paraId="29645D0D" w14:textId="77777777" w:rsidTr="00BF2B5F">
        <w:trPr>
          <w:trHeight w:val="300"/>
        </w:trPr>
        <w:tc>
          <w:tcPr>
            <w:tcW w:w="8387" w:type="dxa"/>
            <w:gridSpan w:val="5"/>
            <w:tcBorders>
              <w:top w:val="nil"/>
              <w:left w:val="nil"/>
              <w:bottom w:val="nil"/>
              <w:right w:val="nil"/>
            </w:tcBorders>
            <w:noWrap/>
            <w:vAlign w:val="bottom"/>
            <w:hideMark/>
          </w:tcPr>
          <w:p w14:paraId="689FCE16"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 xml:space="preserve">  Ручная очистка сетей  участка </w:t>
            </w:r>
            <w:proofErr w:type="spellStart"/>
            <w:r>
              <w:rPr>
                <w:rFonts w:ascii="Calibri" w:hAnsi="Calibri" w:cs="Calibri"/>
                <w:color w:val="000000"/>
                <w:sz w:val="22"/>
                <w:szCs w:val="22"/>
              </w:rPr>
              <w:t>Джрвеж-Дзорахюр</w:t>
            </w:r>
            <w:proofErr w:type="spellEnd"/>
          </w:p>
        </w:tc>
        <w:tc>
          <w:tcPr>
            <w:tcW w:w="1767" w:type="dxa"/>
            <w:tcBorders>
              <w:top w:val="nil"/>
              <w:left w:val="nil"/>
              <w:bottom w:val="nil"/>
              <w:right w:val="nil"/>
            </w:tcBorders>
            <w:noWrap/>
            <w:vAlign w:val="bottom"/>
            <w:hideMark/>
          </w:tcPr>
          <w:p w14:paraId="55B20486" w14:textId="77777777" w:rsidR="00BF2B5F" w:rsidRDefault="00BF2B5F">
            <w:pPr>
              <w:jc w:val="center"/>
              <w:rPr>
                <w:rFonts w:ascii="Calibri" w:hAnsi="Calibri" w:cs="Calibri"/>
                <w:color w:val="000000"/>
                <w:sz w:val="22"/>
                <w:szCs w:val="22"/>
              </w:rPr>
            </w:pPr>
          </w:p>
        </w:tc>
      </w:tr>
      <w:tr w:rsidR="00BF2B5F" w14:paraId="619DDDE0" w14:textId="77777777" w:rsidTr="00BF2B5F">
        <w:trPr>
          <w:trHeight w:val="300"/>
        </w:trPr>
        <w:tc>
          <w:tcPr>
            <w:tcW w:w="635" w:type="dxa"/>
            <w:tcBorders>
              <w:top w:val="nil"/>
              <w:left w:val="nil"/>
              <w:bottom w:val="nil"/>
              <w:right w:val="nil"/>
            </w:tcBorders>
            <w:noWrap/>
            <w:vAlign w:val="bottom"/>
            <w:hideMark/>
          </w:tcPr>
          <w:p w14:paraId="0A52836F" w14:textId="15D38EB1" w:rsidR="00BF2B5F" w:rsidRDefault="00BF2B5F">
            <w:pPr>
              <w:rPr>
                <w:sz w:val="20"/>
                <w:szCs w:val="20"/>
              </w:rPr>
            </w:pPr>
            <w:r w:rsidRPr="006949A6">
              <w:rPr>
                <w:rFonts w:ascii="GHEA Grapalat" w:hAnsi="GHEA Grapalat"/>
                <w:sz w:val="20"/>
                <w:szCs w:val="20"/>
              </w:rPr>
              <w:t>Лот</w:t>
            </w:r>
            <w:r>
              <w:rPr>
                <w:rFonts w:ascii="GHEA Grapalat" w:hAnsi="GHEA Grapalat"/>
                <w:sz w:val="20"/>
                <w:szCs w:val="20"/>
                <w:lang w:val="en-US"/>
              </w:rPr>
              <w:t>2</w:t>
            </w:r>
          </w:p>
        </w:tc>
        <w:tc>
          <w:tcPr>
            <w:tcW w:w="4610" w:type="dxa"/>
            <w:tcBorders>
              <w:top w:val="nil"/>
              <w:left w:val="nil"/>
              <w:bottom w:val="nil"/>
              <w:right w:val="nil"/>
            </w:tcBorders>
            <w:noWrap/>
            <w:vAlign w:val="bottom"/>
            <w:hideMark/>
          </w:tcPr>
          <w:p w14:paraId="1A88E649" w14:textId="77777777" w:rsidR="00BF2B5F" w:rsidRDefault="00BF2B5F">
            <w:pPr>
              <w:rPr>
                <w:sz w:val="20"/>
                <w:szCs w:val="20"/>
              </w:rPr>
            </w:pPr>
          </w:p>
        </w:tc>
        <w:tc>
          <w:tcPr>
            <w:tcW w:w="1158" w:type="dxa"/>
            <w:tcBorders>
              <w:top w:val="nil"/>
              <w:left w:val="nil"/>
              <w:bottom w:val="nil"/>
              <w:right w:val="nil"/>
            </w:tcBorders>
            <w:noWrap/>
            <w:vAlign w:val="bottom"/>
            <w:hideMark/>
          </w:tcPr>
          <w:p w14:paraId="10F73166" w14:textId="77777777" w:rsidR="00BF2B5F" w:rsidRDefault="00BF2B5F">
            <w:pPr>
              <w:rPr>
                <w:sz w:val="20"/>
                <w:szCs w:val="20"/>
              </w:rPr>
            </w:pPr>
          </w:p>
        </w:tc>
        <w:tc>
          <w:tcPr>
            <w:tcW w:w="1275" w:type="dxa"/>
            <w:tcBorders>
              <w:top w:val="nil"/>
              <w:left w:val="nil"/>
              <w:bottom w:val="nil"/>
              <w:right w:val="nil"/>
            </w:tcBorders>
            <w:noWrap/>
            <w:vAlign w:val="bottom"/>
            <w:hideMark/>
          </w:tcPr>
          <w:p w14:paraId="762ED657" w14:textId="77777777" w:rsidR="00BF2B5F" w:rsidRDefault="00BF2B5F">
            <w:pPr>
              <w:rPr>
                <w:sz w:val="20"/>
                <w:szCs w:val="20"/>
              </w:rPr>
            </w:pPr>
          </w:p>
        </w:tc>
        <w:tc>
          <w:tcPr>
            <w:tcW w:w="709" w:type="dxa"/>
            <w:tcBorders>
              <w:top w:val="nil"/>
              <w:left w:val="nil"/>
              <w:bottom w:val="nil"/>
              <w:right w:val="nil"/>
            </w:tcBorders>
            <w:noWrap/>
            <w:vAlign w:val="bottom"/>
            <w:hideMark/>
          </w:tcPr>
          <w:p w14:paraId="7DE1C1F6" w14:textId="77777777" w:rsidR="00BF2B5F" w:rsidRDefault="00BF2B5F">
            <w:pPr>
              <w:rPr>
                <w:sz w:val="20"/>
                <w:szCs w:val="20"/>
              </w:rPr>
            </w:pPr>
          </w:p>
        </w:tc>
        <w:tc>
          <w:tcPr>
            <w:tcW w:w="1767" w:type="dxa"/>
            <w:tcBorders>
              <w:top w:val="nil"/>
              <w:left w:val="nil"/>
              <w:bottom w:val="nil"/>
              <w:right w:val="nil"/>
            </w:tcBorders>
            <w:noWrap/>
            <w:vAlign w:val="bottom"/>
            <w:hideMark/>
          </w:tcPr>
          <w:p w14:paraId="58DAEC08" w14:textId="77777777" w:rsidR="00BF2B5F" w:rsidRDefault="00BF2B5F">
            <w:pPr>
              <w:rPr>
                <w:sz w:val="20"/>
                <w:szCs w:val="20"/>
              </w:rPr>
            </w:pPr>
          </w:p>
        </w:tc>
      </w:tr>
      <w:tr w:rsidR="00BF2B5F" w14:paraId="2BD53952" w14:textId="77777777" w:rsidTr="00BF2B5F">
        <w:trPr>
          <w:trHeight w:val="765"/>
        </w:trPr>
        <w:tc>
          <w:tcPr>
            <w:tcW w:w="635" w:type="dxa"/>
            <w:tcBorders>
              <w:top w:val="single" w:sz="4" w:space="0" w:color="auto"/>
              <w:left w:val="single" w:sz="4" w:space="0" w:color="auto"/>
              <w:bottom w:val="single" w:sz="4" w:space="0" w:color="auto"/>
              <w:right w:val="single" w:sz="4" w:space="0" w:color="auto"/>
            </w:tcBorders>
            <w:vAlign w:val="center"/>
            <w:hideMark/>
          </w:tcPr>
          <w:p w14:paraId="0055B498" w14:textId="77777777" w:rsidR="00BF2B5F" w:rsidRDefault="00BF2B5F">
            <w:pPr>
              <w:rPr>
                <w:rFonts w:ascii="Calibri" w:hAnsi="Calibri" w:cs="Calibri"/>
                <w:color w:val="000000"/>
                <w:sz w:val="20"/>
                <w:szCs w:val="20"/>
              </w:rPr>
            </w:pPr>
            <w:r>
              <w:rPr>
                <w:rFonts w:ascii="Calibri" w:hAnsi="Calibri" w:cs="Calibri"/>
                <w:color w:val="000000"/>
                <w:sz w:val="20"/>
                <w:szCs w:val="20"/>
              </w:rPr>
              <w:t>NN</w:t>
            </w:r>
          </w:p>
        </w:tc>
        <w:tc>
          <w:tcPr>
            <w:tcW w:w="4610" w:type="dxa"/>
            <w:tcBorders>
              <w:top w:val="single" w:sz="4" w:space="0" w:color="auto"/>
              <w:left w:val="nil"/>
              <w:bottom w:val="single" w:sz="4" w:space="0" w:color="auto"/>
              <w:right w:val="single" w:sz="4" w:space="0" w:color="auto"/>
            </w:tcBorders>
            <w:vAlign w:val="center"/>
            <w:hideMark/>
          </w:tcPr>
          <w:p w14:paraId="72FDD301" w14:textId="77777777" w:rsidR="00BF2B5F" w:rsidRDefault="00BF2B5F">
            <w:pPr>
              <w:rPr>
                <w:rFonts w:ascii="Calibri" w:hAnsi="Calibri" w:cs="Calibri"/>
                <w:color w:val="000000"/>
                <w:sz w:val="20"/>
                <w:szCs w:val="20"/>
              </w:rPr>
            </w:pPr>
            <w:r>
              <w:rPr>
                <w:rFonts w:ascii="Calibri" w:hAnsi="Calibri" w:cs="Calibri"/>
                <w:color w:val="000000"/>
                <w:sz w:val="20"/>
                <w:szCs w:val="20"/>
              </w:rPr>
              <w:t xml:space="preserve">                           Наименование работы</w:t>
            </w:r>
          </w:p>
        </w:tc>
        <w:tc>
          <w:tcPr>
            <w:tcW w:w="1158" w:type="dxa"/>
            <w:tcBorders>
              <w:top w:val="single" w:sz="4" w:space="0" w:color="auto"/>
              <w:left w:val="nil"/>
              <w:bottom w:val="single" w:sz="4" w:space="0" w:color="auto"/>
              <w:right w:val="single" w:sz="4" w:space="0" w:color="auto"/>
            </w:tcBorders>
            <w:vAlign w:val="center"/>
            <w:hideMark/>
          </w:tcPr>
          <w:p w14:paraId="0E94B884" w14:textId="77777777" w:rsidR="00BF2B5F" w:rsidRDefault="00BF2B5F">
            <w:pPr>
              <w:rPr>
                <w:rFonts w:ascii="Calibri" w:hAnsi="Calibri" w:cs="Calibri"/>
                <w:color w:val="000000"/>
                <w:sz w:val="20"/>
                <w:szCs w:val="20"/>
              </w:rPr>
            </w:pPr>
            <w:r>
              <w:rPr>
                <w:rFonts w:ascii="Calibri" w:hAnsi="Calibri" w:cs="Calibri"/>
                <w:color w:val="000000"/>
                <w:sz w:val="20"/>
                <w:szCs w:val="20"/>
              </w:rPr>
              <w:t>Единица измерения</w:t>
            </w:r>
          </w:p>
        </w:tc>
        <w:tc>
          <w:tcPr>
            <w:tcW w:w="1275" w:type="dxa"/>
            <w:tcBorders>
              <w:top w:val="single" w:sz="4" w:space="0" w:color="auto"/>
              <w:left w:val="nil"/>
              <w:bottom w:val="single" w:sz="4" w:space="0" w:color="auto"/>
              <w:right w:val="single" w:sz="4" w:space="0" w:color="auto"/>
            </w:tcBorders>
            <w:vAlign w:val="center"/>
            <w:hideMark/>
          </w:tcPr>
          <w:p w14:paraId="7A775812" w14:textId="77777777" w:rsidR="00BF2B5F" w:rsidRDefault="00BF2B5F">
            <w:pPr>
              <w:rPr>
                <w:rFonts w:ascii="Calibri" w:hAnsi="Calibri" w:cs="Calibri"/>
                <w:color w:val="000000"/>
                <w:sz w:val="20"/>
                <w:szCs w:val="20"/>
              </w:rPr>
            </w:pPr>
            <w:r>
              <w:rPr>
                <w:rFonts w:ascii="Calibri" w:hAnsi="Calibri" w:cs="Calibri"/>
                <w:color w:val="000000"/>
                <w:sz w:val="20"/>
                <w:szCs w:val="20"/>
              </w:rPr>
              <w:t>Количество</w:t>
            </w:r>
          </w:p>
        </w:tc>
        <w:tc>
          <w:tcPr>
            <w:tcW w:w="709" w:type="dxa"/>
            <w:tcBorders>
              <w:top w:val="single" w:sz="4" w:space="0" w:color="auto"/>
              <w:left w:val="nil"/>
              <w:bottom w:val="single" w:sz="4" w:space="0" w:color="auto"/>
              <w:right w:val="single" w:sz="4" w:space="0" w:color="auto"/>
            </w:tcBorders>
            <w:vAlign w:val="center"/>
            <w:hideMark/>
          </w:tcPr>
          <w:p w14:paraId="4F7AAC9D" w14:textId="77777777" w:rsidR="00BF2B5F" w:rsidRDefault="00BF2B5F">
            <w:pPr>
              <w:rPr>
                <w:rFonts w:ascii="Calibri" w:hAnsi="Calibri" w:cs="Calibri"/>
                <w:color w:val="000000"/>
                <w:sz w:val="20"/>
                <w:szCs w:val="20"/>
              </w:rPr>
            </w:pPr>
            <w:r>
              <w:rPr>
                <w:rFonts w:ascii="Calibri" w:hAnsi="Calibri" w:cs="Calibri"/>
                <w:color w:val="000000"/>
                <w:sz w:val="20"/>
                <w:szCs w:val="20"/>
              </w:rPr>
              <w:t>Цена</w:t>
            </w:r>
          </w:p>
        </w:tc>
        <w:tc>
          <w:tcPr>
            <w:tcW w:w="1767" w:type="dxa"/>
            <w:tcBorders>
              <w:top w:val="single" w:sz="4" w:space="0" w:color="auto"/>
              <w:left w:val="nil"/>
              <w:bottom w:val="single" w:sz="4" w:space="0" w:color="auto"/>
              <w:right w:val="single" w:sz="4" w:space="0" w:color="auto"/>
            </w:tcBorders>
            <w:vAlign w:val="center"/>
            <w:hideMark/>
          </w:tcPr>
          <w:p w14:paraId="303CE977" w14:textId="77777777" w:rsidR="00BF2B5F" w:rsidRDefault="00BF2B5F">
            <w:pPr>
              <w:rPr>
                <w:rFonts w:ascii="Calibri" w:hAnsi="Calibri" w:cs="Calibri"/>
                <w:color w:val="000000"/>
                <w:sz w:val="20"/>
                <w:szCs w:val="20"/>
              </w:rPr>
            </w:pPr>
            <w:r>
              <w:rPr>
                <w:rFonts w:ascii="Calibri" w:hAnsi="Calibri" w:cs="Calibri"/>
                <w:color w:val="000000"/>
                <w:sz w:val="20"/>
                <w:szCs w:val="20"/>
              </w:rPr>
              <w:t>Сумма/армянских драм/</w:t>
            </w:r>
          </w:p>
        </w:tc>
      </w:tr>
      <w:tr w:rsidR="00BF2B5F" w14:paraId="3B44D8AA" w14:textId="77777777" w:rsidTr="00BF2B5F">
        <w:trPr>
          <w:trHeight w:val="300"/>
        </w:trPr>
        <w:tc>
          <w:tcPr>
            <w:tcW w:w="7678"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2E04D662" w14:textId="77777777" w:rsidR="00BF2B5F" w:rsidRDefault="00BF2B5F">
            <w:pPr>
              <w:jc w:val="center"/>
              <w:rPr>
                <w:rFonts w:ascii="Calibri" w:hAnsi="Calibri" w:cs="Calibri"/>
                <w:b/>
                <w:bCs/>
                <w:color w:val="000000"/>
                <w:sz w:val="22"/>
                <w:szCs w:val="22"/>
              </w:rPr>
            </w:pPr>
            <w:r>
              <w:rPr>
                <w:rFonts w:ascii="Calibri" w:hAnsi="Calibri" w:cs="Calibri"/>
                <w:b/>
                <w:bCs/>
                <w:color w:val="000000"/>
                <w:sz w:val="22"/>
                <w:szCs w:val="22"/>
              </w:rPr>
              <w:t>Делитель R-2 (Арзни)</w:t>
            </w:r>
          </w:p>
        </w:tc>
        <w:tc>
          <w:tcPr>
            <w:tcW w:w="709" w:type="dxa"/>
            <w:tcBorders>
              <w:top w:val="nil"/>
              <w:left w:val="nil"/>
              <w:bottom w:val="single" w:sz="4" w:space="0" w:color="auto"/>
              <w:right w:val="single" w:sz="4" w:space="0" w:color="auto"/>
            </w:tcBorders>
            <w:noWrap/>
            <w:vAlign w:val="center"/>
            <w:hideMark/>
          </w:tcPr>
          <w:p w14:paraId="0AA12E0B"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64701790"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r>
      <w:tr w:rsidR="00BF2B5F" w14:paraId="74D7698E" w14:textId="77777777" w:rsidTr="00BF2B5F">
        <w:trPr>
          <w:trHeight w:val="765"/>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5B38B411"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610" w:type="dxa"/>
            <w:tcBorders>
              <w:top w:val="nil"/>
              <w:left w:val="nil"/>
              <w:bottom w:val="single" w:sz="4" w:space="0" w:color="auto"/>
              <w:right w:val="single" w:sz="4" w:space="0" w:color="auto"/>
            </w:tcBorders>
            <w:shd w:val="clear" w:color="000000" w:fill="FFFFFF"/>
            <w:vAlign w:val="center"/>
            <w:hideMark/>
          </w:tcPr>
          <w:p w14:paraId="2960E6DD" w14:textId="77777777" w:rsidR="00BF2B5F" w:rsidRDefault="00BF2B5F">
            <w:pPr>
              <w:rPr>
                <w:rFonts w:ascii="GHEA Grapalat" w:hAnsi="GHEA Grapalat" w:cs="Calibri"/>
                <w:sz w:val="16"/>
                <w:szCs w:val="16"/>
              </w:rPr>
            </w:pPr>
            <w:r>
              <w:rPr>
                <w:rFonts w:ascii="GHEA Grapalat" w:hAnsi="GHEA Grapalat" w:cs="Calibri"/>
                <w:sz w:val="16"/>
                <w:szCs w:val="16"/>
              </w:rPr>
              <w:t xml:space="preserve">Ручная очистка каналов с бетонной облицовкой от мусора группы 2 при глубине канала до 2 м (участки L-250 м).                     </w:t>
            </w:r>
          </w:p>
        </w:tc>
        <w:tc>
          <w:tcPr>
            <w:tcW w:w="1158" w:type="dxa"/>
            <w:tcBorders>
              <w:top w:val="nil"/>
              <w:left w:val="nil"/>
              <w:bottom w:val="single" w:sz="4" w:space="0" w:color="auto"/>
              <w:right w:val="single" w:sz="4" w:space="0" w:color="auto"/>
            </w:tcBorders>
            <w:shd w:val="clear" w:color="000000" w:fill="FFFFFF"/>
            <w:noWrap/>
            <w:vAlign w:val="center"/>
            <w:hideMark/>
          </w:tcPr>
          <w:p w14:paraId="05857B57"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noWrap/>
            <w:vAlign w:val="center"/>
            <w:hideMark/>
          </w:tcPr>
          <w:p w14:paraId="6CD95DEB"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101,75</w:t>
            </w:r>
          </w:p>
        </w:tc>
        <w:tc>
          <w:tcPr>
            <w:tcW w:w="709" w:type="dxa"/>
            <w:tcBorders>
              <w:top w:val="nil"/>
              <w:left w:val="nil"/>
              <w:bottom w:val="single" w:sz="4" w:space="0" w:color="auto"/>
              <w:right w:val="single" w:sz="4" w:space="0" w:color="auto"/>
            </w:tcBorders>
            <w:noWrap/>
            <w:vAlign w:val="center"/>
            <w:hideMark/>
          </w:tcPr>
          <w:p w14:paraId="69F4EBBE"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2,68</w:t>
            </w:r>
          </w:p>
        </w:tc>
        <w:tc>
          <w:tcPr>
            <w:tcW w:w="1767" w:type="dxa"/>
            <w:tcBorders>
              <w:top w:val="nil"/>
              <w:left w:val="nil"/>
              <w:bottom w:val="single" w:sz="4" w:space="0" w:color="auto"/>
              <w:right w:val="single" w:sz="4" w:space="0" w:color="auto"/>
            </w:tcBorders>
            <w:noWrap/>
            <w:vAlign w:val="center"/>
            <w:hideMark/>
          </w:tcPr>
          <w:p w14:paraId="7404BD19"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272,40</w:t>
            </w:r>
          </w:p>
        </w:tc>
      </w:tr>
      <w:tr w:rsidR="00BF2B5F" w14:paraId="04E23038" w14:textId="77777777" w:rsidTr="00BF2B5F">
        <w:trPr>
          <w:trHeight w:val="510"/>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06F967FF"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4610" w:type="dxa"/>
            <w:tcBorders>
              <w:top w:val="nil"/>
              <w:left w:val="nil"/>
              <w:bottom w:val="single" w:sz="4" w:space="0" w:color="auto"/>
              <w:right w:val="single" w:sz="4" w:space="0" w:color="auto"/>
            </w:tcBorders>
            <w:shd w:val="clear" w:color="000000" w:fill="FFFFFF"/>
            <w:vAlign w:val="center"/>
            <w:hideMark/>
          </w:tcPr>
          <w:p w14:paraId="29175B68" w14:textId="77777777" w:rsidR="00BF2B5F" w:rsidRDefault="00BF2B5F">
            <w:pPr>
              <w:rPr>
                <w:rFonts w:ascii="GHEA Grapalat" w:hAnsi="GHEA Grapalat" w:cs="Calibri"/>
                <w:sz w:val="16"/>
                <w:szCs w:val="16"/>
              </w:rPr>
            </w:pPr>
            <w:r>
              <w:rPr>
                <w:rFonts w:ascii="GHEA Grapalat" w:hAnsi="GHEA Grapalat" w:cs="Calibri"/>
                <w:sz w:val="16"/>
                <w:szCs w:val="16"/>
              </w:rPr>
              <w:t>Очистка каналов от мусора второй группы вручную  (участки L-396 м).</w:t>
            </w:r>
          </w:p>
        </w:tc>
        <w:tc>
          <w:tcPr>
            <w:tcW w:w="1158" w:type="dxa"/>
            <w:tcBorders>
              <w:top w:val="nil"/>
              <w:left w:val="nil"/>
              <w:bottom w:val="single" w:sz="4" w:space="0" w:color="auto"/>
              <w:right w:val="single" w:sz="4" w:space="0" w:color="auto"/>
            </w:tcBorders>
            <w:shd w:val="clear" w:color="000000" w:fill="FFFFFF"/>
            <w:noWrap/>
            <w:vAlign w:val="center"/>
            <w:hideMark/>
          </w:tcPr>
          <w:p w14:paraId="001A8059"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vAlign w:val="center"/>
            <w:hideMark/>
          </w:tcPr>
          <w:p w14:paraId="13BA8876" w14:textId="77777777" w:rsidR="00BF2B5F" w:rsidRDefault="00BF2B5F">
            <w:pPr>
              <w:jc w:val="center"/>
              <w:rPr>
                <w:rFonts w:ascii="GHEA Grapalat" w:hAnsi="GHEA Grapalat" w:cs="Calibri"/>
                <w:sz w:val="16"/>
                <w:szCs w:val="16"/>
              </w:rPr>
            </w:pPr>
            <w:r>
              <w:rPr>
                <w:rFonts w:ascii="GHEA Grapalat" w:hAnsi="GHEA Grapalat" w:cs="Calibri"/>
                <w:sz w:val="16"/>
                <w:szCs w:val="16"/>
              </w:rPr>
              <w:t>20,79</w:t>
            </w:r>
          </w:p>
        </w:tc>
        <w:tc>
          <w:tcPr>
            <w:tcW w:w="709" w:type="dxa"/>
            <w:tcBorders>
              <w:top w:val="nil"/>
              <w:left w:val="nil"/>
              <w:bottom w:val="single" w:sz="4" w:space="0" w:color="auto"/>
              <w:right w:val="single" w:sz="4" w:space="0" w:color="auto"/>
            </w:tcBorders>
            <w:noWrap/>
            <w:vAlign w:val="center"/>
            <w:hideMark/>
          </w:tcPr>
          <w:p w14:paraId="7611DE33"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767" w:type="dxa"/>
            <w:tcBorders>
              <w:top w:val="nil"/>
              <w:left w:val="nil"/>
              <w:bottom w:val="single" w:sz="4" w:space="0" w:color="auto"/>
              <w:right w:val="single" w:sz="4" w:space="0" w:color="auto"/>
            </w:tcBorders>
            <w:noWrap/>
            <w:vAlign w:val="center"/>
            <w:hideMark/>
          </w:tcPr>
          <w:p w14:paraId="26862FBD"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85,60</w:t>
            </w:r>
          </w:p>
        </w:tc>
      </w:tr>
      <w:tr w:rsidR="00BF2B5F" w14:paraId="0C6DE6CC" w14:textId="77777777" w:rsidTr="00BF2B5F">
        <w:trPr>
          <w:trHeight w:val="300"/>
        </w:trPr>
        <w:tc>
          <w:tcPr>
            <w:tcW w:w="7678"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74607D8D" w14:textId="77777777" w:rsidR="00BF2B5F" w:rsidRDefault="00BF2B5F">
            <w:pPr>
              <w:jc w:val="center"/>
              <w:rPr>
                <w:rFonts w:ascii="Calibri" w:hAnsi="Calibri" w:cs="Calibri"/>
                <w:b/>
                <w:bCs/>
                <w:color w:val="000000"/>
                <w:sz w:val="22"/>
                <w:szCs w:val="22"/>
              </w:rPr>
            </w:pPr>
            <w:r>
              <w:rPr>
                <w:rFonts w:ascii="Calibri" w:hAnsi="Calibri" w:cs="Calibri"/>
                <w:b/>
                <w:bCs/>
                <w:color w:val="000000"/>
                <w:sz w:val="22"/>
                <w:szCs w:val="22"/>
              </w:rPr>
              <w:t xml:space="preserve">Внутрихозяйственные сети общества </w:t>
            </w:r>
            <w:proofErr w:type="spellStart"/>
            <w:r>
              <w:rPr>
                <w:rFonts w:ascii="Calibri" w:hAnsi="Calibri" w:cs="Calibri"/>
                <w:b/>
                <w:bCs/>
                <w:color w:val="000000"/>
                <w:sz w:val="22"/>
                <w:szCs w:val="22"/>
              </w:rPr>
              <w:t>Джрвеж</w:t>
            </w:r>
            <w:proofErr w:type="spellEnd"/>
          </w:p>
        </w:tc>
        <w:tc>
          <w:tcPr>
            <w:tcW w:w="709" w:type="dxa"/>
            <w:tcBorders>
              <w:top w:val="nil"/>
              <w:left w:val="single" w:sz="4" w:space="0" w:color="auto"/>
              <w:bottom w:val="single" w:sz="4" w:space="0" w:color="auto"/>
              <w:right w:val="single" w:sz="4" w:space="0" w:color="auto"/>
            </w:tcBorders>
            <w:noWrap/>
            <w:vAlign w:val="center"/>
            <w:hideMark/>
          </w:tcPr>
          <w:p w14:paraId="34BD86AE"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65E48FCF"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r>
      <w:tr w:rsidR="00BF2B5F" w14:paraId="26FB48AA" w14:textId="77777777" w:rsidTr="00BF2B5F">
        <w:trPr>
          <w:trHeight w:val="510"/>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6F3BD77B"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610" w:type="dxa"/>
            <w:tcBorders>
              <w:top w:val="nil"/>
              <w:left w:val="nil"/>
              <w:bottom w:val="single" w:sz="4" w:space="0" w:color="auto"/>
              <w:right w:val="single" w:sz="4" w:space="0" w:color="auto"/>
            </w:tcBorders>
            <w:vAlign w:val="center"/>
            <w:hideMark/>
          </w:tcPr>
          <w:p w14:paraId="65C66C70" w14:textId="77777777" w:rsidR="00BF2B5F" w:rsidRDefault="00BF2B5F">
            <w:pPr>
              <w:jc w:val="center"/>
              <w:rPr>
                <w:rFonts w:ascii="GHEA Grapalat" w:hAnsi="GHEA Grapalat" w:cs="Calibri"/>
                <w:sz w:val="16"/>
                <w:szCs w:val="16"/>
              </w:rPr>
            </w:pPr>
            <w:r>
              <w:rPr>
                <w:rFonts w:ascii="GHEA Grapalat" w:hAnsi="GHEA Grapalat" w:cs="Calibri"/>
                <w:sz w:val="16"/>
                <w:szCs w:val="16"/>
              </w:rPr>
              <w:t>Ручная очистка земляного канала водотоков 2-й категории (участки L-500 м).</w:t>
            </w:r>
          </w:p>
        </w:tc>
        <w:tc>
          <w:tcPr>
            <w:tcW w:w="1158" w:type="dxa"/>
            <w:tcBorders>
              <w:top w:val="nil"/>
              <w:left w:val="nil"/>
              <w:bottom w:val="single" w:sz="4" w:space="0" w:color="auto"/>
              <w:right w:val="single" w:sz="4" w:space="0" w:color="auto"/>
            </w:tcBorders>
            <w:shd w:val="clear" w:color="000000" w:fill="FFFFFF"/>
            <w:noWrap/>
            <w:vAlign w:val="center"/>
            <w:hideMark/>
          </w:tcPr>
          <w:p w14:paraId="083AEE1E"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vAlign w:val="center"/>
            <w:hideMark/>
          </w:tcPr>
          <w:p w14:paraId="57CD97D0" w14:textId="77777777" w:rsidR="00BF2B5F" w:rsidRDefault="00BF2B5F">
            <w:pPr>
              <w:jc w:val="center"/>
              <w:rPr>
                <w:rFonts w:ascii="GHEA Grapalat" w:hAnsi="GHEA Grapalat" w:cs="Calibri"/>
                <w:sz w:val="16"/>
                <w:szCs w:val="16"/>
              </w:rPr>
            </w:pPr>
            <w:r>
              <w:rPr>
                <w:rFonts w:ascii="GHEA Grapalat" w:hAnsi="GHEA Grapalat" w:cs="Calibri"/>
                <w:sz w:val="16"/>
                <w:szCs w:val="16"/>
              </w:rPr>
              <w:t>35,00</w:t>
            </w:r>
          </w:p>
        </w:tc>
        <w:tc>
          <w:tcPr>
            <w:tcW w:w="709" w:type="dxa"/>
            <w:tcBorders>
              <w:top w:val="nil"/>
              <w:left w:val="nil"/>
              <w:bottom w:val="single" w:sz="4" w:space="0" w:color="auto"/>
              <w:right w:val="single" w:sz="4" w:space="0" w:color="auto"/>
            </w:tcBorders>
            <w:noWrap/>
            <w:vAlign w:val="center"/>
            <w:hideMark/>
          </w:tcPr>
          <w:p w14:paraId="0545F922"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2,62</w:t>
            </w:r>
          </w:p>
        </w:tc>
        <w:tc>
          <w:tcPr>
            <w:tcW w:w="1767" w:type="dxa"/>
            <w:tcBorders>
              <w:top w:val="nil"/>
              <w:left w:val="nil"/>
              <w:bottom w:val="single" w:sz="4" w:space="0" w:color="auto"/>
              <w:right w:val="single" w:sz="4" w:space="0" w:color="auto"/>
            </w:tcBorders>
            <w:noWrap/>
            <w:vAlign w:val="center"/>
            <w:hideMark/>
          </w:tcPr>
          <w:p w14:paraId="68733669"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91,600</w:t>
            </w:r>
          </w:p>
        </w:tc>
      </w:tr>
      <w:tr w:rsidR="00BF2B5F" w14:paraId="483C5546" w14:textId="77777777" w:rsidTr="00BF2B5F">
        <w:trPr>
          <w:trHeight w:val="543"/>
        </w:trPr>
        <w:tc>
          <w:tcPr>
            <w:tcW w:w="7678" w:type="dxa"/>
            <w:gridSpan w:val="4"/>
            <w:tcBorders>
              <w:top w:val="single" w:sz="4" w:space="0" w:color="auto"/>
              <w:left w:val="single" w:sz="4" w:space="0" w:color="auto"/>
              <w:bottom w:val="single" w:sz="4" w:space="0" w:color="auto"/>
              <w:right w:val="nil"/>
            </w:tcBorders>
            <w:shd w:val="clear" w:color="000000" w:fill="FFFFFF"/>
            <w:vAlign w:val="bottom"/>
            <w:hideMark/>
          </w:tcPr>
          <w:p w14:paraId="111F7887" w14:textId="77777777" w:rsidR="00BF2B5F" w:rsidRDefault="00BF2B5F">
            <w:pPr>
              <w:jc w:val="center"/>
              <w:rPr>
                <w:rFonts w:ascii="Calibri" w:hAnsi="Calibri" w:cs="Calibri"/>
                <w:b/>
                <w:bCs/>
                <w:color w:val="000000"/>
                <w:sz w:val="22"/>
                <w:szCs w:val="22"/>
              </w:rPr>
            </w:pPr>
            <w:proofErr w:type="spellStart"/>
            <w:r>
              <w:rPr>
                <w:rFonts w:ascii="Calibri" w:hAnsi="Calibri" w:cs="Calibri"/>
                <w:b/>
                <w:bCs/>
                <w:color w:val="000000"/>
                <w:sz w:val="22"/>
                <w:szCs w:val="22"/>
              </w:rPr>
              <w:t>Котакский</w:t>
            </w:r>
            <w:proofErr w:type="spellEnd"/>
            <w:r>
              <w:rPr>
                <w:rFonts w:ascii="Calibri" w:hAnsi="Calibri" w:cs="Calibri"/>
                <w:b/>
                <w:bCs/>
                <w:color w:val="000000"/>
                <w:sz w:val="22"/>
                <w:szCs w:val="22"/>
              </w:rPr>
              <w:t xml:space="preserve"> канал (Арзни Абовян, </w:t>
            </w:r>
            <w:proofErr w:type="spellStart"/>
            <w:r>
              <w:rPr>
                <w:rFonts w:ascii="Calibri" w:hAnsi="Calibri" w:cs="Calibri"/>
                <w:b/>
                <w:bCs/>
                <w:color w:val="000000"/>
                <w:sz w:val="22"/>
                <w:szCs w:val="22"/>
              </w:rPr>
              <w:t>Акунк</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Котайк</w:t>
            </w:r>
            <w:proofErr w:type="spellEnd"/>
            <w:r>
              <w:rPr>
                <w:rFonts w:ascii="Calibri" w:hAnsi="Calibri" w:cs="Calibri"/>
                <w:b/>
                <w:bCs/>
                <w:color w:val="000000"/>
                <w:sz w:val="22"/>
                <w:szCs w:val="22"/>
              </w:rPr>
              <w:t xml:space="preserve">, Маяковский, Ариндж, </w:t>
            </w:r>
            <w:proofErr w:type="spellStart"/>
            <w:r>
              <w:rPr>
                <w:rFonts w:ascii="Calibri" w:hAnsi="Calibri" w:cs="Calibri"/>
                <w:b/>
                <w:bCs/>
                <w:color w:val="000000"/>
                <w:sz w:val="22"/>
                <w:szCs w:val="22"/>
              </w:rPr>
              <w:t>Джрвеж</w:t>
            </w:r>
            <w:proofErr w:type="spellEnd"/>
            <w:r>
              <w:rPr>
                <w:rFonts w:ascii="Calibri" w:hAnsi="Calibri" w:cs="Calibri"/>
                <w:b/>
                <w:bCs/>
                <w:color w:val="000000"/>
                <w:sz w:val="22"/>
                <w:szCs w:val="22"/>
              </w:rPr>
              <w:t>)</w:t>
            </w:r>
          </w:p>
        </w:tc>
        <w:tc>
          <w:tcPr>
            <w:tcW w:w="709" w:type="dxa"/>
            <w:tcBorders>
              <w:top w:val="nil"/>
              <w:left w:val="single" w:sz="4" w:space="0" w:color="auto"/>
              <w:bottom w:val="single" w:sz="4" w:space="0" w:color="auto"/>
              <w:right w:val="single" w:sz="4" w:space="0" w:color="auto"/>
            </w:tcBorders>
            <w:noWrap/>
            <w:vAlign w:val="center"/>
            <w:hideMark/>
          </w:tcPr>
          <w:p w14:paraId="7F5F938D"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10AC977D"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r>
      <w:tr w:rsidR="00BF2B5F" w14:paraId="3F7DF657" w14:textId="77777777" w:rsidTr="00BF2B5F">
        <w:trPr>
          <w:trHeight w:val="797"/>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4DA0477B"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610" w:type="dxa"/>
            <w:tcBorders>
              <w:top w:val="nil"/>
              <w:left w:val="nil"/>
              <w:bottom w:val="single" w:sz="4" w:space="0" w:color="auto"/>
              <w:right w:val="single" w:sz="4" w:space="0" w:color="auto"/>
            </w:tcBorders>
            <w:shd w:val="clear" w:color="000000" w:fill="FFFFFF"/>
            <w:vAlign w:val="center"/>
            <w:hideMark/>
          </w:tcPr>
          <w:p w14:paraId="18E3067D" w14:textId="3263D0B9" w:rsidR="00BF2B5F" w:rsidRDefault="00BF2B5F">
            <w:pPr>
              <w:rPr>
                <w:rFonts w:ascii="GHEA Grapalat" w:hAnsi="GHEA Grapalat" w:cs="Calibri"/>
                <w:sz w:val="16"/>
                <w:szCs w:val="16"/>
              </w:rPr>
            </w:pPr>
            <w:r>
              <w:rPr>
                <w:rFonts w:ascii="GHEA Grapalat" w:hAnsi="GHEA Grapalat" w:cs="Calibri"/>
                <w:sz w:val="16"/>
                <w:szCs w:val="16"/>
              </w:rPr>
              <w:t xml:space="preserve">Ручная очистка каналов с бетонной облицовкой от мусора группы 2 при глубине канала до 3 м (L - 3500 м на участках)                                                                                                        </w:t>
            </w:r>
          </w:p>
        </w:tc>
        <w:tc>
          <w:tcPr>
            <w:tcW w:w="1158" w:type="dxa"/>
            <w:tcBorders>
              <w:top w:val="nil"/>
              <w:left w:val="nil"/>
              <w:bottom w:val="single" w:sz="4" w:space="0" w:color="auto"/>
              <w:right w:val="single" w:sz="4" w:space="0" w:color="auto"/>
            </w:tcBorders>
            <w:shd w:val="clear" w:color="000000" w:fill="FFFFFF"/>
            <w:noWrap/>
            <w:vAlign w:val="center"/>
            <w:hideMark/>
          </w:tcPr>
          <w:p w14:paraId="587CA3DA"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vAlign w:val="center"/>
            <w:hideMark/>
          </w:tcPr>
          <w:p w14:paraId="40A6D61C" w14:textId="77777777" w:rsidR="00BF2B5F" w:rsidRDefault="00BF2B5F">
            <w:pPr>
              <w:jc w:val="center"/>
              <w:rPr>
                <w:rFonts w:ascii="GHEA Grapalat" w:hAnsi="GHEA Grapalat" w:cs="Calibri"/>
                <w:sz w:val="16"/>
                <w:szCs w:val="16"/>
              </w:rPr>
            </w:pPr>
            <w:r>
              <w:rPr>
                <w:rFonts w:ascii="GHEA Grapalat" w:hAnsi="GHEA Grapalat" w:cs="Calibri"/>
                <w:sz w:val="16"/>
                <w:szCs w:val="16"/>
              </w:rPr>
              <w:t>245,00</w:t>
            </w:r>
          </w:p>
        </w:tc>
        <w:tc>
          <w:tcPr>
            <w:tcW w:w="709" w:type="dxa"/>
            <w:tcBorders>
              <w:top w:val="nil"/>
              <w:left w:val="nil"/>
              <w:bottom w:val="single" w:sz="4" w:space="0" w:color="auto"/>
              <w:right w:val="single" w:sz="4" w:space="0" w:color="auto"/>
            </w:tcBorders>
            <w:noWrap/>
            <w:vAlign w:val="center"/>
            <w:hideMark/>
          </w:tcPr>
          <w:p w14:paraId="5B70C9EF"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12,26</w:t>
            </w:r>
          </w:p>
        </w:tc>
        <w:tc>
          <w:tcPr>
            <w:tcW w:w="1767" w:type="dxa"/>
            <w:tcBorders>
              <w:top w:val="nil"/>
              <w:left w:val="nil"/>
              <w:bottom w:val="single" w:sz="4" w:space="0" w:color="auto"/>
              <w:right w:val="single" w:sz="4" w:space="0" w:color="auto"/>
            </w:tcBorders>
            <w:noWrap/>
            <w:vAlign w:val="center"/>
            <w:hideMark/>
          </w:tcPr>
          <w:p w14:paraId="10FFC6E5"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3003,10</w:t>
            </w:r>
          </w:p>
        </w:tc>
      </w:tr>
      <w:tr w:rsidR="00BF2B5F" w14:paraId="03A7F3AB" w14:textId="77777777" w:rsidTr="00BF2B5F">
        <w:trPr>
          <w:trHeight w:val="695"/>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5E603574"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4610" w:type="dxa"/>
            <w:tcBorders>
              <w:top w:val="nil"/>
              <w:left w:val="nil"/>
              <w:bottom w:val="single" w:sz="4" w:space="0" w:color="auto"/>
              <w:right w:val="single" w:sz="4" w:space="0" w:color="auto"/>
            </w:tcBorders>
            <w:shd w:val="clear" w:color="000000" w:fill="FFFFFF"/>
            <w:vAlign w:val="center"/>
            <w:hideMark/>
          </w:tcPr>
          <w:p w14:paraId="2BEF98C8" w14:textId="77777777" w:rsidR="00BF2B5F" w:rsidRDefault="00BF2B5F">
            <w:pPr>
              <w:rPr>
                <w:rFonts w:ascii="GHEA Grapalat" w:hAnsi="GHEA Grapalat" w:cs="Calibri"/>
                <w:sz w:val="16"/>
                <w:szCs w:val="16"/>
              </w:rPr>
            </w:pPr>
            <w:r>
              <w:rPr>
                <w:rFonts w:ascii="GHEA Grapalat" w:hAnsi="GHEA Grapalat" w:cs="Calibri"/>
                <w:sz w:val="16"/>
                <w:szCs w:val="16"/>
              </w:rPr>
              <w:t xml:space="preserve">Ручная очистка каналов с бетонной облицовкой от мусора группы 2 при глубине канала до 2 м (L- 6000 м на участках).                                   </w:t>
            </w:r>
          </w:p>
        </w:tc>
        <w:tc>
          <w:tcPr>
            <w:tcW w:w="1158" w:type="dxa"/>
            <w:tcBorders>
              <w:top w:val="nil"/>
              <w:left w:val="nil"/>
              <w:bottom w:val="single" w:sz="4" w:space="0" w:color="auto"/>
              <w:right w:val="single" w:sz="4" w:space="0" w:color="auto"/>
            </w:tcBorders>
            <w:shd w:val="clear" w:color="000000" w:fill="FFFFFF"/>
            <w:noWrap/>
            <w:vAlign w:val="center"/>
            <w:hideMark/>
          </w:tcPr>
          <w:p w14:paraId="21C4EAE1"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vAlign w:val="center"/>
            <w:hideMark/>
          </w:tcPr>
          <w:p w14:paraId="1A737263" w14:textId="77777777" w:rsidR="00BF2B5F" w:rsidRDefault="00BF2B5F">
            <w:pPr>
              <w:jc w:val="center"/>
              <w:rPr>
                <w:rFonts w:ascii="GHEA Grapalat" w:hAnsi="GHEA Grapalat" w:cs="Calibri"/>
                <w:sz w:val="16"/>
                <w:szCs w:val="16"/>
              </w:rPr>
            </w:pPr>
            <w:r>
              <w:rPr>
                <w:rFonts w:ascii="GHEA Grapalat" w:hAnsi="GHEA Grapalat" w:cs="Calibri"/>
                <w:sz w:val="16"/>
                <w:szCs w:val="16"/>
              </w:rPr>
              <w:t>180,00</w:t>
            </w:r>
          </w:p>
        </w:tc>
        <w:tc>
          <w:tcPr>
            <w:tcW w:w="709" w:type="dxa"/>
            <w:tcBorders>
              <w:top w:val="nil"/>
              <w:left w:val="nil"/>
              <w:bottom w:val="single" w:sz="4" w:space="0" w:color="auto"/>
              <w:right w:val="single" w:sz="4" w:space="0" w:color="auto"/>
            </w:tcBorders>
            <w:noWrap/>
            <w:vAlign w:val="center"/>
            <w:hideMark/>
          </w:tcPr>
          <w:p w14:paraId="59F7FFBA"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8,49</w:t>
            </w:r>
          </w:p>
        </w:tc>
        <w:tc>
          <w:tcPr>
            <w:tcW w:w="1767" w:type="dxa"/>
            <w:tcBorders>
              <w:top w:val="nil"/>
              <w:left w:val="nil"/>
              <w:bottom w:val="single" w:sz="4" w:space="0" w:color="auto"/>
              <w:right w:val="single" w:sz="4" w:space="0" w:color="auto"/>
            </w:tcBorders>
            <w:noWrap/>
            <w:vAlign w:val="center"/>
            <w:hideMark/>
          </w:tcPr>
          <w:p w14:paraId="1A1A7284"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1527,90</w:t>
            </w:r>
          </w:p>
        </w:tc>
      </w:tr>
      <w:tr w:rsidR="00BF2B5F" w14:paraId="012548D3" w14:textId="77777777" w:rsidTr="00BF2B5F">
        <w:trPr>
          <w:trHeight w:val="563"/>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5D3BA60F"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4610" w:type="dxa"/>
            <w:tcBorders>
              <w:top w:val="nil"/>
              <w:left w:val="nil"/>
              <w:bottom w:val="single" w:sz="4" w:space="0" w:color="auto"/>
              <w:right w:val="single" w:sz="4" w:space="0" w:color="auto"/>
            </w:tcBorders>
            <w:shd w:val="clear" w:color="000000" w:fill="FFFFFF"/>
            <w:vAlign w:val="center"/>
            <w:hideMark/>
          </w:tcPr>
          <w:p w14:paraId="545E7D77" w14:textId="77777777" w:rsidR="00BF2B5F" w:rsidRDefault="00BF2B5F">
            <w:pPr>
              <w:rPr>
                <w:rFonts w:ascii="GHEA Grapalat" w:hAnsi="GHEA Grapalat" w:cs="Calibri"/>
                <w:sz w:val="16"/>
                <w:szCs w:val="16"/>
              </w:rPr>
            </w:pPr>
            <w:r>
              <w:rPr>
                <w:rFonts w:ascii="GHEA Grapalat" w:hAnsi="GHEA Grapalat" w:cs="Calibri"/>
                <w:sz w:val="16"/>
                <w:szCs w:val="16"/>
              </w:rPr>
              <w:t xml:space="preserve">Ручная очистка головной части </w:t>
            </w:r>
            <w:proofErr w:type="spellStart"/>
            <w:r>
              <w:rPr>
                <w:rFonts w:ascii="GHEA Grapalat" w:hAnsi="GHEA Grapalat" w:cs="Calibri"/>
                <w:sz w:val="16"/>
                <w:szCs w:val="16"/>
              </w:rPr>
              <w:t>Котайкского</w:t>
            </w:r>
            <w:proofErr w:type="spellEnd"/>
            <w:r>
              <w:rPr>
                <w:rFonts w:ascii="GHEA Grapalat" w:hAnsi="GHEA Grapalat" w:cs="Calibri"/>
                <w:sz w:val="16"/>
                <w:szCs w:val="16"/>
              </w:rPr>
              <w:t xml:space="preserve"> канала от мусора группы 2 при глубине канала до 3 м.                          </w:t>
            </w:r>
          </w:p>
        </w:tc>
        <w:tc>
          <w:tcPr>
            <w:tcW w:w="1158" w:type="dxa"/>
            <w:tcBorders>
              <w:top w:val="nil"/>
              <w:left w:val="nil"/>
              <w:bottom w:val="single" w:sz="4" w:space="0" w:color="auto"/>
              <w:right w:val="single" w:sz="4" w:space="0" w:color="auto"/>
            </w:tcBorders>
            <w:shd w:val="clear" w:color="000000" w:fill="FFFFFF"/>
            <w:noWrap/>
            <w:vAlign w:val="center"/>
            <w:hideMark/>
          </w:tcPr>
          <w:p w14:paraId="48002D46"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vAlign w:val="center"/>
            <w:hideMark/>
          </w:tcPr>
          <w:p w14:paraId="49D5B79D" w14:textId="77777777" w:rsidR="00BF2B5F" w:rsidRDefault="00BF2B5F">
            <w:pPr>
              <w:jc w:val="center"/>
              <w:rPr>
                <w:rFonts w:ascii="GHEA Grapalat" w:hAnsi="GHEA Grapalat" w:cs="Calibri"/>
                <w:sz w:val="16"/>
                <w:szCs w:val="16"/>
              </w:rPr>
            </w:pPr>
            <w:r>
              <w:rPr>
                <w:rFonts w:ascii="GHEA Grapalat" w:hAnsi="GHEA Grapalat" w:cs="Calibri"/>
                <w:sz w:val="16"/>
                <w:szCs w:val="16"/>
              </w:rPr>
              <w:t>27,00</w:t>
            </w:r>
          </w:p>
        </w:tc>
        <w:tc>
          <w:tcPr>
            <w:tcW w:w="709" w:type="dxa"/>
            <w:tcBorders>
              <w:top w:val="nil"/>
              <w:left w:val="nil"/>
              <w:bottom w:val="single" w:sz="4" w:space="0" w:color="auto"/>
              <w:right w:val="single" w:sz="4" w:space="0" w:color="auto"/>
            </w:tcBorders>
            <w:noWrap/>
            <w:vAlign w:val="center"/>
            <w:hideMark/>
          </w:tcPr>
          <w:p w14:paraId="26F1CC11"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12,26</w:t>
            </w:r>
          </w:p>
        </w:tc>
        <w:tc>
          <w:tcPr>
            <w:tcW w:w="1767" w:type="dxa"/>
            <w:tcBorders>
              <w:top w:val="nil"/>
              <w:left w:val="nil"/>
              <w:bottom w:val="single" w:sz="4" w:space="0" w:color="auto"/>
              <w:right w:val="single" w:sz="4" w:space="0" w:color="auto"/>
            </w:tcBorders>
            <w:noWrap/>
            <w:vAlign w:val="center"/>
            <w:hideMark/>
          </w:tcPr>
          <w:p w14:paraId="252E6D56"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330,900</w:t>
            </w:r>
          </w:p>
        </w:tc>
      </w:tr>
      <w:tr w:rsidR="00BF2B5F" w14:paraId="47165CAE" w14:textId="77777777" w:rsidTr="00BF2B5F">
        <w:trPr>
          <w:trHeight w:val="300"/>
        </w:trPr>
        <w:tc>
          <w:tcPr>
            <w:tcW w:w="7678"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0E676C32" w14:textId="77777777" w:rsidR="00BF2B5F" w:rsidRDefault="00BF2B5F">
            <w:pPr>
              <w:jc w:val="center"/>
              <w:rPr>
                <w:rFonts w:ascii="Calibri" w:hAnsi="Calibri" w:cs="Calibri"/>
                <w:b/>
                <w:bCs/>
                <w:color w:val="000000"/>
                <w:sz w:val="22"/>
                <w:szCs w:val="22"/>
              </w:rPr>
            </w:pPr>
            <w:r>
              <w:rPr>
                <w:rFonts w:ascii="Calibri" w:hAnsi="Calibri" w:cs="Calibri"/>
                <w:b/>
                <w:bCs/>
                <w:color w:val="000000"/>
                <w:sz w:val="22"/>
                <w:szCs w:val="22"/>
              </w:rPr>
              <w:t>Внутрихозяйственные сети общества Маяковского</w:t>
            </w:r>
          </w:p>
        </w:tc>
        <w:tc>
          <w:tcPr>
            <w:tcW w:w="709" w:type="dxa"/>
            <w:tcBorders>
              <w:top w:val="nil"/>
              <w:left w:val="single" w:sz="4" w:space="0" w:color="auto"/>
              <w:bottom w:val="single" w:sz="4" w:space="0" w:color="auto"/>
              <w:right w:val="single" w:sz="4" w:space="0" w:color="auto"/>
            </w:tcBorders>
            <w:noWrap/>
            <w:vAlign w:val="center"/>
            <w:hideMark/>
          </w:tcPr>
          <w:p w14:paraId="30AE6DB8"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2EB3E9A0"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r>
      <w:tr w:rsidR="00BF2B5F" w14:paraId="39BEC96E" w14:textId="77777777" w:rsidTr="00BF2B5F">
        <w:trPr>
          <w:trHeight w:val="510"/>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3FEE4E39"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610" w:type="dxa"/>
            <w:tcBorders>
              <w:top w:val="nil"/>
              <w:left w:val="nil"/>
              <w:bottom w:val="single" w:sz="4" w:space="0" w:color="auto"/>
              <w:right w:val="single" w:sz="4" w:space="0" w:color="auto"/>
            </w:tcBorders>
            <w:vAlign w:val="center"/>
            <w:hideMark/>
          </w:tcPr>
          <w:p w14:paraId="343BBC1F" w14:textId="77777777" w:rsidR="00BF2B5F" w:rsidRDefault="00BF2B5F">
            <w:pPr>
              <w:jc w:val="center"/>
              <w:rPr>
                <w:rFonts w:ascii="GHEA Grapalat" w:hAnsi="GHEA Grapalat" w:cs="Calibri"/>
                <w:sz w:val="16"/>
                <w:szCs w:val="16"/>
              </w:rPr>
            </w:pPr>
            <w:r>
              <w:rPr>
                <w:rFonts w:ascii="GHEA Grapalat" w:hAnsi="GHEA Grapalat" w:cs="Calibri"/>
                <w:sz w:val="16"/>
                <w:szCs w:val="16"/>
              </w:rPr>
              <w:t xml:space="preserve">Ручная очистка канала  из водотоков 2-й категории (участки L-600 м).                             </w:t>
            </w:r>
          </w:p>
        </w:tc>
        <w:tc>
          <w:tcPr>
            <w:tcW w:w="1158" w:type="dxa"/>
            <w:tcBorders>
              <w:top w:val="nil"/>
              <w:left w:val="nil"/>
              <w:bottom w:val="single" w:sz="4" w:space="0" w:color="auto"/>
              <w:right w:val="single" w:sz="4" w:space="0" w:color="auto"/>
            </w:tcBorders>
            <w:shd w:val="clear" w:color="000000" w:fill="FFFFFF"/>
            <w:noWrap/>
            <w:vAlign w:val="center"/>
            <w:hideMark/>
          </w:tcPr>
          <w:p w14:paraId="72ACBBD0"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vAlign w:val="center"/>
            <w:hideMark/>
          </w:tcPr>
          <w:p w14:paraId="67AE107F" w14:textId="77777777" w:rsidR="00BF2B5F" w:rsidRDefault="00BF2B5F">
            <w:pPr>
              <w:jc w:val="center"/>
              <w:rPr>
                <w:rFonts w:ascii="GHEA Grapalat" w:hAnsi="GHEA Grapalat" w:cs="Calibri"/>
                <w:sz w:val="16"/>
                <w:szCs w:val="16"/>
              </w:rPr>
            </w:pPr>
            <w:r>
              <w:rPr>
                <w:rFonts w:ascii="GHEA Grapalat" w:hAnsi="GHEA Grapalat" w:cs="Calibri"/>
                <w:sz w:val="16"/>
                <w:szCs w:val="16"/>
              </w:rPr>
              <w:t>36,00</w:t>
            </w:r>
          </w:p>
        </w:tc>
        <w:tc>
          <w:tcPr>
            <w:tcW w:w="709" w:type="dxa"/>
            <w:tcBorders>
              <w:top w:val="nil"/>
              <w:left w:val="nil"/>
              <w:bottom w:val="single" w:sz="4" w:space="0" w:color="auto"/>
              <w:right w:val="single" w:sz="4" w:space="0" w:color="auto"/>
            </w:tcBorders>
            <w:noWrap/>
            <w:vAlign w:val="center"/>
            <w:hideMark/>
          </w:tcPr>
          <w:p w14:paraId="1BBBD4BF"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767" w:type="dxa"/>
            <w:tcBorders>
              <w:top w:val="nil"/>
              <w:left w:val="nil"/>
              <w:bottom w:val="single" w:sz="4" w:space="0" w:color="auto"/>
              <w:right w:val="single" w:sz="4" w:space="0" w:color="auto"/>
            </w:tcBorders>
            <w:noWrap/>
            <w:vAlign w:val="center"/>
            <w:hideMark/>
          </w:tcPr>
          <w:p w14:paraId="0FDD597D"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148,200</w:t>
            </w:r>
          </w:p>
        </w:tc>
      </w:tr>
      <w:tr w:rsidR="00BF2B5F" w14:paraId="7AA9E8BD" w14:textId="77777777" w:rsidTr="00BF2B5F">
        <w:trPr>
          <w:trHeight w:val="338"/>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67426391"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4610" w:type="dxa"/>
            <w:tcBorders>
              <w:top w:val="nil"/>
              <w:left w:val="nil"/>
              <w:bottom w:val="single" w:sz="4" w:space="0" w:color="auto"/>
              <w:right w:val="single" w:sz="4" w:space="0" w:color="auto"/>
            </w:tcBorders>
            <w:shd w:val="clear" w:color="000000" w:fill="FFFFFF"/>
            <w:vAlign w:val="center"/>
            <w:hideMark/>
          </w:tcPr>
          <w:p w14:paraId="78F28D03" w14:textId="77777777" w:rsidR="00BF2B5F" w:rsidRDefault="00BF2B5F">
            <w:pPr>
              <w:rPr>
                <w:rFonts w:ascii="GHEA Grapalat" w:hAnsi="GHEA Grapalat" w:cs="Calibri"/>
                <w:sz w:val="16"/>
                <w:szCs w:val="16"/>
              </w:rPr>
            </w:pPr>
            <w:r>
              <w:rPr>
                <w:rFonts w:ascii="GHEA Grapalat" w:hAnsi="GHEA Grapalat" w:cs="Calibri"/>
                <w:sz w:val="16"/>
                <w:szCs w:val="16"/>
              </w:rPr>
              <w:t>Ручная очистка земляного канала водотоков 2-й категории (участки L-500 м).</w:t>
            </w:r>
          </w:p>
        </w:tc>
        <w:tc>
          <w:tcPr>
            <w:tcW w:w="1158" w:type="dxa"/>
            <w:tcBorders>
              <w:top w:val="nil"/>
              <w:left w:val="nil"/>
              <w:bottom w:val="single" w:sz="4" w:space="0" w:color="auto"/>
              <w:right w:val="single" w:sz="4" w:space="0" w:color="auto"/>
            </w:tcBorders>
            <w:shd w:val="clear" w:color="000000" w:fill="FFFFFF"/>
            <w:noWrap/>
            <w:vAlign w:val="center"/>
            <w:hideMark/>
          </w:tcPr>
          <w:p w14:paraId="0C18960B"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vAlign w:val="center"/>
            <w:hideMark/>
          </w:tcPr>
          <w:p w14:paraId="2640D17B" w14:textId="77777777" w:rsidR="00BF2B5F" w:rsidRDefault="00BF2B5F">
            <w:pPr>
              <w:jc w:val="center"/>
              <w:rPr>
                <w:rFonts w:ascii="GHEA Grapalat" w:hAnsi="GHEA Grapalat" w:cs="Calibri"/>
                <w:sz w:val="16"/>
                <w:szCs w:val="16"/>
              </w:rPr>
            </w:pPr>
            <w:r>
              <w:rPr>
                <w:rFonts w:ascii="GHEA Grapalat" w:hAnsi="GHEA Grapalat" w:cs="Calibri"/>
                <w:sz w:val="16"/>
                <w:szCs w:val="16"/>
              </w:rPr>
              <w:t>35,00</w:t>
            </w:r>
          </w:p>
        </w:tc>
        <w:tc>
          <w:tcPr>
            <w:tcW w:w="709" w:type="dxa"/>
            <w:tcBorders>
              <w:top w:val="nil"/>
              <w:left w:val="nil"/>
              <w:bottom w:val="single" w:sz="4" w:space="0" w:color="auto"/>
              <w:right w:val="single" w:sz="4" w:space="0" w:color="auto"/>
            </w:tcBorders>
            <w:noWrap/>
            <w:vAlign w:val="center"/>
            <w:hideMark/>
          </w:tcPr>
          <w:p w14:paraId="1FB118FA"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2,62</w:t>
            </w:r>
          </w:p>
        </w:tc>
        <w:tc>
          <w:tcPr>
            <w:tcW w:w="1767" w:type="dxa"/>
            <w:tcBorders>
              <w:top w:val="nil"/>
              <w:left w:val="nil"/>
              <w:bottom w:val="single" w:sz="4" w:space="0" w:color="auto"/>
              <w:right w:val="single" w:sz="4" w:space="0" w:color="auto"/>
            </w:tcBorders>
            <w:noWrap/>
            <w:vAlign w:val="center"/>
            <w:hideMark/>
          </w:tcPr>
          <w:p w14:paraId="6817F89F"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91,600</w:t>
            </w:r>
          </w:p>
        </w:tc>
      </w:tr>
      <w:tr w:rsidR="00BF2B5F" w14:paraId="16A09187" w14:textId="77777777" w:rsidTr="00BF2B5F">
        <w:trPr>
          <w:trHeight w:val="405"/>
        </w:trPr>
        <w:tc>
          <w:tcPr>
            <w:tcW w:w="7678"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635299F6" w14:textId="7E976D07" w:rsidR="00BF2B5F" w:rsidRDefault="00BF2B5F">
            <w:pPr>
              <w:jc w:val="center"/>
              <w:rPr>
                <w:rFonts w:ascii="Calibri" w:hAnsi="Calibri" w:cs="Calibri"/>
                <w:b/>
                <w:bCs/>
                <w:color w:val="000000"/>
                <w:sz w:val="22"/>
                <w:szCs w:val="22"/>
              </w:rPr>
            </w:pPr>
            <w:r>
              <w:rPr>
                <w:rFonts w:ascii="Calibri" w:hAnsi="Calibri" w:cs="Calibri"/>
                <w:b/>
                <w:bCs/>
                <w:color w:val="000000"/>
                <w:sz w:val="22"/>
                <w:szCs w:val="22"/>
              </w:rPr>
              <w:t>Делитель M</w:t>
            </w:r>
            <w:r>
              <w:rPr>
                <w:rFonts w:ascii="Calibri" w:hAnsi="Calibri" w:cs="Calibri"/>
                <w:b/>
                <w:bCs/>
                <w:color w:val="000000"/>
                <w:sz w:val="22"/>
                <w:szCs w:val="22"/>
                <w:lang w:val="en-US"/>
              </w:rPr>
              <w:t>Y</w:t>
            </w:r>
            <w:r>
              <w:rPr>
                <w:rFonts w:ascii="Calibri" w:hAnsi="Calibri" w:cs="Calibri"/>
                <w:b/>
                <w:bCs/>
                <w:color w:val="000000"/>
                <w:sz w:val="22"/>
                <w:szCs w:val="22"/>
              </w:rPr>
              <w:t xml:space="preserve"> 2 (Арзни)</w:t>
            </w:r>
          </w:p>
        </w:tc>
        <w:tc>
          <w:tcPr>
            <w:tcW w:w="709" w:type="dxa"/>
            <w:tcBorders>
              <w:top w:val="nil"/>
              <w:left w:val="single" w:sz="4" w:space="0" w:color="auto"/>
              <w:bottom w:val="single" w:sz="4" w:space="0" w:color="auto"/>
              <w:right w:val="single" w:sz="4" w:space="0" w:color="auto"/>
            </w:tcBorders>
            <w:noWrap/>
            <w:vAlign w:val="center"/>
            <w:hideMark/>
          </w:tcPr>
          <w:p w14:paraId="72E96395"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7E9E3693"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r>
      <w:tr w:rsidR="00BF2B5F" w14:paraId="4F645108" w14:textId="77777777" w:rsidTr="00BF2B5F">
        <w:trPr>
          <w:trHeight w:val="510"/>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28FB9FB7"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610" w:type="dxa"/>
            <w:tcBorders>
              <w:top w:val="nil"/>
              <w:left w:val="nil"/>
              <w:bottom w:val="single" w:sz="4" w:space="0" w:color="auto"/>
              <w:right w:val="single" w:sz="4" w:space="0" w:color="auto"/>
            </w:tcBorders>
            <w:shd w:val="clear" w:color="000000" w:fill="FFFFFF"/>
            <w:vAlign w:val="center"/>
            <w:hideMark/>
          </w:tcPr>
          <w:p w14:paraId="582B07BF" w14:textId="77777777" w:rsidR="00BF2B5F" w:rsidRDefault="00BF2B5F">
            <w:pPr>
              <w:rPr>
                <w:rFonts w:ascii="GHEA Grapalat" w:hAnsi="GHEA Grapalat" w:cs="Calibri"/>
                <w:sz w:val="16"/>
                <w:szCs w:val="16"/>
              </w:rPr>
            </w:pPr>
            <w:r>
              <w:rPr>
                <w:rFonts w:ascii="GHEA Grapalat" w:hAnsi="GHEA Grapalat" w:cs="Calibri"/>
                <w:sz w:val="16"/>
                <w:szCs w:val="16"/>
              </w:rPr>
              <w:t>Очистка каналов от мусора второй группы вручную  (участки длиной 876 м).</w:t>
            </w:r>
          </w:p>
        </w:tc>
        <w:tc>
          <w:tcPr>
            <w:tcW w:w="1158" w:type="dxa"/>
            <w:tcBorders>
              <w:top w:val="nil"/>
              <w:left w:val="nil"/>
              <w:bottom w:val="single" w:sz="4" w:space="0" w:color="auto"/>
              <w:right w:val="single" w:sz="4" w:space="0" w:color="auto"/>
            </w:tcBorders>
            <w:shd w:val="clear" w:color="000000" w:fill="FFFFFF"/>
            <w:noWrap/>
            <w:vAlign w:val="center"/>
            <w:hideMark/>
          </w:tcPr>
          <w:p w14:paraId="05D5032E"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vAlign w:val="center"/>
            <w:hideMark/>
          </w:tcPr>
          <w:p w14:paraId="57E7B88D" w14:textId="77777777" w:rsidR="00BF2B5F" w:rsidRDefault="00BF2B5F">
            <w:pPr>
              <w:jc w:val="center"/>
              <w:rPr>
                <w:rFonts w:ascii="GHEA Grapalat" w:hAnsi="GHEA Grapalat" w:cs="Calibri"/>
                <w:sz w:val="16"/>
                <w:szCs w:val="16"/>
              </w:rPr>
            </w:pPr>
            <w:r>
              <w:rPr>
                <w:rFonts w:ascii="GHEA Grapalat" w:hAnsi="GHEA Grapalat" w:cs="Calibri"/>
                <w:sz w:val="16"/>
                <w:szCs w:val="16"/>
              </w:rPr>
              <w:t>45,99</w:t>
            </w:r>
          </w:p>
        </w:tc>
        <w:tc>
          <w:tcPr>
            <w:tcW w:w="709" w:type="dxa"/>
            <w:tcBorders>
              <w:top w:val="nil"/>
              <w:left w:val="nil"/>
              <w:bottom w:val="single" w:sz="4" w:space="0" w:color="auto"/>
              <w:right w:val="single" w:sz="4" w:space="0" w:color="auto"/>
            </w:tcBorders>
            <w:noWrap/>
            <w:vAlign w:val="center"/>
            <w:hideMark/>
          </w:tcPr>
          <w:p w14:paraId="6F9FE5F1"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4,12</w:t>
            </w:r>
          </w:p>
        </w:tc>
        <w:tc>
          <w:tcPr>
            <w:tcW w:w="1767" w:type="dxa"/>
            <w:tcBorders>
              <w:top w:val="nil"/>
              <w:left w:val="nil"/>
              <w:bottom w:val="single" w:sz="4" w:space="0" w:color="auto"/>
              <w:right w:val="single" w:sz="4" w:space="0" w:color="auto"/>
            </w:tcBorders>
            <w:noWrap/>
            <w:vAlign w:val="center"/>
            <w:hideMark/>
          </w:tcPr>
          <w:p w14:paraId="64453DE4"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189,40</w:t>
            </w:r>
          </w:p>
        </w:tc>
      </w:tr>
      <w:tr w:rsidR="00BF2B5F" w14:paraId="0AEA7A79" w14:textId="77777777" w:rsidTr="00BF2B5F">
        <w:trPr>
          <w:trHeight w:val="300"/>
        </w:trPr>
        <w:tc>
          <w:tcPr>
            <w:tcW w:w="7678"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56858DC0" w14:textId="77777777" w:rsidR="00BF2B5F" w:rsidRDefault="00BF2B5F">
            <w:pPr>
              <w:jc w:val="center"/>
              <w:rPr>
                <w:rFonts w:ascii="Calibri" w:hAnsi="Calibri" w:cs="Calibri"/>
                <w:b/>
                <w:bCs/>
                <w:color w:val="000000"/>
                <w:sz w:val="22"/>
                <w:szCs w:val="22"/>
              </w:rPr>
            </w:pPr>
            <w:r>
              <w:rPr>
                <w:rFonts w:ascii="Calibri" w:hAnsi="Calibri" w:cs="Calibri"/>
                <w:b/>
                <w:bCs/>
                <w:color w:val="000000"/>
                <w:sz w:val="22"/>
                <w:szCs w:val="22"/>
              </w:rPr>
              <w:lastRenderedPageBreak/>
              <w:t>Разделитель R-4 (</w:t>
            </w:r>
            <w:proofErr w:type="spellStart"/>
            <w:r>
              <w:rPr>
                <w:rFonts w:ascii="Calibri" w:hAnsi="Calibri" w:cs="Calibri"/>
                <w:b/>
                <w:bCs/>
                <w:color w:val="000000"/>
                <w:sz w:val="22"/>
                <w:szCs w:val="22"/>
              </w:rPr>
              <w:t>Котайк</w:t>
            </w:r>
            <w:proofErr w:type="spellEnd"/>
            <w:r>
              <w:rPr>
                <w:rFonts w:ascii="Calibri" w:hAnsi="Calibri" w:cs="Calibri"/>
                <w:b/>
                <w:bCs/>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5C9BE387"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 </w:t>
            </w:r>
          </w:p>
        </w:tc>
        <w:tc>
          <w:tcPr>
            <w:tcW w:w="1767" w:type="dxa"/>
            <w:tcBorders>
              <w:top w:val="single" w:sz="4" w:space="0" w:color="auto"/>
              <w:left w:val="nil"/>
              <w:bottom w:val="single" w:sz="4" w:space="0" w:color="auto"/>
              <w:right w:val="single" w:sz="4" w:space="0" w:color="auto"/>
            </w:tcBorders>
            <w:noWrap/>
            <w:vAlign w:val="bottom"/>
            <w:hideMark/>
          </w:tcPr>
          <w:p w14:paraId="637497A5"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r>
      <w:tr w:rsidR="00BF2B5F" w14:paraId="40E85BD1" w14:textId="77777777" w:rsidTr="00BF2B5F">
        <w:trPr>
          <w:trHeight w:val="660"/>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60692C27"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610" w:type="dxa"/>
            <w:tcBorders>
              <w:top w:val="nil"/>
              <w:left w:val="nil"/>
              <w:bottom w:val="single" w:sz="4" w:space="0" w:color="auto"/>
              <w:right w:val="single" w:sz="4" w:space="0" w:color="auto"/>
            </w:tcBorders>
            <w:shd w:val="clear" w:color="000000" w:fill="FFFFFF"/>
            <w:vAlign w:val="center"/>
            <w:hideMark/>
          </w:tcPr>
          <w:p w14:paraId="3DCFB6D9" w14:textId="77777777" w:rsidR="00BF2B5F" w:rsidRDefault="00BF2B5F">
            <w:pPr>
              <w:rPr>
                <w:rFonts w:ascii="GHEA Grapalat" w:hAnsi="GHEA Grapalat" w:cs="Calibri"/>
                <w:sz w:val="16"/>
                <w:szCs w:val="16"/>
              </w:rPr>
            </w:pPr>
            <w:r>
              <w:rPr>
                <w:rFonts w:ascii="GHEA Grapalat" w:hAnsi="GHEA Grapalat" w:cs="Calibri"/>
                <w:sz w:val="16"/>
                <w:szCs w:val="16"/>
              </w:rPr>
              <w:t>Ручная очистка каналов с бетонной облицовкой от мусора группы 2 при глубине канала до 2 м (участки L-600 м).</w:t>
            </w:r>
          </w:p>
        </w:tc>
        <w:tc>
          <w:tcPr>
            <w:tcW w:w="1158" w:type="dxa"/>
            <w:tcBorders>
              <w:top w:val="nil"/>
              <w:left w:val="nil"/>
              <w:bottom w:val="single" w:sz="4" w:space="0" w:color="auto"/>
              <w:right w:val="single" w:sz="4" w:space="0" w:color="auto"/>
            </w:tcBorders>
            <w:shd w:val="clear" w:color="000000" w:fill="FFFFFF"/>
            <w:noWrap/>
            <w:vAlign w:val="center"/>
            <w:hideMark/>
          </w:tcPr>
          <w:p w14:paraId="64A68523"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vAlign w:val="center"/>
            <w:hideMark/>
          </w:tcPr>
          <w:p w14:paraId="634E758A" w14:textId="77777777" w:rsidR="00BF2B5F" w:rsidRDefault="00BF2B5F">
            <w:pPr>
              <w:jc w:val="center"/>
              <w:rPr>
                <w:rFonts w:ascii="GHEA Grapalat" w:hAnsi="GHEA Grapalat" w:cs="Calibri"/>
                <w:sz w:val="16"/>
                <w:szCs w:val="16"/>
              </w:rPr>
            </w:pPr>
            <w:r>
              <w:rPr>
                <w:rFonts w:ascii="GHEA Grapalat" w:hAnsi="GHEA Grapalat" w:cs="Calibri"/>
                <w:sz w:val="16"/>
                <w:szCs w:val="16"/>
              </w:rPr>
              <w:t>99,00</w:t>
            </w:r>
          </w:p>
        </w:tc>
        <w:tc>
          <w:tcPr>
            <w:tcW w:w="709" w:type="dxa"/>
            <w:tcBorders>
              <w:top w:val="nil"/>
              <w:left w:val="nil"/>
              <w:bottom w:val="single" w:sz="4" w:space="0" w:color="auto"/>
              <w:right w:val="single" w:sz="4" w:space="0" w:color="auto"/>
            </w:tcBorders>
            <w:noWrap/>
            <w:vAlign w:val="center"/>
            <w:hideMark/>
          </w:tcPr>
          <w:p w14:paraId="54002991"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2,26</w:t>
            </w:r>
          </w:p>
        </w:tc>
        <w:tc>
          <w:tcPr>
            <w:tcW w:w="1767" w:type="dxa"/>
            <w:tcBorders>
              <w:top w:val="nil"/>
              <w:left w:val="nil"/>
              <w:bottom w:val="single" w:sz="4" w:space="0" w:color="auto"/>
              <w:right w:val="single" w:sz="4" w:space="0" w:color="auto"/>
            </w:tcBorders>
            <w:noWrap/>
            <w:vAlign w:val="center"/>
            <w:hideMark/>
          </w:tcPr>
          <w:p w14:paraId="254771E0"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224,21</w:t>
            </w:r>
          </w:p>
        </w:tc>
      </w:tr>
      <w:tr w:rsidR="00BF2B5F" w14:paraId="20BDBBD4" w14:textId="77777777" w:rsidTr="00BF2B5F">
        <w:trPr>
          <w:trHeight w:val="300"/>
        </w:trPr>
        <w:tc>
          <w:tcPr>
            <w:tcW w:w="7678" w:type="dxa"/>
            <w:gridSpan w:val="4"/>
            <w:tcBorders>
              <w:top w:val="single" w:sz="4" w:space="0" w:color="auto"/>
              <w:left w:val="single" w:sz="4" w:space="0" w:color="auto"/>
              <w:bottom w:val="single" w:sz="4" w:space="0" w:color="auto"/>
              <w:right w:val="nil"/>
            </w:tcBorders>
            <w:shd w:val="clear" w:color="000000" w:fill="FFFFFF"/>
            <w:noWrap/>
            <w:vAlign w:val="bottom"/>
            <w:hideMark/>
          </w:tcPr>
          <w:p w14:paraId="2D1738AB" w14:textId="77777777" w:rsidR="00BF2B5F" w:rsidRDefault="00BF2B5F">
            <w:pPr>
              <w:jc w:val="center"/>
              <w:rPr>
                <w:rFonts w:ascii="Calibri" w:hAnsi="Calibri" w:cs="Calibri"/>
                <w:b/>
                <w:bCs/>
                <w:color w:val="000000"/>
                <w:sz w:val="22"/>
                <w:szCs w:val="22"/>
              </w:rPr>
            </w:pPr>
            <w:r>
              <w:rPr>
                <w:rFonts w:ascii="Calibri" w:hAnsi="Calibri" w:cs="Calibri"/>
                <w:b/>
                <w:bCs/>
                <w:color w:val="000000"/>
                <w:sz w:val="22"/>
                <w:szCs w:val="22"/>
              </w:rPr>
              <w:t>Разделитель R-6 (</w:t>
            </w:r>
            <w:proofErr w:type="spellStart"/>
            <w:r>
              <w:rPr>
                <w:rFonts w:ascii="Calibri" w:hAnsi="Calibri" w:cs="Calibri"/>
                <w:b/>
                <w:bCs/>
                <w:color w:val="000000"/>
                <w:sz w:val="22"/>
                <w:szCs w:val="22"/>
              </w:rPr>
              <w:t>Камарис</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Арамус</w:t>
            </w:r>
            <w:proofErr w:type="spellEnd"/>
            <w:r>
              <w:rPr>
                <w:rFonts w:ascii="Calibri" w:hAnsi="Calibri" w:cs="Calibri"/>
                <w:b/>
                <w:bCs/>
                <w:color w:val="000000"/>
                <w:sz w:val="22"/>
                <w:szCs w:val="22"/>
              </w:rPr>
              <w:t>)</w:t>
            </w:r>
          </w:p>
        </w:tc>
        <w:tc>
          <w:tcPr>
            <w:tcW w:w="709" w:type="dxa"/>
            <w:tcBorders>
              <w:top w:val="nil"/>
              <w:left w:val="single" w:sz="4" w:space="0" w:color="auto"/>
              <w:bottom w:val="single" w:sz="4" w:space="0" w:color="auto"/>
              <w:right w:val="single" w:sz="4" w:space="0" w:color="auto"/>
            </w:tcBorders>
            <w:noWrap/>
            <w:vAlign w:val="center"/>
            <w:hideMark/>
          </w:tcPr>
          <w:p w14:paraId="6EE5C67E"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7FFCCFD3"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r>
      <w:tr w:rsidR="00BF2B5F" w14:paraId="64D92221" w14:textId="77777777" w:rsidTr="00BF2B5F">
        <w:trPr>
          <w:trHeight w:val="531"/>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14:paraId="29DB7654"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610" w:type="dxa"/>
            <w:tcBorders>
              <w:top w:val="nil"/>
              <w:left w:val="nil"/>
              <w:bottom w:val="single" w:sz="4" w:space="0" w:color="auto"/>
              <w:right w:val="single" w:sz="4" w:space="0" w:color="auto"/>
            </w:tcBorders>
            <w:shd w:val="clear" w:color="000000" w:fill="FFFFFF"/>
            <w:vAlign w:val="center"/>
            <w:hideMark/>
          </w:tcPr>
          <w:p w14:paraId="635744D6" w14:textId="77777777" w:rsidR="00BF2B5F" w:rsidRDefault="00BF2B5F">
            <w:pPr>
              <w:rPr>
                <w:rFonts w:ascii="GHEA Grapalat" w:hAnsi="GHEA Grapalat" w:cs="Calibri"/>
                <w:sz w:val="16"/>
                <w:szCs w:val="16"/>
              </w:rPr>
            </w:pPr>
            <w:r>
              <w:rPr>
                <w:rFonts w:ascii="GHEA Grapalat" w:hAnsi="GHEA Grapalat" w:cs="Calibri"/>
                <w:sz w:val="16"/>
                <w:szCs w:val="16"/>
              </w:rPr>
              <w:t>Ручная очистка каналов с бетонной облицовкой от мусора группы 2 при глубине канала до 1,5 м (участки L-900 м).</w:t>
            </w:r>
          </w:p>
        </w:tc>
        <w:tc>
          <w:tcPr>
            <w:tcW w:w="1158" w:type="dxa"/>
            <w:tcBorders>
              <w:top w:val="nil"/>
              <w:left w:val="nil"/>
              <w:bottom w:val="single" w:sz="4" w:space="0" w:color="auto"/>
              <w:right w:val="single" w:sz="4" w:space="0" w:color="auto"/>
            </w:tcBorders>
            <w:shd w:val="clear" w:color="000000" w:fill="FFFFFF"/>
            <w:noWrap/>
            <w:vAlign w:val="center"/>
            <w:hideMark/>
          </w:tcPr>
          <w:p w14:paraId="25F8BB28"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shd w:val="clear" w:color="000000" w:fill="FFFFFF"/>
            <w:vAlign w:val="center"/>
            <w:hideMark/>
          </w:tcPr>
          <w:p w14:paraId="5230B935" w14:textId="77777777" w:rsidR="00BF2B5F" w:rsidRDefault="00BF2B5F">
            <w:pPr>
              <w:jc w:val="center"/>
              <w:rPr>
                <w:rFonts w:ascii="GHEA Grapalat" w:hAnsi="GHEA Grapalat" w:cs="Calibri"/>
                <w:sz w:val="16"/>
                <w:szCs w:val="16"/>
              </w:rPr>
            </w:pPr>
            <w:r>
              <w:rPr>
                <w:rFonts w:ascii="GHEA Grapalat" w:hAnsi="GHEA Grapalat" w:cs="Calibri"/>
                <w:sz w:val="16"/>
                <w:szCs w:val="16"/>
              </w:rPr>
              <w:t>175,50</w:t>
            </w:r>
          </w:p>
        </w:tc>
        <w:tc>
          <w:tcPr>
            <w:tcW w:w="709" w:type="dxa"/>
            <w:tcBorders>
              <w:top w:val="nil"/>
              <w:left w:val="nil"/>
              <w:bottom w:val="single" w:sz="4" w:space="0" w:color="auto"/>
              <w:right w:val="single" w:sz="4" w:space="0" w:color="auto"/>
            </w:tcBorders>
            <w:noWrap/>
            <w:vAlign w:val="center"/>
            <w:hideMark/>
          </w:tcPr>
          <w:p w14:paraId="323E11A1"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2,26</w:t>
            </w:r>
          </w:p>
        </w:tc>
        <w:tc>
          <w:tcPr>
            <w:tcW w:w="1767" w:type="dxa"/>
            <w:tcBorders>
              <w:top w:val="nil"/>
              <w:left w:val="nil"/>
              <w:bottom w:val="single" w:sz="4" w:space="0" w:color="auto"/>
              <w:right w:val="single" w:sz="4" w:space="0" w:color="auto"/>
            </w:tcBorders>
            <w:noWrap/>
            <w:vAlign w:val="center"/>
            <w:hideMark/>
          </w:tcPr>
          <w:p w14:paraId="12370C22"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397,49</w:t>
            </w:r>
          </w:p>
        </w:tc>
      </w:tr>
      <w:tr w:rsidR="00BF2B5F" w14:paraId="21670EAE" w14:textId="77777777" w:rsidTr="00BF2B5F">
        <w:trPr>
          <w:trHeight w:val="300"/>
        </w:trPr>
        <w:tc>
          <w:tcPr>
            <w:tcW w:w="7678" w:type="dxa"/>
            <w:gridSpan w:val="4"/>
            <w:tcBorders>
              <w:top w:val="single" w:sz="4" w:space="0" w:color="auto"/>
              <w:left w:val="single" w:sz="4" w:space="0" w:color="auto"/>
              <w:bottom w:val="single" w:sz="4" w:space="0" w:color="auto"/>
              <w:right w:val="nil"/>
            </w:tcBorders>
            <w:noWrap/>
            <w:vAlign w:val="bottom"/>
            <w:hideMark/>
          </w:tcPr>
          <w:p w14:paraId="78FF4B83" w14:textId="77777777" w:rsidR="00BF2B5F" w:rsidRDefault="00BF2B5F">
            <w:pPr>
              <w:jc w:val="center"/>
              <w:rPr>
                <w:rFonts w:ascii="Calibri" w:hAnsi="Calibri" w:cs="Calibri"/>
                <w:b/>
                <w:bCs/>
                <w:color w:val="000000"/>
                <w:sz w:val="22"/>
                <w:szCs w:val="22"/>
              </w:rPr>
            </w:pPr>
            <w:r>
              <w:rPr>
                <w:rFonts w:ascii="Calibri" w:hAnsi="Calibri" w:cs="Calibri"/>
                <w:b/>
                <w:bCs/>
                <w:color w:val="000000"/>
                <w:sz w:val="22"/>
                <w:szCs w:val="22"/>
              </w:rPr>
              <w:t xml:space="preserve">Подходной канал к  станции </w:t>
            </w:r>
            <w:proofErr w:type="spellStart"/>
            <w:r>
              <w:rPr>
                <w:rFonts w:ascii="Calibri" w:hAnsi="Calibri" w:cs="Calibri"/>
                <w:b/>
                <w:bCs/>
                <w:color w:val="000000"/>
                <w:sz w:val="22"/>
                <w:szCs w:val="22"/>
              </w:rPr>
              <w:t>Зовк</w:t>
            </w:r>
            <w:proofErr w:type="spellEnd"/>
            <w:r>
              <w:rPr>
                <w:rFonts w:ascii="Calibri" w:hAnsi="Calibri" w:cs="Calibri"/>
                <w:b/>
                <w:bCs/>
                <w:color w:val="000000"/>
                <w:sz w:val="22"/>
                <w:szCs w:val="22"/>
              </w:rPr>
              <w:t xml:space="preserve"> Н1 (</w:t>
            </w:r>
            <w:proofErr w:type="spellStart"/>
            <w:r>
              <w:rPr>
                <w:rFonts w:ascii="Calibri" w:hAnsi="Calibri" w:cs="Calibri"/>
                <w:b/>
                <w:bCs/>
                <w:color w:val="000000"/>
                <w:sz w:val="22"/>
                <w:szCs w:val="22"/>
              </w:rPr>
              <w:t>Арамус</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Камарис</w:t>
            </w:r>
            <w:proofErr w:type="spellEnd"/>
            <w:r>
              <w:rPr>
                <w:rFonts w:ascii="Calibri" w:hAnsi="Calibri" w:cs="Calibri"/>
                <w:b/>
                <w:bCs/>
                <w:color w:val="000000"/>
                <w:sz w:val="22"/>
                <w:szCs w:val="22"/>
              </w:rPr>
              <w:t>)</w:t>
            </w:r>
          </w:p>
        </w:tc>
        <w:tc>
          <w:tcPr>
            <w:tcW w:w="709" w:type="dxa"/>
            <w:tcBorders>
              <w:top w:val="nil"/>
              <w:left w:val="single" w:sz="4" w:space="0" w:color="auto"/>
              <w:bottom w:val="single" w:sz="4" w:space="0" w:color="auto"/>
              <w:right w:val="single" w:sz="4" w:space="0" w:color="auto"/>
            </w:tcBorders>
            <w:noWrap/>
            <w:vAlign w:val="center"/>
            <w:hideMark/>
          </w:tcPr>
          <w:p w14:paraId="7500E6A2" w14:textId="77777777" w:rsidR="00BF2B5F" w:rsidRDefault="00BF2B5F">
            <w:pPr>
              <w:jc w:val="cente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3E9CD368"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r>
      <w:tr w:rsidR="00BF2B5F" w14:paraId="1FFB2002" w14:textId="77777777" w:rsidTr="00BF2B5F">
        <w:trPr>
          <w:trHeight w:val="685"/>
        </w:trPr>
        <w:tc>
          <w:tcPr>
            <w:tcW w:w="635" w:type="dxa"/>
            <w:tcBorders>
              <w:top w:val="nil"/>
              <w:left w:val="single" w:sz="4" w:space="0" w:color="auto"/>
              <w:bottom w:val="single" w:sz="4" w:space="0" w:color="auto"/>
              <w:right w:val="single" w:sz="4" w:space="0" w:color="auto"/>
            </w:tcBorders>
            <w:noWrap/>
            <w:vAlign w:val="center"/>
            <w:hideMark/>
          </w:tcPr>
          <w:p w14:paraId="09AAF125"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610" w:type="dxa"/>
            <w:tcBorders>
              <w:top w:val="nil"/>
              <w:left w:val="nil"/>
              <w:bottom w:val="single" w:sz="4" w:space="0" w:color="auto"/>
              <w:right w:val="single" w:sz="4" w:space="0" w:color="auto"/>
            </w:tcBorders>
            <w:vAlign w:val="center"/>
            <w:hideMark/>
          </w:tcPr>
          <w:p w14:paraId="7DF1DA4D" w14:textId="77777777" w:rsidR="00BF2B5F" w:rsidRDefault="00BF2B5F">
            <w:pPr>
              <w:rPr>
                <w:rFonts w:ascii="GHEA Grapalat" w:hAnsi="GHEA Grapalat" w:cs="Calibri"/>
                <w:sz w:val="16"/>
                <w:szCs w:val="16"/>
              </w:rPr>
            </w:pPr>
            <w:r>
              <w:rPr>
                <w:rFonts w:ascii="GHEA Grapalat" w:hAnsi="GHEA Grapalat" w:cs="Calibri"/>
                <w:sz w:val="16"/>
                <w:szCs w:val="16"/>
              </w:rPr>
              <w:t>Ручная очистка каналов с бетонной облицовкой от мусора группы 2 при глубине канала до 1,5 м (участки L-600 м).</w:t>
            </w:r>
          </w:p>
        </w:tc>
        <w:tc>
          <w:tcPr>
            <w:tcW w:w="1158" w:type="dxa"/>
            <w:tcBorders>
              <w:top w:val="nil"/>
              <w:left w:val="nil"/>
              <w:bottom w:val="single" w:sz="4" w:space="0" w:color="auto"/>
              <w:right w:val="single" w:sz="4" w:space="0" w:color="auto"/>
            </w:tcBorders>
            <w:noWrap/>
            <w:vAlign w:val="center"/>
            <w:hideMark/>
          </w:tcPr>
          <w:p w14:paraId="4250AF36"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275" w:type="dxa"/>
            <w:tcBorders>
              <w:top w:val="nil"/>
              <w:left w:val="nil"/>
              <w:bottom w:val="single" w:sz="4" w:space="0" w:color="auto"/>
              <w:right w:val="single" w:sz="4" w:space="0" w:color="auto"/>
            </w:tcBorders>
            <w:vAlign w:val="center"/>
            <w:hideMark/>
          </w:tcPr>
          <w:p w14:paraId="2C5E928B" w14:textId="77777777" w:rsidR="00BF2B5F" w:rsidRDefault="00BF2B5F">
            <w:pPr>
              <w:jc w:val="center"/>
              <w:rPr>
                <w:rFonts w:ascii="GHEA Grapalat" w:hAnsi="GHEA Grapalat" w:cs="Calibri"/>
                <w:sz w:val="16"/>
                <w:szCs w:val="16"/>
              </w:rPr>
            </w:pPr>
            <w:r>
              <w:rPr>
                <w:rFonts w:ascii="GHEA Grapalat" w:hAnsi="GHEA Grapalat" w:cs="Calibri"/>
                <w:sz w:val="16"/>
                <w:szCs w:val="16"/>
              </w:rPr>
              <w:t>12,00</w:t>
            </w:r>
          </w:p>
        </w:tc>
        <w:tc>
          <w:tcPr>
            <w:tcW w:w="709" w:type="dxa"/>
            <w:tcBorders>
              <w:top w:val="nil"/>
              <w:left w:val="nil"/>
              <w:bottom w:val="single" w:sz="4" w:space="0" w:color="auto"/>
              <w:right w:val="single" w:sz="4" w:space="0" w:color="auto"/>
            </w:tcBorders>
            <w:noWrap/>
            <w:vAlign w:val="center"/>
            <w:hideMark/>
          </w:tcPr>
          <w:p w14:paraId="4328B5DD" w14:textId="77777777" w:rsidR="00BF2B5F" w:rsidRDefault="00BF2B5F">
            <w:pPr>
              <w:jc w:val="center"/>
              <w:rPr>
                <w:rFonts w:ascii="GHEA Grapalat" w:hAnsi="GHEA Grapalat" w:cs="Calibri"/>
                <w:color w:val="000000"/>
                <w:sz w:val="16"/>
                <w:szCs w:val="16"/>
              </w:rPr>
            </w:pPr>
            <w:r>
              <w:rPr>
                <w:rFonts w:ascii="GHEA Grapalat" w:hAnsi="GHEA Grapalat" w:cs="Calibri"/>
                <w:color w:val="000000"/>
                <w:sz w:val="16"/>
                <w:szCs w:val="16"/>
              </w:rPr>
              <w:t>2,27</w:t>
            </w:r>
          </w:p>
        </w:tc>
        <w:tc>
          <w:tcPr>
            <w:tcW w:w="1767" w:type="dxa"/>
            <w:tcBorders>
              <w:top w:val="nil"/>
              <w:left w:val="nil"/>
              <w:bottom w:val="single" w:sz="4" w:space="0" w:color="auto"/>
              <w:right w:val="single" w:sz="4" w:space="0" w:color="auto"/>
            </w:tcBorders>
            <w:noWrap/>
            <w:vAlign w:val="center"/>
            <w:hideMark/>
          </w:tcPr>
          <w:p w14:paraId="0BD5B12F" w14:textId="77777777" w:rsidR="00BF2B5F" w:rsidRDefault="00BF2B5F">
            <w:pPr>
              <w:jc w:val="right"/>
              <w:rPr>
                <w:rFonts w:ascii="GHEA Grapalat" w:hAnsi="GHEA Grapalat" w:cs="Calibri"/>
                <w:color w:val="000000"/>
                <w:sz w:val="16"/>
                <w:szCs w:val="16"/>
              </w:rPr>
            </w:pPr>
            <w:r>
              <w:rPr>
                <w:rFonts w:ascii="GHEA Grapalat" w:hAnsi="GHEA Grapalat" w:cs="Calibri"/>
                <w:color w:val="000000"/>
                <w:sz w:val="16"/>
                <w:szCs w:val="16"/>
              </w:rPr>
              <w:t>27,20</w:t>
            </w:r>
          </w:p>
        </w:tc>
      </w:tr>
      <w:tr w:rsidR="00BF2B5F" w14:paraId="31910FE2" w14:textId="77777777" w:rsidTr="00BF2B5F">
        <w:trPr>
          <w:trHeight w:val="300"/>
        </w:trPr>
        <w:tc>
          <w:tcPr>
            <w:tcW w:w="635" w:type="dxa"/>
            <w:tcBorders>
              <w:top w:val="nil"/>
              <w:left w:val="single" w:sz="4" w:space="0" w:color="auto"/>
              <w:bottom w:val="single" w:sz="4" w:space="0" w:color="auto"/>
              <w:right w:val="single" w:sz="4" w:space="0" w:color="auto"/>
            </w:tcBorders>
            <w:noWrap/>
            <w:vAlign w:val="bottom"/>
            <w:hideMark/>
          </w:tcPr>
          <w:p w14:paraId="0007AE98"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c>
          <w:tcPr>
            <w:tcW w:w="4610" w:type="dxa"/>
            <w:tcBorders>
              <w:top w:val="nil"/>
              <w:left w:val="nil"/>
              <w:bottom w:val="single" w:sz="4" w:space="0" w:color="auto"/>
              <w:right w:val="single" w:sz="4" w:space="0" w:color="auto"/>
            </w:tcBorders>
            <w:noWrap/>
            <w:vAlign w:val="bottom"/>
            <w:hideMark/>
          </w:tcPr>
          <w:p w14:paraId="41C1A3BB" w14:textId="77777777" w:rsidR="00BF2B5F" w:rsidRDefault="00BF2B5F">
            <w:pPr>
              <w:rPr>
                <w:rFonts w:ascii="Calibri" w:hAnsi="Calibri" w:cs="Calibri"/>
                <w:color w:val="000000"/>
                <w:sz w:val="22"/>
                <w:szCs w:val="22"/>
              </w:rPr>
            </w:pPr>
            <w:r>
              <w:rPr>
                <w:rFonts w:ascii="Calibri" w:hAnsi="Calibri" w:cs="Calibri"/>
                <w:color w:val="000000"/>
                <w:sz w:val="22"/>
                <w:szCs w:val="22"/>
              </w:rPr>
              <w:t>Общий</w:t>
            </w:r>
          </w:p>
        </w:tc>
        <w:tc>
          <w:tcPr>
            <w:tcW w:w="1158" w:type="dxa"/>
            <w:tcBorders>
              <w:top w:val="nil"/>
              <w:left w:val="nil"/>
              <w:bottom w:val="single" w:sz="4" w:space="0" w:color="auto"/>
              <w:right w:val="single" w:sz="4" w:space="0" w:color="auto"/>
            </w:tcBorders>
            <w:noWrap/>
            <w:vAlign w:val="bottom"/>
            <w:hideMark/>
          </w:tcPr>
          <w:p w14:paraId="3CB324B6"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noWrap/>
            <w:vAlign w:val="bottom"/>
            <w:hideMark/>
          </w:tcPr>
          <w:p w14:paraId="3F94312F"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c>
          <w:tcPr>
            <w:tcW w:w="709" w:type="dxa"/>
            <w:tcBorders>
              <w:top w:val="nil"/>
              <w:left w:val="nil"/>
              <w:bottom w:val="single" w:sz="4" w:space="0" w:color="auto"/>
              <w:right w:val="single" w:sz="4" w:space="0" w:color="auto"/>
            </w:tcBorders>
            <w:noWrap/>
            <w:vAlign w:val="bottom"/>
            <w:hideMark/>
          </w:tcPr>
          <w:p w14:paraId="332FB476" w14:textId="77777777" w:rsidR="00BF2B5F" w:rsidRDefault="00BF2B5F">
            <w:pP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482AEB48" w14:textId="77777777" w:rsidR="00BF2B5F" w:rsidRDefault="00BF2B5F">
            <w:pPr>
              <w:jc w:val="right"/>
              <w:rPr>
                <w:rFonts w:ascii="Calibri" w:hAnsi="Calibri" w:cs="Calibri"/>
                <w:color w:val="000000"/>
                <w:sz w:val="22"/>
                <w:szCs w:val="22"/>
              </w:rPr>
            </w:pPr>
            <w:r>
              <w:rPr>
                <w:rFonts w:ascii="Calibri" w:hAnsi="Calibri" w:cs="Calibri"/>
                <w:color w:val="000000"/>
                <w:sz w:val="22"/>
                <w:szCs w:val="22"/>
              </w:rPr>
              <w:t>6389,600</w:t>
            </w:r>
          </w:p>
        </w:tc>
      </w:tr>
    </w:tbl>
    <w:p w14:paraId="39290CC5" w14:textId="77777777" w:rsidR="00BF2B5F" w:rsidRPr="005C532C" w:rsidRDefault="00BF2B5F" w:rsidP="00BF2B5F">
      <w:pPr>
        <w:rPr>
          <w:rFonts w:ascii="GHEA Grapalat" w:hAnsi="GHEA Grapalat"/>
          <w:color w:val="FF0000"/>
        </w:rPr>
      </w:pPr>
      <w:r w:rsidRPr="005C532C">
        <w:rPr>
          <w:rFonts w:ascii="GHEA Grapalat" w:hAnsi="GHEA Grapalat"/>
          <w:color w:val="FF0000"/>
          <w:lang w:val="hy-AM"/>
        </w:rPr>
        <w:t>*</w:t>
      </w:r>
      <w:r w:rsidRPr="005C532C">
        <w:rPr>
          <w:rFonts w:ascii="inherit" w:hAnsi="inherit" w:cs="Courier New"/>
          <w:color w:val="FF0000"/>
          <w:sz w:val="42"/>
          <w:szCs w:val="42"/>
        </w:rPr>
        <w:t xml:space="preserve"> </w:t>
      </w:r>
      <w:r w:rsidRPr="005C532C">
        <w:rPr>
          <w:rFonts w:ascii="GHEA Grapalat" w:hAnsi="GHEA Grapalat"/>
          <w:color w:val="FF0000"/>
        </w:rPr>
        <w:t>Оросительные системы следует очищать всей длине, по участками в соответствии с заданными объемами</w:t>
      </w:r>
      <w:r w:rsidRPr="005C532C">
        <w:rPr>
          <w:rFonts w:ascii="Microsoft JhengHei" w:eastAsia="Microsoft JhengHei" w:hAnsi="Microsoft JhengHei" w:cs="Microsoft JhengHei" w:hint="eastAsia"/>
          <w:color w:val="FF0000"/>
        </w:rPr>
        <w:t>․</w:t>
      </w:r>
    </w:p>
    <w:tbl>
      <w:tblPr>
        <w:tblpPr w:leftFromText="180" w:rightFromText="180" w:vertAnchor="text" w:horzAnchor="margin" w:tblpXSpec="center" w:tblpY="342"/>
        <w:tblW w:w="11079" w:type="dxa"/>
        <w:tblLook w:val="04A0" w:firstRow="1" w:lastRow="0" w:firstColumn="1" w:lastColumn="0" w:noHBand="0" w:noVBand="1"/>
      </w:tblPr>
      <w:tblGrid>
        <w:gridCol w:w="620"/>
        <w:gridCol w:w="5577"/>
        <w:gridCol w:w="1158"/>
        <w:gridCol w:w="1197"/>
        <w:gridCol w:w="760"/>
        <w:gridCol w:w="1767"/>
      </w:tblGrid>
      <w:tr w:rsidR="000C68CB" w14:paraId="4FE9DC7B" w14:textId="77777777" w:rsidTr="000C68CB">
        <w:trPr>
          <w:trHeight w:val="300"/>
        </w:trPr>
        <w:tc>
          <w:tcPr>
            <w:tcW w:w="9312" w:type="dxa"/>
            <w:gridSpan w:val="5"/>
            <w:tcBorders>
              <w:top w:val="nil"/>
              <w:left w:val="nil"/>
              <w:bottom w:val="nil"/>
              <w:right w:val="nil"/>
            </w:tcBorders>
            <w:noWrap/>
            <w:vAlign w:val="bottom"/>
            <w:hideMark/>
          </w:tcPr>
          <w:p w14:paraId="5F2C17E0" w14:textId="77777777" w:rsidR="000C68CB" w:rsidRDefault="000C68CB" w:rsidP="000C68CB">
            <w:pPr>
              <w:jc w:val="center"/>
              <w:rPr>
                <w:rFonts w:ascii="Calibri" w:hAnsi="Calibri" w:cs="Calibri"/>
                <w:color w:val="000000"/>
                <w:sz w:val="22"/>
                <w:szCs w:val="22"/>
              </w:rPr>
            </w:pPr>
            <w:r>
              <w:rPr>
                <w:rFonts w:ascii="Calibri" w:hAnsi="Calibri" w:cs="Calibri"/>
                <w:color w:val="000000"/>
                <w:sz w:val="22"/>
                <w:szCs w:val="22"/>
              </w:rPr>
              <w:t>Объемная таблица - Смета</w:t>
            </w:r>
          </w:p>
        </w:tc>
        <w:tc>
          <w:tcPr>
            <w:tcW w:w="1767" w:type="dxa"/>
            <w:tcBorders>
              <w:top w:val="nil"/>
              <w:left w:val="nil"/>
              <w:bottom w:val="nil"/>
              <w:right w:val="nil"/>
            </w:tcBorders>
            <w:noWrap/>
            <w:vAlign w:val="bottom"/>
            <w:hideMark/>
          </w:tcPr>
          <w:p w14:paraId="399CD025" w14:textId="77777777" w:rsidR="000C68CB" w:rsidRDefault="000C68CB" w:rsidP="000C68CB">
            <w:pPr>
              <w:jc w:val="center"/>
              <w:rPr>
                <w:rFonts w:ascii="Calibri" w:hAnsi="Calibri" w:cs="Calibri"/>
                <w:color w:val="000000"/>
                <w:sz w:val="22"/>
                <w:szCs w:val="22"/>
              </w:rPr>
            </w:pPr>
          </w:p>
        </w:tc>
      </w:tr>
      <w:tr w:rsidR="000C68CB" w14:paraId="740B92E3" w14:textId="77777777" w:rsidTr="000C68CB">
        <w:trPr>
          <w:trHeight w:val="300"/>
        </w:trPr>
        <w:tc>
          <w:tcPr>
            <w:tcW w:w="9312" w:type="dxa"/>
            <w:gridSpan w:val="5"/>
            <w:tcBorders>
              <w:top w:val="nil"/>
              <w:left w:val="nil"/>
              <w:bottom w:val="nil"/>
              <w:right w:val="nil"/>
            </w:tcBorders>
            <w:noWrap/>
            <w:vAlign w:val="bottom"/>
            <w:hideMark/>
          </w:tcPr>
          <w:p w14:paraId="59BC27A2" w14:textId="4FC24A06" w:rsidR="000C68CB" w:rsidRPr="00E62B99" w:rsidRDefault="000C68CB" w:rsidP="000C68CB">
            <w:pPr>
              <w:jc w:val="center"/>
              <w:rPr>
                <w:rFonts w:ascii="Calibri" w:hAnsi="Calibri" w:cs="Calibri"/>
                <w:color w:val="000000"/>
                <w:sz w:val="22"/>
                <w:szCs w:val="22"/>
              </w:rPr>
            </w:pPr>
            <w:r>
              <w:rPr>
                <w:rFonts w:ascii="Calibri" w:hAnsi="Calibri" w:cs="Calibri"/>
                <w:color w:val="000000"/>
                <w:sz w:val="22"/>
                <w:szCs w:val="22"/>
              </w:rPr>
              <w:t xml:space="preserve">  Ручная очистка сетей  участка</w:t>
            </w:r>
            <w:r w:rsidRPr="00E62B99">
              <w:rPr>
                <w:rFonts w:ascii="Calibri" w:hAnsi="Calibri" w:cs="Calibri"/>
                <w:color w:val="000000"/>
                <w:sz w:val="22"/>
                <w:szCs w:val="22"/>
              </w:rPr>
              <w:t xml:space="preserve"> </w:t>
            </w:r>
            <w:r w:rsidRPr="000C68CB">
              <w:rPr>
                <w:rFonts w:ascii="Calibri" w:hAnsi="Calibri" w:cs="Calibri"/>
                <w:color w:val="000000"/>
                <w:sz w:val="22"/>
                <w:szCs w:val="22"/>
              </w:rPr>
              <w:t>Раздан</w:t>
            </w:r>
          </w:p>
        </w:tc>
        <w:tc>
          <w:tcPr>
            <w:tcW w:w="1767" w:type="dxa"/>
            <w:tcBorders>
              <w:top w:val="nil"/>
              <w:left w:val="nil"/>
              <w:bottom w:val="nil"/>
              <w:right w:val="nil"/>
            </w:tcBorders>
            <w:noWrap/>
            <w:vAlign w:val="bottom"/>
            <w:hideMark/>
          </w:tcPr>
          <w:p w14:paraId="22496099" w14:textId="77777777" w:rsidR="000C68CB" w:rsidRDefault="000C68CB" w:rsidP="000C68CB">
            <w:pPr>
              <w:jc w:val="center"/>
              <w:rPr>
                <w:rFonts w:ascii="Calibri" w:hAnsi="Calibri" w:cs="Calibri"/>
                <w:color w:val="000000"/>
                <w:sz w:val="22"/>
                <w:szCs w:val="22"/>
              </w:rPr>
            </w:pPr>
          </w:p>
        </w:tc>
      </w:tr>
      <w:tr w:rsidR="000C68CB" w14:paraId="2968FFB5" w14:textId="77777777" w:rsidTr="000C68CB">
        <w:trPr>
          <w:trHeight w:val="300"/>
        </w:trPr>
        <w:tc>
          <w:tcPr>
            <w:tcW w:w="620" w:type="dxa"/>
            <w:tcBorders>
              <w:top w:val="nil"/>
              <w:left w:val="nil"/>
              <w:bottom w:val="nil"/>
              <w:right w:val="nil"/>
            </w:tcBorders>
            <w:noWrap/>
            <w:vAlign w:val="bottom"/>
            <w:hideMark/>
          </w:tcPr>
          <w:p w14:paraId="7B0F0F57" w14:textId="77777777" w:rsidR="000C68CB" w:rsidRDefault="000C68CB" w:rsidP="000C68CB">
            <w:pPr>
              <w:rPr>
                <w:sz w:val="20"/>
                <w:szCs w:val="20"/>
              </w:rPr>
            </w:pPr>
          </w:p>
        </w:tc>
        <w:tc>
          <w:tcPr>
            <w:tcW w:w="5577" w:type="dxa"/>
            <w:tcBorders>
              <w:top w:val="nil"/>
              <w:left w:val="nil"/>
              <w:bottom w:val="nil"/>
              <w:right w:val="nil"/>
            </w:tcBorders>
            <w:noWrap/>
            <w:vAlign w:val="bottom"/>
            <w:hideMark/>
          </w:tcPr>
          <w:p w14:paraId="0BCC66A2" w14:textId="424CADDF" w:rsidR="000C68CB" w:rsidRDefault="000C68CB" w:rsidP="000C68CB">
            <w:pPr>
              <w:rPr>
                <w:sz w:val="20"/>
                <w:szCs w:val="20"/>
              </w:rPr>
            </w:pPr>
            <w:r w:rsidRPr="006949A6">
              <w:rPr>
                <w:rFonts w:ascii="GHEA Grapalat" w:hAnsi="GHEA Grapalat"/>
                <w:sz w:val="20"/>
                <w:szCs w:val="20"/>
              </w:rPr>
              <w:t>Лот</w:t>
            </w:r>
            <w:r>
              <w:rPr>
                <w:rFonts w:ascii="GHEA Grapalat" w:hAnsi="GHEA Grapalat"/>
                <w:sz w:val="20"/>
                <w:szCs w:val="20"/>
                <w:lang w:val="en-US"/>
              </w:rPr>
              <w:t>3</w:t>
            </w:r>
          </w:p>
        </w:tc>
        <w:tc>
          <w:tcPr>
            <w:tcW w:w="1158" w:type="dxa"/>
            <w:tcBorders>
              <w:top w:val="nil"/>
              <w:left w:val="nil"/>
              <w:bottom w:val="nil"/>
              <w:right w:val="nil"/>
            </w:tcBorders>
            <w:noWrap/>
            <w:vAlign w:val="bottom"/>
            <w:hideMark/>
          </w:tcPr>
          <w:p w14:paraId="3B8A093A" w14:textId="77777777" w:rsidR="000C68CB" w:rsidRDefault="000C68CB" w:rsidP="000C68CB">
            <w:pPr>
              <w:rPr>
                <w:sz w:val="20"/>
                <w:szCs w:val="20"/>
              </w:rPr>
            </w:pPr>
          </w:p>
        </w:tc>
        <w:tc>
          <w:tcPr>
            <w:tcW w:w="1197" w:type="dxa"/>
            <w:tcBorders>
              <w:top w:val="nil"/>
              <w:left w:val="nil"/>
              <w:bottom w:val="nil"/>
              <w:right w:val="nil"/>
            </w:tcBorders>
            <w:noWrap/>
            <w:vAlign w:val="bottom"/>
            <w:hideMark/>
          </w:tcPr>
          <w:p w14:paraId="3990CEA3" w14:textId="77777777" w:rsidR="000C68CB" w:rsidRDefault="000C68CB" w:rsidP="000C68CB">
            <w:pPr>
              <w:rPr>
                <w:sz w:val="20"/>
                <w:szCs w:val="20"/>
              </w:rPr>
            </w:pPr>
          </w:p>
        </w:tc>
        <w:tc>
          <w:tcPr>
            <w:tcW w:w="760" w:type="dxa"/>
            <w:tcBorders>
              <w:top w:val="nil"/>
              <w:left w:val="nil"/>
              <w:bottom w:val="nil"/>
              <w:right w:val="nil"/>
            </w:tcBorders>
            <w:noWrap/>
            <w:vAlign w:val="bottom"/>
            <w:hideMark/>
          </w:tcPr>
          <w:p w14:paraId="03541185" w14:textId="77777777" w:rsidR="000C68CB" w:rsidRDefault="000C68CB" w:rsidP="000C68CB">
            <w:pPr>
              <w:rPr>
                <w:sz w:val="20"/>
                <w:szCs w:val="20"/>
              </w:rPr>
            </w:pPr>
          </w:p>
        </w:tc>
        <w:tc>
          <w:tcPr>
            <w:tcW w:w="1767" w:type="dxa"/>
            <w:tcBorders>
              <w:top w:val="nil"/>
              <w:left w:val="nil"/>
              <w:bottom w:val="nil"/>
              <w:right w:val="nil"/>
            </w:tcBorders>
            <w:noWrap/>
            <w:vAlign w:val="bottom"/>
            <w:hideMark/>
          </w:tcPr>
          <w:p w14:paraId="4B30C7AC" w14:textId="77777777" w:rsidR="000C68CB" w:rsidRDefault="000C68CB" w:rsidP="000C68CB">
            <w:pPr>
              <w:rPr>
                <w:sz w:val="20"/>
                <w:szCs w:val="20"/>
              </w:rPr>
            </w:pPr>
          </w:p>
        </w:tc>
      </w:tr>
      <w:tr w:rsidR="000C68CB" w14:paraId="6F344E37" w14:textId="77777777" w:rsidTr="000C68CB">
        <w:trPr>
          <w:trHeight w:val="1020"/>
        </w:trPr>
        <w:tc>
          <w:tcPr>
            <w:tcW w:w="620" w:type="dxa"/>
            <w:tcBorders>
              <w:top w:val="single" w:sz="4" w:space="0" w:color="auto"/>
              <w:left w:val="single" w:sz="4" w:space="0" w:color="auto"/>
              <w:bottom w:val="single" w:sz="4" w:space="0" w:color="auto"/>
              <w:right w:val="single" w:sz="4" w:space="0" w:color="auto"/>
            </w:tcBorders>
            <w:vAlign w:val="center"/>
            <w:hideMark/>
          </w:tcPr>
          <w:p w14:paraId="3C2694A7" w14:textId="77777777" w:rsidR="000C68CB" w:rsidRDefault="000C68CB" w:rsidP="000C68CB">
            <w:pPr>
              <w:rPr>
                <w:rFonts w:ascii="Calibri" w:hAnsi="Calibri" w:cs="Calibri"/>
                <w:color w:val="000000"/>
                <w:sz w:val="20"/>
                <w:szCs w:val="20"/>
              </w:rPr>
            </w:pPr>
            <w:r>
              <w:rPr>
                <w:rFonts w:ascii="Calibri" w:hAnsi="Calibri" w:cs="Calibri"/>
                <w:color w:val="000000"/>
                <w:sz w:val="20"/>
                <w:szCs w:val="20"/>
              </w:rPr>
              <w:t>NN</w:t>
            </w:r>
          </w:p>
        </w:tc>
        <w:tc>
          <w:tcPr>
            <w:tcW w:w="5577" w:type="dxa"/>
            <w:tcBorders>
              <w:top w:val="single" w:sz="4" w:space="0" w:color="auto"/>
              <w:left w:val="nil"/>
              <w:bottom w:val="single" w:sz="4" w:space="0" w:color="auto"/>
              <w:right w:val="single" w:sz="4" w:space="0" w:color="auto"/>
            </w:tcBorders>
            <w:vAlign w:val="center"/>
            <w:hideMark/>
          </w:tcPr>
          <w:p w14:paraId="2F21929A" w14:textId="77777777" w:rsidR="000C68CB" w:rsidRDefault="000C68CB" w:rsidP="000C68CB">
            <w:pPr>
              <w:rPr>
                <w:rFonts w:ascii="Calibri" w:hAnsi="Calibri" w:cs="Calibri"/>
                <w:color w:val="000000"/>
                <w:sz w:val="20"/>
                <w:szCs w:val="20"/>
              </w:rPr>
            </w:pPr>
            <w:r>
              <w:rPr>
                <w:rFonts w:ascii="Calibri" w:hAnsi="Calibri" w:cs="Calibri"/>
                <w:color w:val="000000"/>
                <w:sz w:val="20"/>
                <w:szCs w:val="20"/>
              </w:rPr>
              <w:t xml:space="preserve">                           Наименование работы</w:t>
            </w:r>
          </w:p>
        </w:tc>
        <w:tc>
          <w:tcPr>
            <w:tcW w:w="1158" w:type="dxa"/>
            <w:tcBorders>
              <w:top w:val="single" w:sz="4" w:space="0" w:color="auto"/>
              <w:left w:val="nil"/>
              <w:bottom w:val="single" w:sz="4" w:space="0" w:color="auto"/>
              <w:right w:val="single" w:sz="4" w:space="0" w:color="auto"/>
            </w:tcBorders>
            <w:vAlign w:val="center"/>
            <w:hideMark/>
          </w:tcPr>
          <w:p w14:paraId="3601DFCF" w14:textId="77777777" w:rsidR="000C68CB" w:rsidRDefault="000C68CB" w:rsidP="000C68CB">
            <w:pPr>
              <w:rPr>
                <w:rFonts w:ascii="Calibri" w:hAnsi="Calibri" w:cs="Calibri"/>
                <w:color w:val="000000"/>
                <w:sz w:val="20"/>
                <w:szCs w:val="20"/>
              </w:rPr>
            </w:pPr>
            <w:r>
              <w:rPr>
                <w:rFonts w:ascii="Calibri" w:hAnsi="Calibri" w:cs="Calibri"/>
                <w:color w:val="000000"/>
                <w:sz w:val="20"/>
                <w:szCs w:val="20"/>
              </w:rPr>
              <w:t>Единица измерения</w:t>
            </w:r>
          </w:p>
        </w:tc>
        <w:tc>
          <w:tcPr>
            <w:tcW w:w="1197" w:type="dxa"/>
            <w:tcBorders>
              <w:top w:val="single" w:sz="4" w:space="0" w:color="auto"/>
              <w:left w:val="nil"/>
              <w:bottom w:val="single" w:sz="4" w:space="0" w:color="auto"/>
              <w:right w:val="single" w:sz="4" w:space="0" w:color="auto"/>
            </w:tcBorders>
            <w:vAlign w:val="center"/>
            <w:hideMark/>
          </w:tcPr>
          <w:p w14:paraId="00F3D514" w14:textId="77777777" w:rsidR="000C68CB" w:rsidRDefault="000C68CB" w:rsidP="000C68CB">
            <w:pPr>
              <w:rPr>
                <w:rFonts w:ascii="Calibri" w:hAnsi="Calibri" w:cs="Calibri"/>
                <w:color w:val="000000"/>
                <w:sz w:val="20"/>
                <w:szCs w:val="20"/>
              </w:rPr>
            </w:pPr>
            <w:r>
              <w:rPr>
                <w:rFonts w:ascii="Calibri" w:hAnsi="Calibri" w:cs="Calibri"/>
                <w:color w:val="000000"/>
                <w:sz w:val="20"/>
                <w:szCs w:val="20"/>
              </w:rPr>
              <w:t>Количество</w:t>
            </w:r>
          </w:p>
        </w:tc>
        <w:tc>
          <w:tcPr>
            <w:tcW w:w="760" w:type="dxa"/>
            <w:tcBorders>
              <w:top w:val="single" w:sz="4" w:space="0" w:color="auto"/>
              <w:left w:val="nil"/>
              <w:bottom w:val="single" w:sz="4" w:space="0" w:color="auto"/>
              <w:right w:val="single" w:sz="4" w:space="0" w:color="auto"/>
            </w:tcBorders>
            <w:vAlign w:val="center"/>
            <w:hideMark/>
          </w:tcPr>
          <w:p w14:paraId="254221AE" w14:textId="77777777" w:rsidR="000C68CB" w:rsidRDefault="000C68CB" w:rsidP="000C68CB">
            <w:pPr>
              <w:rPr>
                <w:rFonts w:ascii="Calibri" w:hAnsi="Calibri" w:cs="Calibri"/>
                <w:color w:val="000000"/>
                <w:sz w:val="20"/>
                <w:szCs w:val="20"/>
              </w:rPr>
            </w:pPr>
            <w:r>
              <w:rPr>
                <w:rFonts w:ascii="Calibri" w:hAnsi="Calibri" w:cs="Calibri"/>
                <w:color w:val="000000"/>
                <w:sz w:val="20"/>
                <w:szCs w:val="20"/>
              </w:rPr>
              <w:t>Цена</w:t>
            </w:r>
          </w:p>
        </w:tc>
        <w:tc>
          <w:tcPr>
            <w:tcW w:w="1767" w:type="dxa"/>
            <w:tcBorders>
              <w:top w:val="single" w:sz="4" w:space="0" w:color="auto"/>
              <w:left w:val="nil"/>
              <w:bottom w:val="single" w:sz="4" w:space="0" w:color="auto"/>
              <w:right w:val="single" w:sz="4" w:space="0" w:color="auto"/>
            </w:tcBorders>
            <w:vAlign w:val="center"/>
            <w:hideMark/>
          </w:tcPr>
          <w:p w14:paraId="7512D9A4" w14:textId="77777777" w:rsidR="000C68CB" w:rsidRDefault="000C68CB" w:rsidP="000C68CB">
            <w:pPr>
              <w:rPr>
                <w:rFonts w:ascii="Calibri" w:hAnsi="Calibri" w:cs="Calibri"/>
                <w:color w:val="000000"/>
                <w:sz w:val="20"/>
                <w:szCs w:val="20"/>
              </w:rPr>
            </w:pPr>
            <w:r>
              <w:rPr>
                <w:rFonts w:ascii="Calibri" w:hAnsi="Calibri" w:cs="Calibri"/>
                <w:color w:val="000000"/>
                <w:sz w:val="20"/>
                <w:szCs w:val="20"/>
              </w:rPr>
              <w:t>Сумма/армянских драм/</w:t>
            </w:r>
          </w:p>
        </w:tc>
      </w:tr>
      <w:tr w:rsidR="000C68CB" w14:paraId="42C4F7DD" w14:textId="77777777" w:rsidTr="000C68CB">
        <w:trPr>
          <w:trHeight w:val="300"/>
        </w:trPr>
        <w:tc>
          <w:tcPr>
            <w:tcW w:w="8552" w:type="dxa"/>
            <w:gridSpan w:val="4"/>
            <w:tcBorders>
              <w:top w:val="single" w:sz="4" w:space="0" w:color="auto"/>
              <w:left w:val="single" w:sz="4" w:space="0" w:color="auto"/>
              <w:bottom w:val="single" w:sz="4" w:space="0" w:color="auto"/>
              <w:right w:val="single" w:sz="4" w:space="0" w:color="000000"/>
            </w:tcBorders>
            <w:noWrap/>
            <w:vAlign w:val="bottom"/>
            <w:hideMark/>
          </w:tcPr>
          <w:p w14:paraId="44A99049" w14:textId="77777777" w:rsidR="000C68CB" w:rsidRDefault="000C68CB" w:rsidP="000C68CB">
            <w:pPr>
              <w:jc w:val="center"/>
              <w:rPr>
                <w:rFonts w:ascii="Calibri" w:hAnsi="Calibri" w:cs="Calibri"/>
                <w:b/>
                <w:bCs/>
                <w:color w:val="000000"/>
                <w:sz w:val="22"/>
                <w:szCs w:val="22"/>
              </w:rPr>
            </w:pPr>
            <w:r>
              <w:rPr>
                <w:rFonts w:ascii="Calibri" w:hAnsi="Calibri" w:cs="Calibri"/>
                <w:b/>
                <w:bCs/>
                <w:color w:val="000000"/>
                <w:sz w:val="22"/>
                <w:szCs w:val="22"/>
              </w:rPr>
              <w:t xml:space="preserve">Канал </w:t>
            </w:r>
            <w:proofErr w:type="spellStart"/>
            <w:r>
              <w:rPr>
                <w:rFonts w:ascii="Calibri" w:hAnsi="Calibri" w:cs="Calibri"/>
                <w:b/>
                <w:bCs/>
                <w:color w:val="000000"/>
                <w:sz w:val="22"/>
                <w:szCs w:val="22"/>
              </w:rPr>
              <w:t>Алапарса</w:t>
            </w:r>
            <w:proofErr w:type="spellEnd"/>
            <w:r>
              <w:rPr>
                <w:rFonts w:ascii="Calibri" w:hAnsi="Calibri" w:cs="Calibri"/>
                <w:b/>
                <w:bCs/>
                <w:color w:val="000000"/>
                <w:sz w:val="22"/>
                <w:szCs w:val="22"/>
              </w:rPr>
              <w:t xml:space="preserve"> H-2-1 (</w:t>
            </w:r>
            <w:proofErr w:type="spellStart"/>
            <w:r>
              <w:rPr>
                <w:rFonts w:ascii="Calibri" w:hAnsi="Calibri" w:cs="Calibri"/>
                <w:b/>
                <w:bCs/>
                <w:color w:val="000000"/>
                <w:sz w:val="22"/>
                <w:szCs w:val="22"/>
              </w:rPr>
              <w:t>Алапарс</w:t>
            </w:r>
            <w:proofErr w:type="spellEnd"/>
            <w:r>
              <w:rPr>
                <w:rFonts w:ascii="Calibri" w:hAnsi="Calibri" w:cs="Calibri"/>
                <w:b/>
                <w:bCs/>
                <w:color w:val="000000"/>
                <w:sz w:val="22"/>
                <w:szCs w:val="22"/>
              </w:rPr>
              <w:t>)</w:t>
            </w:r>
          </w:p>
        </w:tc>
        <w:tc>
          <w:tcPr>
            <w:tcW w:w="760" w:type="dxa"/>
            <w:tcBorders>
              <w:top w:val="nil"/>
              <w:left w:val="nil"/>
              <w:bottom w:val="single" w:sz="4" w:space="0" w:color="auto"/>
              <w:right w:val="single" w:sz="4" w:space="0" w:color="auto"/>
            </w:tcBorders>
            <w:noWrap/>
            <w:vAlign w:val="bottom"/>
            <w:hideMark/>
          </w:tcPr>
          <w:p w14:paraId="3811278C"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0526F656"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r>
      <w:tr w:rsidR="000C68CB" w14:paraId="46C807AD" w14:textId="77777777" w:rsidTr="000C68CB">
        <w:trPr>
          <w:trHeight w:val="510"/>
        </w:trPr>
        <w:tc>
          <w:tcPr>
            <w:tcW w:w="620" w:type="dxa"/>
            <w:tcBorders>
              <w:top w:val="nil"/>
              <w:left w:val="single" w:sz="4" w:space="0" w:color="auto"/>
              <w:bottom w:val="single" w:sz="4" w:space="0" w:color="auto"/>
              <w:right w:val="single" w:sz="4" w:space="0" w:color="auto"/>
            </w:tcBorders>
            <w:noWrap/>
            <w:vAlign w:val="center"/>
            <w:hideMark/>
          </w:tcPr>
          <w:p w14:paraId="1965C316"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577" w:type="dxa"/>
            <w:tcBorders>
              <w:top w:val="nil"/>
              <w:left w:val="nil"/>
              <w:bottom w:val="single" w:sz="4" w:space="0" w:color="auto"/>
              <w:right w:val="single" w:sz="4" w:space="0" w:color="auto"/>
            </w:tcBorders>
            <w:vAlign w:val="center"/>
            <w:hideMark/>
          </w:tcPr>
          <w:p w14:paraId="6FF9E8BF"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Ручная очистка облицованных бетоном каналов от влажного стока второй группы на глубину до 1,0 м (участки L-1100 м)     </w:t>
            </w:r>
          </w:p>
        </w:tc>
        <w:tc>
          <w:tcPr>
            <w:tcW w:w="1158" w:type="dxa"/>
            <w:tcBorders>
              <w:top w:val="nil"/>
              <w:left w:val="nil"/>
              <w:bottom w:val="single" w:sz="4" w:space="0" w:color="auto"/>
              <w:right w:val="single" w:sz="4" w:space="0" w:color="auto"/>
            </w:tcBorders>
            <w:noWrap/>
            <w:vAlign w:val="center"/>
            <w:hideMark/>
          </w:tcPr>
          <w:p w14:paraId="6162EBB5"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nil"/>
              <w:right w:val="single" w:sz="4" w:space="0" w:color="auto"/>
            </w:tcBorders>
            <w:noWrap/>
            <w:vAlign w:val="center"/>
            <w:hideMark/>
          </w:tcPr>
          <w:p w14:paraId="2AF97691"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49,50</w:t>
            </w:r>
          </w:p>
        </w:tc>
        <w:tc>
          <w:tcPr>
            <w:tcW w:w="760" w:type="dxa"/>
            <w:tcBorders>
              <w:top w:val="nil"/>
              <w:left w:val="nil"/>
              <w:bottom w:val="single" w:sz="4" w:space="0" w:color="auto"/>
              <w:right w:val="single" w:sz="4" w:space="0" w:color="auto"/>
            </w:tcBorders>
            <w:noWrap/>
            <w:vAlign w:val="center"/>
            <w:hideMark/>
          </w:tcPr>
          <w:p w14:paraId="3F465D29"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767" w:type="dxa"/>
            <w:tcBorders>
              <w:top w:val="nil"/>
              <w:left w:val="nil"/>
              <w:bottom w:val="single" w:sz="4" w:space="0" w:color="auto"/>
              <w:right w:val="single" w:sz="4" w:space="0" w:color="auto"/>
            </w:tcBorders>
            <w:noWrap/>
            <w:vAlign w:val="center"/>
            <w:hideMark/>
          </w:tcPr>
          <w:p w14:paraId="0970C87D"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79,367</w:t>
            </w:r>
          </w:p>
        </w:tc>
      </w:tr>
      <w:tr w:rsidR="000C68CB" w14:paraId="3F39A21F" w14:textId="77777777" w:rsidTr="000C68CB">
        <w:trPr>
          <w:trHeight w:val="300"/>
        </w:trPr>
        <w:tc>
          <w:tcPr>
            <w:tcW w:w="8552" w:type="dxa"/>
            <w:gridSpan w:val="4"/>
            <w:tcBorders>
              <w:top w:val="single" w:sz="4" w:space="0" w:color="auto"/>
              <w:left w:val="single" w:sz="4" w:space="0" w:color="auto"/>
              <w:bottom w:val="single" w:sz="4" w:space="0" w:color="auto"/>
              <w:right w:val="single" w:sz="4" w:space="0" w:color="000000"/>
            </w:tcBorders>
            <w:noWrap/>
            <w:vAlign w:val="bottom"/>
            <w:hideMark/>
          </w:tcPr>
          <w:p w14:paraId="02DB4E65" w14:textId="77777777" w:rsidR="000C68CB" w:rsidRDefault="000C68CB" w:rsidP="000C68CB">
            <w:pPr>
              <w:jc w:val="center"/>
              <w:rPr>
                <w:rFonts w:ascii="Calibri" w:hAnsi="Calibri" w:cs="Calibri"/>
                <w:b/>
                <w:bCs/>
                <w:color w:val="000000"/>
                <w:sz w:val="22"/>
                <w:szCs w:val="22"/>
              </w:rPr>
            </w:pPr>
            <w:r>
              <w:rPr>
                <w:rFonts w:ascii="Calibri" w:hAnsi="Calibri" w:cs="Calibri"/>
                <w:b/>
                <w:bCs/>
                <w:color w:val="000000"/>
                <w:sz w:val="22"/>
                <w:szCs w:val="22"/>
              </w:rPr>
              <w:t xml:space="preserve">Канал </w:t>
            </w:r>
            <w:proofErr w:type="spellStart"/>
            <w:r>
              <w:rPr>
                <w:rFonts w:ascii="Calibri" w:hAnsi="Calibri" w:cs="Calibri"/>
                <w:b/>
                <w:bCs/>
                <w:color w:val="000000"/>
                <w:sz w:val="22"/>
                <w:szCs w:val="22"/>
              </w:rPr>
              <w:t>Алапарса</w:t>
            </w:r>
            <w:proofErr w:type="spellEnd"/>
            <w:r>
              <w:rPr>
                <w:rFonts w:ascii="Calibri" w:hAnsi="Calibri" w:cs="Calibri"/>
                <w:b/>
                <w:bCs/>
                <w:color w:val="000000"/>
                <w:sz w:val="22"/>
                <w:szCs w:val="22"/>
              </w:rPr>
              <w:t xml:space="preserve"> H-1 (</w:t>
            </w:r>
            <w:proofErr w:type="spellStart"/>
            <w:r>
              <w:rPr>
                <w:rFonts w:ascii="Calibri" w:hAnsi="Calibri" w:cs="Calibri"/>
                <w:b/>
                <w:bCs/>
                <w:color w:val="000000"/>
                <w:sz w:val="22"/>
                <w:szCs w:val="22"/>
              </w:rPr>
              <w:t>Бджни</w:t>
            </w:r>
            <w:proofErr w:type="spellEnd"/>
            <w:r>
              <w:rPr>
                <w:rFonts w:ascii="Calibri" w:hAnsi="Calibri" w:cs="Calibri"/>
                <w:b/>
                <w:bCs/>
                <w:color w:val="000000"/>
                <w:sz w:val="22"/>
                <w:szCs w:val="22"/>
              </w:rPr>
              <w:t>)</w:t>
            </w:r>
          </w:p>
        </w:tc>
        <w:tc>
          <w:tcPr>
            <w:tcW w:w="760" w:type="dxa"/>
            <w:tcBorders>
              <w:top w:val="nil"/>
              <w:left w:val="nil"/>
              <w:bottom w:val="single" w:sz="4" w:space="0" w:color="auto"/>
              <w:right w:val="single" w:sz="4" w:space="0" w:color="auto"/>
            </w:tcBorders>
            <w:noWrap/>
            <w:vAlign w:val="center"/>
            <w:hideMark/>
          </w:tcPr>
          <w:p w14:paraId="325B244D" w14:textId="77777777" w:rsidR="000C68CB" w:rsidRDefault="000C68CB" w:rsidP="000C68CB">
            <w:pPr>
              <w:jc w:val="center"/>
              <w:rPr>
                <w:rFonts w:ascii="GHEA Grapalat" w:hAnsi="GHEA Grapalat" w:cs="Calibri"/>
                <w:color w:val="000000"/>
                <w:sz w:val="16"/>
                <w:szCs w:val="16"/>
              </w:rPr>
            </w:pPr>
            <w:r>
              <w:rPr>
                <w:rFonts w:ascii="Calibri" w:hAnsi="Calibri" w:cs="Calibri"/>
                <w:color w:val="000000"/>
                <w:sz w:val="16"/>
                <w:szCs w:val="16"/>
              </w:rPr>
              <w:t> </w:t>
            </w:r>
          </w:p>
        </w:tc>
        <w:tc>
          <w:tcPr>
            <w:tcW w:w="1767" w:type="dxa"/>
            <w:tcBorders>
              <w:top w:val="nil"/>
              <w:left w:val="nil"/>
              <w:bottom w:val="single" w:sz="4" w:space="0" w:color="auto"/>
              <w:right w:val="single" w:sz="4" w:space="0" w:color="auto"/>
            </w:tcBorders>
            <w:noWrap/>
            <w:vAlign w:val="bottom"/>
            <w:hideMark/>
          </w:tcPr>
          <w:p w14:paraId="6D8C6CDF"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r>
      <w:tr w:rsidR="000C68CB" w14:paraId="49AFAF4D" w14:textId="77777777" w:rsidTr="000C68CB">
        <w:trPr>
          <w:trHeight w:val="510"/>
        </w:trPr>
        <w:tc>
          <w:tcPr>
            <w:tcW w:w="620" w:type="dxa"/>
            <w:tcBorders>
              <w:top w:val="nil"/>
              <w:left w:val="single" w:sz="4" w:space="0" w:color="auto"/>
              <w:bottom w:val="single" w:sz="4" w:space="0" w:color="auto"/>
              <w:right w:val="single" w:sz="4" w:space="0" w:color="auto"/>
            </w:tcBorders>
            <w:noWrap/>
            <w:vAlign w:val="center"/>
            <w:hideMark/>
          </w:tcPr>
          <w:p w14:paraId="210D4386"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577" w:type="dxa"/>
            <w:tcBorders>
              <w:top w:val="nil"/>
              <w:left w:val="nil"/>
              <w:bottom w:val="single" w:sz="4" w:space="0" w:color="auto"/>
              <w:right w:val="single" w:sz="4" w:space="0" w:color="auto"/>
            </w:tcBorders>
            <w:vAlign w:val="center"/>
            <w:hideMark/>
          </w:tcPr>
          <w:p w14:paraId="14E4315E"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Ручная очистка облицованных бетоном каналов от влажного мусора второй группы на глубине до 1,0 м (на участках длиной 4550 м).                    </w:t>
            </w:r>
          </w:p>
        </w:tc>
        <w:tc>
          <w:tcPr>
            <w:tcW w:w="1158" w:type="dxa"/>
            <w:tcBorders>
              <w:top w:val="nil"/>
              <w:left w:val="nil"/>
              <w:bottom w:val="single" w:sz="4" w:space="0" w:color="auto"/>
              <w:right w:val="single" w:sz="4" w:space="0" w:color="auto"/>
            </w:tcBorders>
            <w:noWrap/>
            <w:vAlign w:val="center"/>
            <w:hideMark/>
          </w:tcPr>
          <w:p w14:paraId="114693C8"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single" w:sz="4" w:space="0" w:color="auto"/>
              <w:right w:val="single" w:sz="4" w:space="0" w:color="auto"/>
            </w:tcBorders>
            <w:noWrap/>
            <w:vAlign w:val="center"/>
            <w:hideMark/>
          </w:tcPr>
          <w:p w14:paraId="5BA00EB6"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127,40</w:t>
            </w:r>
          </w:p>
        </w:tc>
        <w:tc>
          <w:tcPr>
            <w:tcW w:w="760" w:type="dxa"/>
            <w:tcBorders>
              <w:top w:val="nil"/>
              <w:left w:val="nil"/>
              <w:bottom w:val="single" w:sz="4" w:space="0" w:color="auto"/>
              <w:right w:val="single" w:sz="4" w:space="0" w:color="auto"/>
            </w:tcBorders>
            <w:noWrap/>
            <w:vAlign w:val="center"/>
            <w:hideMark/>
          </w:tcPr>
          <w:p w14:paraId="266138A8"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767" w:type="dxa"/>
            <w:tcBorders>
              <w:top w:val="nil"/>
              <w:left w:val="nil"/>
              <w:bottom w:val="single" w:sz="4" w:space="0" w:color="auto"/>
              <w:right w:val="single" w:sz="4" w:space="0" w:color="auto"/>
            </w:tcBorders>
            <w:noWrap/>
            <w:vAlign w:val="center"/>
            <w:hideMark/>
          </w:tcPr>
          <w:p w14:paraId="7AC74504"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204,27</w:t>
            </w:r>
          </w:p>
        </w:tc>
      </w:tr>
      <w:tr w:rsidR="000C68CB" w14:paraId="7FE68671" w14:textId="77777777" w:rsidTr="000C68CB">
        <w:trPr>
          <w:trHeight w:val="300"/>
        </w:trPr>
        <w:tc>
          <w:tcPr>
            <w:tcW w:w="620" w:type="dxa"/>
            <w:tcBorders>
              <w:top w:val="nil"/>
              <w:left w:val="single" w:sz="4" w:space="0" w:color="auto"/>
              <w:bottom w:val="single" w:sz="4" w:space="0" w:color="auto"/>
              <w:right w:val="single" w:sz="4" w:space="0" w:color="auto"/>
            </w:tcBorders>
            <w:noWrap/>
            <w:vAlign w:val="center"/>
            <w:hideMark/>
          </w:tcPr>
          <w:p w14:paraId="73E4F8C2"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577" w:type="dxa"/>
            <w:tcBorders>
              <w:top w:val="nil"/>
              <w:left w:val="nil"/>
              <w:bottom w:val="single" w:sz="4" w:space="0" w:color="auto"/>
              <w:right w:val="single" w:sz="4" w:space="0" w:color="auto"/>
            </w:tcBorders>
            <w:vAlign w:val="center"/>
            <w:hideMark/>
          </w:tcPr>
          <w:p w14:paraId="322817DF" w14:textId="77777777" w:rsidR="000C68CB" w:rsidRDefault="000C68CB" w:rsidP="000C68CB">
            <w:pPr>
              <w:rPr>
                <w:rFonts w:ascii="GHEA Grapalat" w:hAnsi="GHEA Grapalat" w:cs="Calibri"/>
                <w:sz w:val="16"/>
                <w:szCs w:val="16"/>
              </w:rPr>
            </w:pPr>
            <w:r>
              <w:rPr>
                <w:rFonts w:ascii="GHEA Grapalat" w:hAnsi="GHEA Grapalat" w:cs="Calibri"/>
                <w:sz w:val="16"/>
                <w:szCs w:val="16"/>
              </w:rPr>
              <w:t>Ручная очистка каналов  от мусора 2-й группы (участки L-1400 м).</w:t>
            </w:r>
          </w:p>
        </w:tc>
        <w:tc>
          <w:tcPr>
            <w:tcW w:w="1158" w:type="dxa"/>
            <w:tcBorders>
              <w:top w:val="nil"/>
              <w:left w:val="nil"/>
              <w:bottom w:val="single" w:sz="4" w:space="0" w:color="auto"/>
              <w:right w:val="single" w:sz="4" w:space="0" w:color="auto"/>
            </w:tcBorders>
            <w:noWrap/>
            <w:vAlign w:val="center"/>
            <w:hideMark/>
          </w:tcPr>
          <w:p w14:paraId="4728A758"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nil"/>
              <w:right w:val="single" w:sz="4" w:space="0" w:color="auto"/>
            </w:tcBorders>
            <w:noWrap/>
            <w:vAlign w:val="center"/>
            <w:hideMark/>
          </w:tcPr>
          <w:p w14:paraId="7DA8B2EE"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21,00</w:t>
            </w:r>
          </w:p>
        </w:tc>
        <w:tc>
          <w:tcPr>
            <w:tcW w:w="760" w:type="dxa"/>
            <w:tcBorders>
              <w:top w:val="nil"/>
              <w:left w:val="nil"/>
              <w:bottom w:val="single" w:sz="4" w:space="0" w:color="auto"/>
              <w:right w:val="single" w:sz="4" w:space="0" w:color="auto"/>
            </w:tcBorders>
            <w:noWrap/>
            <w:vAlign w:val="center"/>
            <w:hideMark/>
          </w:tcPr>
          <w:p w14:paraId="4BE55E1B"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4,06</w:t>
            </w:r>
          </w:p>
        </w:tc>
        <w:tc>
          <w:tcPr>
            <w:tcW w:w="1767" w:type="dxa"/>
            <w:tcBorders>
              <w:top w:val="nil"/>
              <w:left w:val="nil"/>
              <w:bottom w:val="single" w:sz="4" w:space="0" w:color="auto"/>
              <w:right w:val="single" w:sz="4" w:space="0" w:color="auto"/>
            </w:tcBorders>
            <w:noWrap/>
            <w:vAlign w:val="center"/>
            <w:hideMark/>
          </w:tcPr>
          <w:p w14:paraId="3957FF36"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85,167</w:t>
            </w:r>
          </w:p>
        </w:tc>
      </w:tr>
      <w:tr w:rsidR="000C68CB" w14:paraId="2937AD42" w14:textId="77777777" w:rsidTr="000C68CB">
        <w:trPr>
          <w:trHeight w:val="300"/>
        </w:trPr>
        <w:tc>
          <w:tcPr>
            <w:tcW w:w="8552" w:type="dxa"/>
            <w:gridSpan w:val="4"/>
            <w:tcBorders>
              <w:top w:val="single" w:sz="4" w:space="0" w:color="auto"/>
              <w:left w:val="single" w:sz="4" w:space="0" w:color="auto"/>
              <w:bottom w:val="single" w:sz="4" w:space="0" w:color="auto"/>
              <w:right w:val="single" w:sz="4" w:space="0" w:color="000000"/>
            </w:tcBorders>
            <w:noWrap/>
            <w:vAlign w:val="bottom"/>
            <w:hideMark/>
          </w:tcPr>
          <w:p w14:paraId="49C0965C" w14:textId="77777777" w:rsidR="000C68CB" w:rsidRDefault="000C68CB" w:rsidP="000C68CB">
            <w:pPr>
              <w:jc w:val="center"/>
              <w:rPr>
                <w:rFonts w:ascii="Calibri" w:hAnsi="Calibri" w:cs="Calibri"/>
                <w:b/>
                <w:bCs/>
                <w:color w:val="000000"/>
                <w:sz w:val="22"/>
                <w:szCs w:val="22"/>
              </w:rPr>
            </w:pPr>
            <w:proofErr w:type="spellStart"/>
            <w:r>
              <w:rPr>
                <w:rFonts w:ascii="Calibri" w:hAnsi="Calibri" w:cs="Calibri"/>
                <w:b/>
                <w:bCs/>
                <w:color w:val="000000"/>
                <w:sz w:val="22"/>
                <w:szCs w:val="22"/>
              </w:rPr>
              <w:t>Алапарский</w:t>
            </w:r>
            <w:proofErr w:type="spellEnd"/>
            <w:r>
              <w:rPr>
                <w:rFonts w:ascii="Calibri" w:hAnsi="Calibri" w:cs="Calibri"/>
                <w:b/>
                <w:bCs/>
                <w:color w:val="000000"/>
                <w:sz w:val="22"/>
                <w:szCs w:val="22"/>
              </w:rPr>
              <w:t xml:space="preserve"> канал H-2 (</w:t>
            </w:r>
            <w:proofErr w:type="spellStart"/>
            <w:r>
              <w:rPr>
                <w:rFonts w:ascii="Calibri" w:hAnsi="Calibri" w:cs="Calibri"/>
                <w:b/>
                <w:bCs/>
                <w:color w:val="000000"/>
                <w:sz w:val="22"/>
                <w:szCs w:val="22"/>
              </w:rPr>
              <w:t>Алапарс</w:t>
            </w:r>
            <w:proofErr w:type="spellEnd"/>
            <w:r>
              <w:rPr>
                <w:rFonts w:ascii="Calibri" w:hAnsi="Calibri" w:cs="Calibri"/>
                <w:b/>
                <w:bCs/>
                <w:color w:val="000000"/>
                <w:sz w:val="22"/>
                <w:szCs w:val="22"/>
              </w:rPr>
              <w:t>)</w:t>
            </w:r>
          </w:p>
        </w:tc>
        <w:tc>
          <w:tcPr>
            <w:tcW w:w="760" w:type="dxa"/>
            <w:tcBorders>
              <w:top w:val="nil"/>
              <w:left w:val="nil"/>
              <w:bottom w:val="single" w:sz="4" w:space="0" w:color="auto"/>
              <w:right w:val="single" w:sz="4" w:space="0" w:color="auto"/>
            </w:tcBorders>
            <w:noWrap/>
            <w:vAlign w:val="center"/>
            <w:hideMark/>
          </w:tcPr>
          <w:p w14:paraId="7C552441" w14:textId="77777777" w:rsidR="000C68CB" w:rsidRDefault="000C68CB" w:rsidP="000C68CB">
            <w:pPr>
              <w:jc w:val="center"/>
              <w:rPr>
                <w:rFonts w:ascii="GHEA Grapalat" w:hAnsi="GHEA Grapalat" w:cs="Calibri"/>
                <w:color w:val="000000"/>
                <w:sz w:val="16"/>
                <w:szCs w:val="16"/>
              </w:rPr>
            </w:pPr>
            <w:r>
              <w:rPr>
                <w:rFonts w:ascii="Calibri" w:hAnsi="Calibri" w:cs="Calibri"/>
                <w:color w:val="000000"/>
                <w:sz w:val="16"/>
                <w:szCs w:val="16"/>
              </w:rPr>
              <w:t> </w:t>
            </w:r>
          </w:p>
        </w:tc>
        <w:tc>
          <w:tcPr>
            <w:tcW w:w="1767" w:type="dxa"/>
            <w:tcBorders>
              <w:top w:val="nil"/>
              <w:left w:val="nil"/>
              <w:bottom w:val="single" w:sz="4" w:space="0" w:color="auto"/>
              <w:right w:val="single" w:sz="4" w:space="0" w:color="auto"/>
            </w:tcBorders>
            <w:noWrap/>
            <w:vAlign w:val="bottom"/>
            <w:hideMark/>
          </w:tcPr>
          <w:p w14:paraId="695CD3D6"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r>
      <w:tr w:rsidR="000C68CB" w14:paraId="5950F117" w14:textId="77777777" w:rsidTr="000C68CB">
        <w:trPr>
          <w:trHeight w:val="510"/>
        </w:trPr>
        <w:tc>
          <w:tcPr>
            <w:tcW w:w="620" w:type="dxa"/>
            <w:tcBorders>
              <w:top w:val="nil"/>
              <w:left w:val="single" w:sz="4" w:space="0" w:color="auto"/>
              <w:bottom w:val="single" w:sz="4" w:space="0" w:color="auto"/>
              <w:right w:val="nil"/>
            </w:tcBorders>
            <w:noWrap/>
            <w:vAlign w:val="center"/>
            <w:hideMark/>
          </w:tcPr>
          <w:p w14:paraId="57FE81C2"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577" w:type="dxa"/>
            <w:tcBorders>
              <w:top w:val="nil"/>
              <w:left w:val="single" w:sz="4" w:space="0" w:color="auto"/>
              <w:bottom w:val="single" w:sz="4" w:space="0" w:color="auto"/>
              <w:right w:val="single" w:sz="4" w:space="0" w:color="auto"/>
            </w:tcBorders>
            <w:vAlign w:val="center"/>
            <w:hideMark/>
          </w:tcPr>
          <w:p w14:paraId="59C4E5F0"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Ручная очистка облицованных бетоном каналов от влажного стока второй группы на глубину до 1,0 м (участки L-3790 м).                     </w:t>
            </w:r>
          </w:p>
        </w:tc>
        <w:tc>
          <w:tcPr>
            <w:tcW w:w="1158" w:type="dxa"/>
            <w:tcBorders>
              <w:top w:val="nil"/>
              <w:left w:val="nil"/>
              <w:bottom w:val="single" w:sz="4" w:space="0" w:color="auto"/>
              <w:right w:val="single" w:sz="4" w:space="0" w:color="auto"/>
            </w:tcBorders>
            <w:noWrap/>
            <w:vAlign w:val="center"/>
            <w:hideMark/>
          </w:tcPr>
          <w:p w14:paraId="71B608B1"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single" w:sz="4" w:space="0" w:color="auto"/>
              <w:right w:val="single" w:sz="4" w:space="0" w:color="auto"/>
            </w:tcBorders>
            <w:noWrap/>
            <w:vAlign w:val="center"/>
            <w:hideMark/>
          </w:tcPr>
          <w:p w14:paraId="6F786CB4"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136,40</w:t>
            </w:r>
          </w:p>
        </w:tc>
        <w:tc>
          <w:tcPr>
            <w:tcW w:w="760" w:type="dxa"/>
            <w:tcBorders>
              <w:top w:val="nil"/>
              <w:left w:val="nil"/>
              <w:bottom w:val="single" w:sz="4" w:space="0" w:color="auto"/>
              <w:right w:val="single" w:sz="4" w:space="0" w:color="auto"/>
            </w:tcBorders>
            <w:noWrap/>
            <w:vAlign w:val="center"/>
            <w:hideMark/>
          </w:tcPr>
          <w:p w14:paraId="79EF1FB6"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767" w:type="dxa"/>
            <w:tcBorders>
              <w:top w:val="nil"/>
              <w:left w:val="nil"/>
              <w:bottom w:val="single" w:sz="4" w:space="0" w:color="auto"/>
              <w:right w:val="single" w:sz="4" w:space="0" w:color="auto"/>
            </w:tcBorders>
            <w:noWrap/>
            <w:vAlign w:val="center"/>
            <w:hideMark/>
          </w:tcPr>
          <w:p w14:paraId="65A07FBA"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218,765</w:t>
            </w:r>
          </w:p>
        </w:tc>
      </w:tr>
      <w:tr w:rsidR="000C68CB" w14:paraId="13FD17E0" w14:textId="77777777" w:rsidTr="000C68CB">
        <w:trPr>
          <w:trHeight w:val="510"/>
        </w:trPr>
        <w:tc>
          <w:tcPr>
            <w:tcW w:w="620" w:type="dxa"/>
            <w:tcBorders>
              <w:top w:val="nil"/>
              <w:left w:val="single" w:sz="4" w:space="0" w:color="auto"/>
              <w:bottom w:val="single" w:sz="4" w:space="0" w:color="auto"/>
              <w:right w:val="nil"/>
            </w:tcBorders>
            <w:noWrap/>
            <w:vAlign w:val="center"/>
            <w:hideMark/>
          </w:tcPr>
          <w:p w14:paraId="113DD620"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577" w:type="dxa"/>
            <w:tcBorders>
              <w:top w:val="nil"/>
              <w:left w:val="single" w:sz="4" w:space="0" w:color="auto"/>
              <w:bottom w:val="single" w:sz="4" w:space="0" w:color="auto"/>
              <w:right w:val="single" w:sz="4" w:space="0" w:color="auto"/>
            </w:tcBorders>
            <w:vAlign w:val="center"/>
            <w:hideMark/>
          </w:tcPr>
          <w:p w14:paraId="0C4C4A24" w14:textId="77777777" w:rsidR="000C68CB" w:rsidRDefault="000C68CB" w:rsidP="000C68CB">
            <w:pPr>
              <w:rPr>
                <w:rFonts w:ascii="GHEA Grapalat" w:hAnsi="GHEA Grapalat" w:cs="Calibri"/>
                <w:sz w:val="16"/>
                <w:szCs w:val="16"/>
              </w:rPr>
            </w:pPr>
            <w:r>
              <w:rPr>
                <w:rFonts w:ascii="GHEA Grapalat" w:hAnsi="GHEA Grapalat" w:cs="Calibri"/>
                <w:sz w:val="16"/>
                <w:szCs w:val="16"/>
              </w:rPr>
              <w:t>Спиливание кустарников средней густоты и веток толщиной до 6 мм с берегов и краев канала.</w:t>
            </w:r>
          </w:p>
        </w:tc>
        <w:tc>
          <w:tcPr>
            <w:tcW w:w="1158" w:type="dxa"/>
            <w:tcBorders>
              <w:top w:val="nil"/>
              <w:left w:val="nil"/>
              <w:bottom w:val="single" w:sz="4" w:space="0" w:color="auto"/>
              <w:right w:val="single" w:sz="4" w:space="0" w:color="auto"/>
            </w:tcBorders>
            <w:noWrap/>
            <w:vAlign w:val="center"/>
            <w:hideMark/>
          </w:tcPr>
          <w:p w14:paraId="65C5099D"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100մ²</w:t>
            </w:r>
          </w:p>
        </w:tc>
        <w:tc>
          <w:tcPr>
            <w:tcW w:w="1197" w:type="dxa"/>
            <w:tcBorders>
              <w:top w:val="nil"/>
              <w:left w:val="nil"/>
              <w:bottom w:val="single" w:sz="4" w:space="0" w:color="auto"/>
              <w:right w:val="single" w:sz="4" w:space="0" w:color="auto"/>
            </w:tcBorders>
            <w:noWrap/>
            <w:vAlign w:val="center"/>
            <w:hideMark/>
          </w:tcPr>
          <w:p w14:paraId="530EB143"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18,00</w:t>
            </w:r>
          </w:p>
        </w:tc>
        <w:tc>
          <w:tcPr>
            <w:tcW w:w="760" w:type="dxa"/>
            <w:tcBorders>
              <w:top w:val="nil"/>
              <w:left w:val="nil"/>
              <w:bottom w:val="single" w:sz="4" w:space="0" w:color="auto"/>
              <w:right w:val="single" w:sz="4" w:space="0" w:color="auto"/>
            </w:tcBorders>
            <w:noWrap/>
            <w:vAlign w:val="center"/>
            <w:hideMark/>
          </w:tcPr>
          <w:p w14:paraId="75B34063"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1,88</w:t>
            </w:r>
          </w:p>
        </w:tc>
        <w:tc>
          <w:tcPr>
            <w:tcW w:w="1767" w:type="dxa"/>
            <w:tcBorders>
              <w:top w:val="nil"/>
              <w:left w:val="nil"/>
              <w:bottom w:val="single" w:sz="4" w:space="0" w:color="auto"/>
              <w:right w:val="single" w:sz="4" w:space="0" w:color="auto"/>
            </w:tcBorders>
            <w:noWrap/>
            <w:vAlign w:val="center"/>
            <w:hideMark/>
          </w:tcPr>
          <w:p w14:paraId="78BA0920"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33,784</w:t>
            </w:r>
          </w:p>
        </w:tc>
      </w:tr>
      <w:tr w:rsidR="000C68CB" w14:paraId="1A8FBCAB" w14:textId="77777777" w:rsidTr="000C68CB">
        <w:trPr>
          <w:trHeight w:val="300"/>
        </w:trPr>
        <w:tc>
          <w:tcPr>
            <w:tcW w:w="8552" w:type="dxa"/>
            <w:gridSpan w:val="4"/>
            <w:tcBorders>
              <w:top w:val="single" w:sz="4" w:space="0" w:color="auto"/>
              <w:left w:val="single" w:sz="4" w:space="0" w:color="auto"/>
              <w:bottom w:val="single" w:sz="4" w:space="0" w:color="auto"/>
              <w:right w:val="single" w:sz="4" w:space="0" w:color="000000"/>
            </w:tcBorders>
            <w:noWrap/>
            <w:vAlign w:val="center"/>
            <w:hideMark/>
          </w:tcPr>
          <w:p w14:paraId="6F899A9A" w14:textId="77777777" w:rsidR="000C68CB" w:rsidRDefault="000C68CB" w:rsidP="000C68CB">
            <w:pPr>
              <w:jc w:val="center"/>
              <w:rPr>
                <w:rFonts w:ascii="Calibri" w:hAnsi="Calibri" w:cs="Calibri"/>
                <w:b/>
                <w:bCs/>
                <w:color w:val="000000"/>
                <w:sz w:val="22"/>
                <w:szCs w:val="22"/>
              </w:rPr>
            </w:pPr>
            <w:proofErr w:type="spellStart"/>
            <w:r>
              <w:rPr>
                <w:rFonts w:ascii="Calibri" w:hAnsi="Calibri" w:cs="Calibri"/>
                <w:b/>
                <w:bCs/>
                <w:color w:val="000000"/>
                <w:sz w:val="22"/>
                <w:szCs w:val="22"/>
              </w:rPr>
              <w:t>Алапарский</w:t>
            </w:r>
            <w:proofErr w:type="spellEnd"/>
            <w:r>
              <w:rPr>
                <w:rFonts w:ascii="Calibri" w:hAnsi="Calibri" w:cs="Calibri"/>
                <w:b/>
                <w:bCs/>
                <w:color w:val="000000"/>
                <w:sz w:val="22"/>
                <w:szCs w:val="22"/>
              </w:rPr>
              <w:t xml:space="preserve"> канал H-3 (</w:t>
            </w:r>
            <w:proofErr w:type="spellStart"/>
            <w:r>
              <w:rPr>
                <w:rFonts w:ascii="Calibri" w:hAnsi="Calibri" w:cs="Calibri"/>
                <w:b/>
                <w:bCs/>
                <w:color w:val="000000"/>
                <w:sz w:val="22"/>
                <w:szCs w:val="22"/>
              </w:rPr>
              <w:t>Алапарс</w:t>
            </w:r>
            <w:proofErr w:type="spellEnd"/>
            <w:r>
              <w:rPr>
                <w:rFonts w:ascii="Calibri" w:hAnsi="Calibri" w:cs="Calibri"/>
                <w:b/>
                <w:bCs/>
                <w:color w:val="000000"/>
                <w:sz w:val="22"/>
                <w:szCs w:val="22"/>
              </w:rPr>
              <w:t>)</w:t>
            </w:r>
          </w:p>
        </w:tc>
        <w:tc>
          <w:tcPr>
            <w:tcW w:w="760" w:type="dxa"/>
            <w:tcBorders>
              <w:top w:val="nil"/>
              <w:left w:val="nil"/>
              <w:bottom w:val="single" w:sz="4" w:space="0" w:color="auto"/>
              <w:right w:val="single" w:sz="4" w:space="0" w:color="auto"/>
            </w:tcBorders>
            <w:noWrap/>
            <w:vAlign w:val="center"/>
            <w:hideMark/>
          </w:tcPr>
          <w:p w14:paraId="0CFD08EC" w14:textId="77777777" w:rsidR="000C68CB" w:rsidRDefault="000C68CB" w:rsidP="000C68CB">
            <w:pPr>
              <w:jc w:val="center"/>
              <w:rPr>
                <w:rFonts w:ascii="GHEA Grapalat" w:hAnsi="GHEA Grapalat" w:cs="Calibri"/>
                <w:color w:val="000000"/>
                <w:sz w:val="16"/>
                <w:szCs w:val="16"/>
              </w:rPr>
            </w:pPr>
            <w:r>
              <w:rPr>
                <w:rFonts w:ascii="Calibri" w:hAnsi="Calibri" w:cs="Calibri"/>
                <w:color w:val="000000"/>
                <w:sz w:val="16"/>
                <w:szCs w:val="16"/>
              </w:rPr>
              <w:t> </w:t>
            </w:r>
          </w:p>
        </w:tc>
        <w:tc>
          <w:tcPr>
            <w:tcW w:w="1767" w:type="dxa"/>
            <w:tcBorders>
              <w:top w:val="nil"/>
              <w:left w:val="nil"/>
              <w:bottom w:val="single" w:sz="4" w:space="0" w:color="auto"/>
              <w:right w:val="single" w:sz="4" w:space="0" w:color="auto"/>
            </w:tcBorders>
            <w:noWrap/>
            <w:vAlign w:val="bottom"/>
            <w:hideMark/>
          </w:tcPr>
          <w:p w14:paraId="624C0CB1"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r>
      <w:tr w:rsidR="000C68CB" w14:paraId="22C4469B" w14:textId="77777777" w:rsidTr="000C68CB">
        <w:trPr>
          <w:trHeight w:val="300"/>
        </w:trPr>
        <w:tc>
          <w:tcPr>
            <w:tcW w:w="620" w:type="dxa"/>
            <w:tcBorders>
              <w:top w:val="nil"/>
              <w:left w:val="single" w:sz="4" w:space="0" w:color="auto"/>
              <w:bottom w:val="single" w:sz="4" w:space="0" w:color="auto"/>
              <w:right w:val="single" w:sz="4" w:space="0" w:color="auto"/>
            </w:tcBorders>
            <w:noWrap/>
            <w:vAlign w:val="center"/>
            <w:hideMark/>
          </w:tcPr>
          <w:p w14:paraId="1745A1D9"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577" w:type="dxa"/>
            <w:tcBorders>
              <w:top w:val="nil"/>
              <w:left w:val="nil"/>
              <w:bottom w:val="single" w:sz="4" w:space="0" w:color="auto"/>
              <w:right w:val="single" w:sz="4" w:space="0" w:color="auto"/>
            </w:tcBorders>
            <w:vAlign w:val="center"/>
            <w:hideMark/>
          </w:tcPr>
          <w:p w14:paraId="655EBE5F"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Очистка сети каналов от водяных  стока и мусора.   </w:t>
            </w:r>
          </w:p>
        </w:tc>
        <w:tc>
          <w:tcPr>
            <w:tcW w:w="1158" w:type="dxa"/>
            <w:tcBorders>
              <w:top w:val="nil"/>
              <w:left w:val="nil"/>
              <w:bottom w:val="single" w:sz="4" w:space="0" w:color="auto"/>
              <w:right w:val="single" w:sz="4" w:space="0" w:color="auto"/>
            </w:tcBorders>
            <w:noWrap/>
            <w:vAlign w:val="center"/>
            <w:hideMark/>
          </w:tcPr>
          <w:p w14:paraId="7EBA39B8"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single" w:sz="4" w:space="0" w:color="auto"/>
              <w:right w:val="single" w:sz="4" w:space="0" w:color="auto"/>
            </w:tcBorders>
            <w:noWrap/>
            <w:vAlign w:val="center"/>
            <w:hideMark/>
          </w:tcPr>
          <w:p w14:paraId="494547AC"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2,00</w:t>
            </w:r>
          </w:p>
        </w:tc>
        <w:tc>
          <w:tcPr>
            <w:tcW w:w="760" w:type="dxa"/>
            <w:tcBorders>
              <w:top w:val="nil"/>
              <w:left w:val="nil"/>
              <w:bottom w:val="single" w:sz="4" w:space="0" w:color="auto"/>
              <w:right w:val="single" w:sz="4" w:space="0" w:color="auto"/>
            </w:tcBorders>
            <w:noWrap/>
            <w:vAlign w:val="center"/>
            <w:hideMark/>
          </w:tcPr>
          <w:p w14:paraId="01DB66D5"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4,27</w:t>
            </w:r>
          </w:p>
        </w:tc>
        <w:tc>
          <w:tcPr>
            <w:tcW w:w="1767" w:type="dxa"/>
            <w:tcBorders>
              <w:top w:val="nil"/>
              <w:left w:val="nil"/>
              <w:bottom w:val="single" w:sz="4" w:space="0" w:color="auto"/>
              <w:right w:val="single" w:sz="4" w:space="0" w:color="auto"/>
            </w:tcBorders>
            <w:noWrap/>
            <w:vAlign w:val="center"/>
            <w:hideMark/>
          </w:tcPr>
          <w:p w14:paraId="5904A895"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8,53</w:t>
            </w:r>
          </w:p>
        </w:tc>
      </w:tr>
      <w:tr w:rsidR="000C68CB" w14:paraId="262A8719" w14:textId="77777777" w:rsidTr="000C68CB">
        <w:trPr>
          <w:trHeight w:val="510"/>
        </w:trPr>
        <w:tc>
          <w:tcPr>
            <w:tcW w:w="620" w:type="dxa"/>
            <w:tcBorders>
              <w:top w:val="nil"/>
              <w:left w:val="single" w:sz="4" w:space="0" w:color="auto"/>
              <w:bottom w:val="single" w:sz="4" w:space="0" w:color="auto"/>
              <w:right w:val="single" w:sz="4" w:space="0" w:color="auto"/>
            </w:tcBorders>
            <w:noWrap/>
            <w:vAlign w:val="center"/>
            <w:hideMark/>
          </w:tcPr>
          <w:p w14:paraId="5ED5770F"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577" w:type="dxa"/>
            <w:tcBorders>
              <w:top w:val="nil"/>
              <w:left w:val="nil"/>
              <w:bottom w:val="single" w:sz="4" w:space="0" w:color="auto"/>
              <w:right w:val="single" w:sz="4" w:space="0" w:color="auto"/>
            </w:tcBorders>
            <w:vAlign w:val="center"/>
            <w:hideMark/>
          </w:tcPr>
          <w:p w14:paraId="3E45509E"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Ручная очистка облицованных бетоном каналов от влажного мусора второй группы на глубине до 1,0 м (участки L-800 м).                     </w:t>
            </w:r>
          </w:p>
        </w:tc>
        <w:tc>
          <w:tcPr>
            <w:tcW w:w="1158" w:type="dxa"/>
            <w:tcBorders>
              <w:top w:val="nil"/>
              <w:left w:val="nil"/>
              <w:bottom w:val="single" w:sz="4" w:space="0" w:color="auto"/>
              <w:right w:val="single" w:sz="4" w:space="0" w:color="auto"/>
            </w:tcBorders>
            <w:noWrap/>
            <w:vAlign w:val="center"/>
            <w:hideMark/>
          </w:tcPr>
          <w:p w14:paraId="043292E5"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single" w:sz="4" w:space="0" w:color="auto"/>
              <w:right w:val="single" w:sz="4" w:space="0" w:color="auto"/>
            </w:tcBorders>
            <w:noWrap/>
            <w:vAlign w:val="center"/>
            <w:hideMark/>
          </w:tcPr>
          <w:p w14:paraId="233A1856"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36,00</w:t>
            </w:r>
          </w:p>
        </w:tc>
        <w:tc>
          <w:tcPr>
            <w:tcW w:w="760" w:type="dxa"/>
            <w:tcBorders>
              <w:top w:val="nil"/>
              <w:left w:val="nil"/>
              <w:bottom w:val="single" w:sz="4" w:space="0" w:color="auto"/>
              <w:right w:val="single" w:sz="4" w:space="0" w:color="auto"/>
            </w:tcBorders>
            <w:noWrap/>
            <w:vAlign w:val="center"/>
            <w:hideMark/>
          </w:tcPr>
          <w:p w14:paraId="06C4571D"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767" w:type="dxa"/>
            <w:tcBorders>
              <w:top w:val="nil"/>
              <w:left w:val="nil"/>
              <w:bottom w:val="single" w:sz="4" w:space="0" w:color="auto"/>
              <w:right w:val="single" w:sz="4" w:space="0" w:color="auto"/>
            </w:tcBorders>
            <w:noWrap/>
            <w:vAlign w:val="center"/>
            <w:hideMark/>
          </w:tcPr>
          <w:p w14:paraId="354EAC08"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57,72</w:t>
            </w:r>
          </w:p>
        </w:tc>
      </w:tr>
      <w:tr w:rsidR="000C68CB" w14:paraId="33A049AA" w14:textId="77777777" w:rsidTr="000C68CB">
        <w:trPr>
          <w:trHeight w:val="300"/>
        </w:trPr>
        <w:tc>
          <w:tcPr>
            <w:tcW w:w="8552" w:type="dxa"/>
            <w:gridSpan w:val="4"/>
            <w:tcBorders>
              <w:top w:val="single" w:sz="4" w:space="0" w:color="auto"/>
              <w:left w:val="single" w:sz="4" w:space="0" w:color="auto"/>
              <w:bottom w:val="single" w:sz="4" w:space="0" w:color="auto"/>
              <w:right w:val="single" w:sz="4" w:space="0" w:color="000000"/>
            </w:tcBorders>
            <w:noWrap/>
            <w:vAlign w:val="center"/>
            <w:hideMark/>
          </w:tcPr>
          <w:p w14:paraId="488D9BE7" w14:textId="77777777" w:rsidR="000C68CB" w:rsidRDefault="000C68CB" w:rsidP="000C68CB">
            <w:pPr>
              <w:jc w:val="center"/>
              <w:rPr>
                <w:rFonts w:ascii="Calibri" w:hAnsi="Calibri" w:cs="Calibri"/>
                <w:b/>
                <w:bCs/>
                <w:color w:val="000000"/>
                <w:sz w:val="22"/>
                <w:szCs w:val="22"/>
              </w:rPr>
            </w:pPr>
            <w:r>
              <w:rPr>
                <w:rFonts w:ascii="Calibri" w:hAnsi="Calibri" w:cs="Calibri"/>
                <w:b/>
                <w:bCs/>
                <w:color w:val="000000"/>
                <w:sz w:val="22"/>
                <w:szCs w:val="22"/>
              </w:rPr>
              <w:t xml:space="preserve">Канал </w:t>
            </w:r>
            <w:proofErr w:type="spellStart"/>
            <w:r>
              <w:rPr>
                <w:rFonts w:ascii="Calibri" w:hAnsi="Calibri" w:cs="Calibri"/>
                <w:b/>
                <w:bCs/>
                <w:color w:val="000000"/>
                <w:sz w:val="22"/>
                <w:szCs w:val="22"/>
              </w:rPr>
              <w:t>Алапарси</w:t>
            </w:r>
            <w:proofErr w:type="spellEnd"/>
            <w:r>
              <w:rPr>
                <w:rFonts w:ascii="Calibri" w:hAnsi="Calibri" w:cs="Calibri"/>
                <w:b/>
                <w:bCs/>
                <w:color w:val="000000"/>
                <w:sz w:val="22"/>
                <w:szCs w:val="22"/>
              </w:rPr>
              <w:t xml:space="preserve"> H-14 (</w:t>
            </w:r>
            <w:proofErr w:type="spellStart"/>
            <w:r>
              <w:rPr>
                <w:rFonts w:ascii="Calibri" w:hAnsi="Calibri" w:cs="Calibri"/>
                <w:b/>
                <w:bCs/>
                <w:color w:val="000000"/>
                <w:sz w:val="22"/>
                <w:szCs w:val="22"/>
              </w:rPr>
              <w:t>Алапарс</w:t>
            </w:r>
            <w:proofErr w:type="spellEnd"/>
            <w:r>
              <w:rPr>
                <w:rFonts w:ascii="Calibri" w:hAnsi="Calibri" w:cs="Calibri"/>
                <w:b/>
                <w:bCs/>
                <w:color w:val="000000"/>
                <w:sz w:val="22"/>
                <w:szCs w:val="22"/>
              </w:rPr>
              <w:t>, Чаренцаван)</w:t>
            </w:r>
          </w:p>
        </w:tc>
        <w:tc>
          <w:tcPr>
            <w:tcW w:w="760" w:type="dxa"/>
            <w:tcBorders>
              <w:top w:val="nil"/>
              <w:left w:val="nil"/>
              <w:bottom w:val="single" w:sz="4" w:space="0" w:color="auto"/>
              <w:right w:val="single" w:sz="4" w:space="0" w:color="auto"/>
            </w:tcBorders>
            <w:noWrap/>
            <w:vAlign w:val="center"/>
            <w:hideMark/>
          </w:tcPr>
          <w:p w14:paraId="7BA2D43E" w14:textId="77777777" w:rsidR="000C68CB" w:rsidRDefault="000C68CB" w:rsidP="000C68CB">
            <w:pPr>
              <w:jc w:val="center"/>
              <w:rPr>
                <w:rFonts w:ascii="GHEA Grapalat" w:hAnsi="GHEA Grapalat" w:cs="Calibri"/>
                <w:color w:val="000000"/>
                <w:sz w:val="16"/>
                <w:szCs w:val="16"/>
              </w:rPr>
            </w:pPr>
            <w:r>
              <w:rPr>
                <w:rFonts w:ascii="Calibri" w:hAnsi="Calibri" w:cs="Calibri"/>
                <w:color w:val="000000"/>
                <w:sz w:val="16"/>
                <w:szCs w:val="16"/>
              </w:rPr>
              <w:t> </w:t>
            </w:r>
          </w:p>
        </w:tc>
        <w:tc>
          <w:tcPr>
            <w:tcW w:w="1767" w:type="dxa"/>
            <w:tcBorders>
              <w:top w:val="nil"/>
              <w:left w:val="nil"/>
              <w:bottom w:val="single" w:sz="4" w:space="0" w:color="auto"/>
              <w:right w:val="single" w:sz="4" w:space="0" w:color="auto"/>
            </w:tcBorders>
            <w:noWrap/>
            <w:vAlign w:val="bottom"/>
            <w:hideMark/>
          </w:tcPr>
          <w:p w14:paraId="30B53ADF"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r>
      <w:tr w:rsidR="000C68CB" w14:paraId="4D237090" w14:textId="77777777" w:rsidTr="000C68CB">
        <w:trPr>
          <w:trHeight w:val="300"/>
        </w:trPr>
        <w:tc>
          <w:tcPr>
            <w:tcW w:w="620" w:type="dxa"/>
            <w:tcBorders>
              <w:top w:val="nil"/>
              <w:left w:val="single" w:sz="4" w:space="0" w:color="auto"/>
              <w:bottom w:val="single" w:sz="4" w:space="0" w:color="auto"/>
              <w:right w:val="single" w:sz="4" w:space="0" w:color="auto"/>
            </w:tcBorders>
            <w:noWrap/>
            <w:vAlign w:val="center"/>
            <w:hideMark/>
          </w:tcPr>
          <w:p w14:paraId="2736D1A1"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577" w:type="dxa"/>
            <w:tcBorders>
              <w:top w:val="nil"/>
              <w:left w:val="nil"/>
              <w:bottom w:val="single" w:sz="4" w:space="0" w:color="auto"/>
              <w:right w:val="single" w:sz="4" w:space="0" w:color="auto"/>
            </w:tcBorders>
            <w:vAlign w:val="center"/>
            <w:hideMark/>
          </w:tcPr>
          <w:p w14:paraId="7D14E347"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Очистка сети каналов от водяных  стока и мусора.   </w:t>
            </w:r>
          </w:p>
        </w:tc>
        <w:tc>
          <w:tcPr>
            <w:tcW w:w="1158" w:type="dxa"/>
            <w:tcBorders>
              <w:top w:val="nil"/>
              <w:left w:val="nil"/>
              <w:bottom w:val="single" w:sz="4" w:space="0" w:color="auto"/>
              <w:right w:val="single" w:sz="4" w:space="0" w:color="auto"/>
            </w:tcBorders>
            <w:noWrap/>
            <w:vAlign w:val="center"/>
            <w:hideMark/>
          </w:tcPr>
          <w:p w14:paraId="25601A2C"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single" w:sz="4" w:space="0" w:color="auto"/>
              <w:right w:val="single" w:sz="4" w:space="0" w:color="auto"/>
            </w:tcBorders>
            <w:vAlign w:val="center"/>
            <w:hideMark/>
          </w:tcPr>
          <w:p w14:paraId="72D8DBBA"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3,00</w:t>
            </w:r>
          </w:p>
        </w:tc>
        <w:tc>
          <w:tcPr>
            <w:tcW w:w="760" w:type="dxa"/>
            <w:tcBorders>
              <w:top w:val="nil"/>
              <w:left w:val="nil"/>
              <w:bottom w:val="single" w:sz="4" w:space="0" w:color="auto"/>
              <w:right w:val="single" w:sz="4" w:space="0" w:color="auto"/>
            </w:tcBorders>
            <w:noWrap/>
            <w:vAlign w:val="center"/>
            <w:hideMark/>
          </w:tcPr>
          <w:p w14:paraId="0472754C"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4,27</w:t>
            </w:r>
          </w:p>
        </w:tc>
        <w:tc>
          <w:tcPr>
            <w:tcW w:w="1767" w:type="dxa"/>
            <w:tcBorders>
              <w:top w:val="nil"/>
              <w:left w:val="nil"/>
              <w:bottom w:val="single" w:sz="4" w:space="0" w:color="auto"/>
              <w:right w:val="single" w:sz="4" w:space="0" w:color="auto"/>
            </w:tcBorders>
            <w:noWrap/>
            <w:vAlign w:val="center"/>
            <w:hideMark/>
          </w:tcPr>
          <w:p w14:paraId="360A8880"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12,797</w:t>
            </w:r>
          </w:p>
        </w:tc>
      </w:tr>
      <w:tr w:rsidR="000C68CB" w14:paraId="19324451" w14:textId="77777777" w:rsidTr="000C68CB">
        <w:trPr>
          <w:trHeight w:val="510"/>
        </w:trPr>
        <w:tc>
          <w:tcPr>
            <w:tcW w:w="620" w:type="dxa"/>
            <w:tcBorders>
              <w:top w:val="nil"/>
              <w:left w:val="single" w:sz="4" w:space="0" w:color="auto"/>
              <w:bottom w:val="single" w:sz="4" w:space="0" w:color="auto"/>
              <w:right w:val="single" w:sz="4" w:space="0" w:color="auto"/>
            </w:tcBorders>
            <w:noWrap/>
            <w:vAlign w:val="center"/>
            <w:hideMark/>
          </w:tcPr>
          <w:p w14:paraId="63A22AE3"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577" w:type="dxa"/>
            <w:tcBorders>
              <w:top w:val="nil"/>
              <w:left w:val="nil"/>
              <w:bottom w:val="single" w:sz="4" w:space="0" w:color="auto"/>
              <w:right w:val="single" w:sz="4" w:space="0" w:color="auto"/>
            </w:tcBorders>
            <w:vAlign w:val="center"/>
            <w:hideMark/>
          </w:tcPr>
          <w:p w14:paraId="5F5439DA"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Ручная очистка облицованных бетоном каналов от влажного стока второй группы на глубину до 1,0 м (на участках L-1200 м).                     </w:t>
            </w:r>
          </w:p>
        </w:tc>
        <w:tc>
          <w:tcPr>
            <w:tcW w:w="1158" w:type="dxa"/>
            <w:tcBorders>
              <w:top w:val="nil"/>
              <w:left w:val="nil"/>
              <w:bottom w:val="single" w:sz="4" w:space="0" w:color="auto"/>
              <w:right w:val="single" w:sz="4" w:space="0" w:color="auto"/>
            </w:tcBorders>
            <w:noWrap/>
            <w:vAlign w:val="center"/>
            <w:hideMark/>
          </w:tcPr>
          <w:p w14:paraId="3D3C55E8"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nil"/>
              <w:right w:val="single" w:sz="4" w:space="0" w:color="auto"/>
            </w:tcBorders>
            <w:noWrap/>
            <w:vAlign w:val="center"/>
            <w:hideMark/>
          </w:tcPr>
          <w:p w14:paraId="4EB88CD5"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54,00</w:t>
            </w:r>
          </w:p>
        </w:tc>
        <w:tc>
          <w:tcPr>
            <w:tcW w:w="760" w:type="dxa"/>
            <w:tcBorders>
              <w:top w:val="nil"/>
              <w:left w:val="nil"/>
              <w:bottom w:val="single" w:sz="4" w:space="0" w:color="auto"/>
              <w:right w:val="single" w:sz="4" w:space="0" w:color="auto"/>
            </w:tcBorders>
            <w:noWrap/>
            <w:vAlign w:val="center"/>
            <w:hideMark/>
          </w:tcPr>
          <w:p w14:paraId="18FFA245"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767" w:type="dxa"/>
            <w:tcBorders>
              <w:top w:val="nil"/>
              <w:left w:val="nil"/>
              <w:bottom w:val="single" w:sz="4" w:space="0" w:color="auto"/>
              <w:right w:val="single" w:sz="4" w:space="0" w:color="auto"/>
            </w:tcBorders>
            <w:noWrap/>
            <w:vAlign w:val="center"/>
            <w:hideMark/>
          </w:tcPr>
          <w:p w14:paraId="2200F135"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86,583</w:t>
            </w:r>
          </w:p>
        </w:tc>
      </w:tr>
      <w:tr w:rsidR="000C68CB" w14:paraId="6D01C8E0" w14:textId="77777777" w:rsidTr="000C68CB">
        <w:trPr>
          <w:trHeight w:val="405"/>
        </w:trPr>
        <w:tc>
          <w:tcPr>
            <w:tcW w:w="8552" w:type="dxa"/>
            <w:gridSpan w:val="4"/>
            <w:tcBorders>
              <w:top w:val="single" w:sz="4" w:space="0" w:color="auto"/>
              <w:left w:val="single" w:sz="4" w:space="0" w:color="auto"/>
              <w:bottom w:val="single" w:sz="4" w:space="0" w:color="auto"/>
              <w:right w:val="single" w:sz="4" w:space="0" w:color="000000"/>
            </w:tcBorders>
            <w:noWrap/>
            <w:vAlign w:val="center"/>
            <w:hideMark/>
          </w:tcPr>
          <w:p w14:paraId="38738489" w14:textId="77777777" w:rsidR="000C68CB" w:rsidRDefault="000C68CB" w:rsidP="000C68CB">
            <w:pPr>
              <w:jc w:val="center"/>
              <w:rPr>
                <w:rFonts w:ascii="Calibri" w:hAnsi="Calibri" w:cs="Calibri"/>
                <w:b/>
                <w:bCs/>
                <w:color w:val="000000"/>
                <w:sz w:val="22"/>
                <w:szCs w:val="22"/>
              </w:rPr>
            </w:pPr>
            <w:r>
              <w:rPr>
                <w:rFonts w:ascii="Calibri" w:hAnsi="Calibri" w:cs="Calibri"/>
                <w:b/>
                <w:bCs/>
                <w:color w:val="000000"/>
                <w:sz w:val="22"/>
                <w:szCs w:val="22"/>
              </w:rPr>
              <w:t xml:space="preserve">Канал </w:t>
            </w:r>
            <w:proofErr w:type="spellStart"/>
            <w:r>
              <w:rPr>
                <w:rFonts w:ascii="Calibri" w:hAnsi="Calibri" w:cs="Calibri"/>
                <w:b/>
                <w:bCs/>
                <w:color w:val="000000"/>
                <w:sz w:val="22"/>
                <w:szCs w:val="22"/>
              </w:rPr>
              <w:t>Ддмашен</w:t>
            </w:r>
            <w:proofErr w:type="spellEnd"/>
            <w:r>
              <w:rPr>
                <w:rFonts w:ascii="Calibri" w:hAnsi="Calibri" w:cs="Calibri"/>
                <w:b/>
                <w:bCs/>
                <w:color w:val="000000"/>
                <w:sz w:val="22"/>
                <w:szCs w:val="22"/>
              </w:rPr>
              <w:t xml:space="preserve"> (Раздан, </w:t>
            </w:r>
            <w:proofErr w:type="spellStart"/>
            <w:r>
              <w:rPr>
                <w:rFonts w:ascii="Calibri" w:hAnsi="Calibri" w:cs="Calibri"/>
                <w:b/>
                <w:bCs/>
                <w:color w:val="000000"/>
                <w:sz w:val="22"/>
                <w:szCs w:val="22"/>
              </w:rPr>
              <w:t>Джрарат</w:t>
            </w:r>
            <w:proofErr w:type="spellEnd"/>
            <w:r>
              <w:rPr>
                <w:rFonts w:ascii="Calibri" w:hAnsi="Calibri" w:cs="Calibri"/>
                <w:b/>
                <w:bCs/>
                <w:color w:val="000000"/>
                <w:sz w:val="22"/>
                <w:szCs w:val="22"/>
              </w:rPr>
              <w:t>, )</w:t>
            </w:r>
          </w:p>
        </w:tc>
        <w:tc>
          <w:tcPr>
            <w:tcW w:w="760" w:type="dxa"/>
            <w:tcBorders>
              <w:top w:val="nil"/>
              <w:left w:val="nil"/>
              <w:bottom w:val="single" w:sz="4" w:space="0" w:color="auto"/>
              <w:right w:val="single" w:sz="4" w:space="0" w:color="auto"/>
            </w:tcBorders>
            <w:noWrap/>
            <w:vAlign w:val="center"/>
            <w:hideMark/>
          </w:tcPr>
          <w:p w14:paraId="42B03C95" w14:textId="77777777" w:rsidR="000C68CB" w:rsidRDefault="000C68CB" w:rsidP="000C68CB">
            <w:pPr>
              <w:jc w:val="center"/>
              <w:rPr>
                <w:rFonts w:ascii="GHEA Grapalat" w:hAnsi="GHEA Grapalat" w:cs="Calibri"/>
                <w:color w:val="000000"/>
                <w:sz w:val="16"/>
                <w:szCs w:val="16"/>
              </w:rPr>
            </w:pPr>
            <w:r>
              <w:rPr>
                <w:rFonts w:ascii="Calibri" w:hAnsi="Calibri" w:cs="Calibri"/>
                <w:color w:val="000000"/>
                <w:sz w:val="16"/>
                <w:szCs w:val="16"/>
              </w:rPr>
              <w:t> </w:t>
            </w:r>
          </w:p>
        </w:tc>
        <w:tc>
          <w:tcPr>
            <w:tcW w:w="1767" w:type="dxa"/>
            <w:tcBorders>
              <w:top w:val="nil"/>
              <w:left w:val="nil"/>
              <w:bottom w:val="single" w:sz="4" w:space="0" w:color="auto"/>
              <w:right w:val="single" w:sz="4" w:space="0" w:color="auto"/>
            </w:tcBorders>
            <w:noWrap/>
            <w:vAlign w:val="bottom"/>
            <w:hideMark/>
          </w:tcPr>
          <w:p w14:paraId="7E10FE89"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r>
      <w:tr w:rsidR="000C68CB" w14:paraId="45E7407F" w14:textId="77777777" w:rsidTr="000C68CB">
        <w:trPr>
          <w:trHeight w:val="510"/>
        </w:trPr>
        <w:tc>
          <w:tcPr>
            <w:tcW w:w="620" w:type="dxa"/>
            <w:tcBorders>
              <w:top w:val="nil"/>
              <w:left w:val="single" w:sz="4" w:space="0" w:color="auto"/>
              <w:bottom w:val="single" w:sz="4" w:space="0" w:color="auto"/>
              <w:right w:val="single" w:sz="4" w:space="0" w:color="auto"/>
            </w:tcBorders>
            <w:noWrap/>
            <w:vAlign w:val="center"/>
            <w:hideMark/>
          </w:tcPr>
          <w:p w14:paraId="788423FF"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5577" w:type="dxa"/>
            <w:tcBorders>
              <w:top w:val="nil"/>
              <w:left w:val="nil"/>
              <w:bottom w:val="single" w:sz="4" w:space="0" w:color="auto"/>
              <w:right w:val="single" w:sz="4" w:space="0" w:color="auto"/>
            </w:tcBorders>
            <w:vAlign w:val="center"/>
            <w:hideMark/>
          </w:tcPr>
          <w:p w14:paraId="0065D9C3"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Ручная очистка облицованных бетоном каналов от влажного стока второй группы на глубину до 1,5 м (участки L-2060 м).                    </w:t>
            </w:r>
          </w:p>
        </w:tc>
        <w:tc>
          <w:tcPr>
            <w:tcW w:w="1158" w:type="dxa"/>
            <w:tcBorders>
              <w:top w:val="nil"/>
              <w:left w:val="nil"/>
              <w:bottom w:val="single" w:sz="4" w:space="0" w:color="auto"/>
              <w:right w:val="single" w:sz="4" w:space="0" w:color="auto"/>
            </w:tcBorders>
            <w:noWrap/>
            <w:vAlign w:val="center"/>
            <w:hideMark/>
          </w:tcPr>
          <w:p w14:paraId="5E5FC583"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single" w:sz="4" w:space="0" w:color="auto"/>
              <w:right w:val="single" w:sz="4" w:space="0" w:color="auto"/>
            </w:tcBorders>
            <w:vAlign w:val="center"/>
            <w:hideMark/>
          </w:tcPr>
          <w:p w14:paraId="1B290ADC"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55,62</w:t>
            </w:r>
          </w:p>
        </w:tc>
        <w:tc>
          <w:tcPr>
            <w:tcW w:w="760" w:type="dxa"/>
            <w:tcBorders>
              <w:top w:val="nil"/>
              <w:left w:val="nil"/>
              <w:bottom w:val="single" w:sz="4" w:space="0" w:color="auto"/>
              <w:right w:val="single" w:sz="4" w:space="0" w:color="auto"/>
            </w:tcBorders>
            <w:noWrap/>
            <w:vAlign w:val="center"/>
            <w:hideMark/>
          </w:tcPr>
          <w:p w14:paraId="10925ABD"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2,23</w:t>
            </w:r>
          </w:p>
        </w:tc>
        <w:tc>
          <w:tcPr>
            <w:tcW w:w="1767" w:type="dxa"/>
            <w:tcBorders>
              <w:top w:val="nil"/>
              <w:left w:val="nil"/>
              <w:bottom w:val="single" w:sz="4" w:space="0" w:color="auto"/>
              <w:right w:val="single" w:sz="4" w:space="0" w:color="auto"/>
            </w:tcBorders>
            <w:noWrap/>
            <w:vAlign w:val="center"/>
            <w:hideMark/>
          </w:tcPr>
          <w:p w14:paraId="59AFBCB5"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124,077</w:t>
            </w:r>
          </w:p>
        </w:tc>
      </w:tr>
      <w:tr w:rsidR="000C68CB" w14:paraId="167F45FF" w14:textId="77777777" w:rsidTr="000C68CB">
        <w:trPr>
          <w:trHeight w:val="510"/>
        </w:trPr>
        <w:tc>
          <w:tcPr>
            <w:tcW w:w="620" w:type="dxa"/>
            <w:tcBorders>
              <w:top w:val="nil"/>
              <w:left w:val="single" w:sz="4" w:space="0" w:color="auto"/>
              <w:bottom w:val="single" w:sz="4" w:space="0" w:color="auto"/>
              <w:right w:val="nil"/>
            </w:tcBorders>
            <w:noWrap/>
            <w:vAlign w:val="center"/>
            <w:hideMark/>
          </w:tcPr>
          <w:p w14:paraId="53A232AF"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577" w:type="dxa"/>
            <w:tcBorders>
              <w:top w:val="nil"/>
              <w:left w:val="single" w:sz="4" w:space="0" w:color="auto"/>
              <w:bottom w:val="single" w:sz="4" w:space="0" w:color="auto"/>
              <w:right w:val="single" w:sz="4" w:space="0" w:color="auto"/>
            </w:tcBorders>
            <w:vAlign w:val="center"/>
            <w:hideMark/>
          </w:tcPr>
          <w:p w14:paraId="107F48A8"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Ручная очистка облицованных бетоном каналов от влажного мусора второй группы на глубине до 1,0 м (участки L-2600 м).                     </w:t>
            </w:r>
          </w:p>
        </w:tc>
        <w:tc>
          <w:tcPr>
            <w:tcW w:w="1158" w:type="dxa"/>
            <w:tcBorders>
              <w:top w:val="nil"/>
              <w:left w:val="nil"/>
              <w:bottom w:val="single" w:sz="4" w:space="0" w:color="auto"/>
              <w:right w:val="single" w:sz="4" w:space="0" w:color="auto"/>
            </w:tcBorders>
            <w:noWrap/>
            <w:vAlign w:val="center"/>
            <w:hideMark/>
          </w:tcPr>
          <w:p w14:paraId="7E1309C7"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single" w:sz="4" w:space="0" w:color="auto"/>
              <w:right w:val="single" w:sz="4" w:space="0" w:color="auto"/>
            </w:tcBorders>
            <w:noWrap/>
            <w:vAlign w:val="center"/>
            <w:hideMark/>
          </w:tcPr>
          <w:p w14:paraId="3B6B12B3"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93,60</w:t>
            </w:r>
          </w:p>
        </w:tc>
        <w:tc>
          <w:tcPr>
            <w:tcW w:w="760" w:type="dxa"/>
            <w:tcBorders>
              <w:top w:val="nil"/>
              <w:left w:val="nil"/>
              <w:bottom w:val="single" w:sz="4" w:space="0" w:color="auto"/>
              <w:right w:val="single" w:sz="4" w:space="0" w:color="auto"/>
            </w:tcBorders>
            <w:noWrap/>
            <w:vAlign w:val="center"/>
            <w:hideMark/>
          </w:tcPr>
          <w:p w14:paraId="15B93D2A"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767" w:type="dxa"/>
            <w:tcBorders>
              <w:top w:val="nil"/>
              <w:left w:val="nil"/>
              <w:bottom w:val="single" w:sz="4" w:space="0" w:color="auto"/>
              <w:right w:val="single" w:sz="4" w:space="0" w:color="auto"/>
            </w:tcBorders>
            <w:noWrap/>
            <w:vAlign w:val="center"/>
            <w:hideMark/>
          </w:tcPr>
          <w:p w14:paraId="7E6C2974"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150,076</w:t>
            </w:r>
          </w:p>
        </w:tc>
      </w:tr>
      <w:tr w:rsidR="000C68CB" w14:paraId="715FC729" w14:textId="77777777" w:rsidTr="000C68CB">
        <w:trPr>
          <w:trHeight w:val="510"/>
        </w:trPr>
        <w:tc>
          <w:tcPr>
            <w:tcW w:w="620" w:type="dxa"/>
            <w:tcBorders>
              <w:top w:val="nil"/>
              <w:left w:val="single" w:sz="4" w:space="0" w:color="auto"/>
              <w:bottom w:val="single" w:sz="4" w:space="0" w:color="auto"/>
              <w:right w:val="nil"/>
            </w:tcBorders>
            <w:noWrap/>
            <w:vAlign w:val="center"/>
            <w:hideMark/>
          </w:tcPr>
          <w:p w14:paraId="2BAD0F0C"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5577" w:type="dxa"/>
            <w:tcBorders>
              <w:top w:val="nil"/>
              <w:left w:val="single" w:sz="4" w:space="0" w:color="auto"/>
              <w:bottom w:val="single" w:sz="4" w:space="0" w:color="auto"/>
              <w:right w:val="single" w:sz="4" w:space="0" w:color="auto"/>
            </w:tcBorders>
            <w:vAlign w:val="center"/>
            <w:hideMark/>
          </w:tcPr>
          <w:p w14:paraId="2926F6CF"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Сбор кустарников средней густоты и веток толщиной до 6 мм с берегов и краев </w:t>
            </w:r>
            <w:proofErr w:type="spellStart"/>
            <w:r>
              <w:rPr>
                <w:rFonts w:ascii="GHEA Grapalat" w:hAnsi="GHEA Grapalat" w:cs="Calibri"/>
                <w:sz w:val="16"/>
                <w:szCs w:val="16"/>
              </w:rPr>
              <w:t>канала.մ</w:t>
            </w:r>
            <w:proofErr w:type="spellEnd"/>
          </w:p>
        </w:tc>
        <w:tc>
          <w:tcPr>
            <w:tcW w:w="1158" w:type="dxa"/>
            <w:tcBorders>
              <w:top w:val="nil"/>
              <w:left w:val="nil"/>
              <w:bottom w:val="single" w:sz="4" w:space="0" w:color="auto"/>
              <w:right w:val="single" w:sz="4" w:space="0" w:color="auto"/>
            </w:tcBorders>
            <w:noWrap/>
            <w:vAlign w:val="center"/>
            <w:hideMark/>
          </w:tcPr>
          <w:p w14:paraId="56D7268F"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100մ²</w:t>
            </w:r>
          </w:p>
        </w:tc>
        <w:tc>
          <w:tcPr>
            <w:tcW w:w="1197" w:type="dxa"/>
            <w:tcBorders>
              <w:top w:val="nil"/>
              <w:left w:val="nil"/>
              <w:bottom w:val="nil"/>
              <w:right w:val="single" w:sz="4" w:space="0" w:color="auto"/>
            </w:tcBorders>
            <w:noWrap/>
            <w:vAlign w:val="center"/>
            <w:hideMark/>
          </w:tcPr>
          <w:p w14:paraId="16EF211B"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10,00</w:t>
            </w:r>
          </w:p>
        </w:tc>
        <w:tc>
          <w:tcPr>
            <w:tcW w:w="760" w:type="dxa"/>
            <w:tcBorders>
              <w:top w:val="nil"/>
              <w:left w:val="nil"/>
              <w:bottom w:val="single" w:sz="4" w:space="0" w:color="auto"/>
              <w:right w:val="single" w:sz="4" w:space="0" w:color="auto"/>
            </w:tcBorders>
            <w:noWrap/>
            <w:vAlign w:val="center"/>
            <w:hideMark/>
          </w:tcPr>
          <w:p w14:paraId="6ED5C486"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1,88</w:t>
            </w:r>
          </w:p>
        </w:tc>
        <w:tc>
          <w:tcPr>
            <w:tcW w:w="1767" w:type="dxa"/>
            <w:tcBorders>
              <w:top w:val="nil"/>
              <w:left w:val="nil"/>
              <w:bottom w:val="single" w:sz="4" w:space="0" w:color="auto"/>
              <w:right w:val="single" w:sz="4" w:space="0" w:color="auto"/>
            </w:tcBorders>
            <w:noWrap/>
            <w:vAlign w:val="center"/>
            <w:hideMark/>
          </w:tcPr>
          <w:p w14:paraId="19E13FF8"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18,769</w:t>
            </w:r>
          </w:p>
        </w:tc>
      </w:tr>
      <w:tr w:rsidR="000C68CB" w14:paraId="65123739" w14:textId="77777777" w:rsidTr="000C68CB">
        <w:trPr>
          <w:trHeight w:val="300"/>
        </w:trPr>
        <w:tc>
          <w:tcPr>
            <w:tcW w:w="8552" w:type="dxa"/>
            <w:gridSpan w:val="4"/>
            <w:tcBorders>
              <w:top w:val="single" w:sz="4" w:space="0" w:color="auto"/>
              <w:left w:val="single" w:sz="4" w:space="0" w:color="auto"/>
              <w:bottom w:val="single" w:sz="4" w:space="0" w:color="auto"/>
              <w:right w:val="single" w:sz="4" w:space="0" w:color="000000"/>
            </w:tcBorders>
            <w:noWrap/>
            <w:vAlign w:val="center"/>
            <w:hideMark/>
          </w:tcPr>
          <w:p w14:paraId="02686756" w14:textId="77777777" w:rsidR="000C68CB" w:rsidRDefault="000C68CB" w:rsidP="000C68CB">
            <w:pPr>
              <w:jc w:val="center"/>
              <w:rPr>
                <w:rFonts w:ascii="Calibri" w:hAnsi="Calibri" w:cs="Calibri"/>
                <w:b/>
                <w:bCs/>
                <w:color w:val="000000"/>
                <w:sz w:val="22"/>
                <w:szCs w:val="22"/>
              </w:rPr>
            </w:pPr>
            <w:r>
              <w:rPr>
                <w:rFonts w:ascii="Calibri" w:hAnsi="Calibri" w:cs="Calibri"/>
                <w:b/>
                <w:bCs/>
                <w:color w:val="000000"/>
                <w:sz w:val="22"/>
                <w:szCs w:val="22"/>
              </w:rPr>
              <w:t>Канал Раздан-</w:t>
            </w:r>
            <w:proofErr w:type="spellStart"/>
            <w:r>
              <w:rPr>
                <w:rFonts w:ascii="Calibri" w:hAnsi="Calibri" w:cs="Calibri"/>
                <w:b/>
                <w:bCs/>
                <w:color w:val="000000"/>
                <w:sz w:val="22"/>
                <w:szCs w:val="22"/>
              </w:rPr>
              <w:t>Солак</w:t>
            </w:r>
            <w:proofErr w:type="spellEnd"/>
            <w:r>
              <w:rPr>
                <w:rFonts w:ascii="Calibri" w:hAnsi="Calibri" w:cs="Calibri"/>
                <w:b/>
                <w:bCs/>
                <w:color w:val="000000"/>
                <w:sz w:val="22"/>
                <w:szCs w:val="22"/>
              </w:rPr>
              <w:t xml:space="preserve"> (Раздан, </w:t>
            </w:r>
            <w:proofErr w:type="spellStart"/>
            <w:r>
              <w:rPr>
                <w:rFonts w:ascii="Calibri" w:hAnsi="Calibri" w:cs="Calibri"/>
                <w:b/>
                <w:bCs/>
                <w:color w:val="000000"/>
                <w:sz w:val="22"/>
                <w:szCs w:val="22"/>
              </w:rPr>
              <w:t>Кахси</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Солак</w:t>
            </w:r>
            <w:proofErr w:type="spellEnd"/>
            <w:r>
              <w:rPr>
                <w:rFonts w:ascii="Calibri" w:hAnsi="Calibri" w:cs="Calibri"/>
                <w:b/>
                <w:bCs/>
                <w:color w:val="000000"/>
                <w:sz w:val="22"/>
                <w:szCs w:val="22"/>
              </w:rPr>
              <w:t>)</w:t>
            </w:r>
          </w:p>
        </w:tc>
        <w:tc>
          <w:tcPr>
            <w:tcW w:w="760" w:type="dxa"/>
            <w:tcBorders>
              <w:top w:val="nil"/>
              <w:left w:val="nil"/>
              <w:bottom w:val="single" w:sz="4" w:space="0" w:color="auto"/>
              <w:right w:val="single" w:sz="4" w:space="0" w:color="auto"/>
            </w:tcBorders>
            <w:noWrap/>
            <w:vAlign w:val="center"/>
            <w:hideMark/>
          </w:tcPr>
          <w:p w14:paraId="7A50F008" w14:textId="77777777" w:rsidR="000C68CB" w:rsidRDefault="000C68CB" w:rsidP="000C68CB">
            <w:pPr>
              <w:jc w:val="center"/>
              <w:rPr>
                <w:rFonts w:ascii="GHEA Grapalat" w:hAnsi="GHEA Grapalat" w:cs="Calibri"/>
                <w:color w:val="000000"/>
                <w:sz w:val="16"/>
                <w:szCs w:val="16"/>
              </w:rPr>
            </w:pPr>
            <w:r>
              <w:rPr>
                <w:rFonts w:ascii="Calibri" w:hAnsi="Calibri" w:cs="Calibri"/>
                <w:color w:val="000000"/>
                <w:sz w:val="16"/>
                <w:szCs w:val="16"/>
              </w:rPr>
              <w:t> </w:t>
            </w:r>
          </w:p>
        </w:tc>
        <w:tc>
          <w:tcPr>
            <w:tcW w:w="1767" w:type="dxa"/>
            <w:tcBorders>
              <w:top w:val="nil"/>
              <w:left w:val="nil"/>
              <w:bottom w:val="single" w:sz="4" w:space="0" w:color="auto"/>
              <w:right w:val="single" w:sz="4" w:space="0" w:color="auto"/>
            </w:tcBorders>
            <w:noWrap/>
            <w:vAlign w:val="bottom"/>
            <w:hideMark/>
          </w:tcPr>
          <w:p w14:paraId="0E15600B"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r>
      <w:tr w:rsidR="000C68CB" w14:paraId="1C7357CA" w14:textId="77777777" w:rsidTr="000C68CB">
        <w:trPr>
          <w:trHeight w:val="510"/>
        </w:trPr>
        <w:tc>
          <w:tcPr>
            <w:tcW w:w="620" w:type="dxa"/>
            <w:tcBorders>
              <w:top w:val="single" w:sz="4" w:space="0" w:color="auto"/>
              <w:left w:val="single" w:sz="4" w:space="0" w:color="auto"/>
              <w:bottom w:val="single" w:sz="4" w:space="0" w:color="auto"/>
              <w:right w:val="single" w:sz="4" w:space="0" w:color="auto"/>
            </w:tcBorders>
            <w:noWrap/>
            <w:vAlign w:val="center"/>
            <w:hideMark/>
          </w:tcPr>
          <w:p w14:paraId="06DD6C83"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lastRenderedPageBreak/>
              <w:t>1</w:t>
            </w:r>
          </w:p>
        </w:tc>
        <w:tc>
          <w:tcPr>
            <w:tcW w:w="5577" w:type="dxa"/>
            <w:tcBorders>
              <w:top w:val="single" w:sz="4" w:space="0" w:color="auto"/>
              <w:left w:val="nil"/>
              <w:bottom w:val="single" w:sz="4" w:space="0" w:color="auto"/>
              <w:right w:val="single" w:sz="4" w:space="0" w:color="auto"/>
            </w:tcBorders>
            <w:vAlign w:val="center"/>
            <w:hideMark/>
          </w:tcPr>
          <w:p w14:paraId="77989928"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Ручная очистка облицованных бетоном каналов от влажного мусора второй группы на глубине до 1,5 м (участки L-1640 м).                    </w:t>
            </w:r>
          </w:p>
        </w:tc>
        <w:tc>
          <w:tcPr>
            <w:tcW w:w="1158" w:type="dxa"/>
            <w:tcBorders>
              <w:top w:val="single" w:sz="4" w:space="0" w:color="auto"/>
              <w:left w:val="nil"/>
              <w:bottom w:val="single" w:sz="4" w:space="0" w:color="auto"/>
              <w:right w:val="single" w:sz="4" w:space="0" w:color="auto"/>
            </w:tcBorders>
            <w:noWrap/>
            <w:vAlign w:val="center"/>
            <w:hideMark/>
          </w:tcPr>
          <w:p w14:paraId="34387CE2"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single" w:sz="4" w:space="0" w:color="auto"/>
              <w:left w:val="nil"/>
              <w:bottom w:val="single" w:sz="4" w:space="0" w:color="auto"/>
              <w:right w:val="single" w:sz="4" w:space="0" w:color="auto"/>
            </w:tcBorders>
            <w:vAlign w:val="center"/>
            <w:hideMark/>
          </w:tcPr>
          <w:p w14:paraId="761BAC8F"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54,10</w:t>
            </w:r>
          </w:p>
        </w:tc>
        <w:tc>
          <w:tcPr>
            <w:tcW w:w="760" w:type="dxa"/>
            <w:tcBorders>
              <w:top w:val="single" w:sz="4" w:space="0" w:color="auto"/>
              <w:left w:val="nil"/>
              <w:bottom w:val="single" w:sz="4" w:space="0" w:color="auto"/>
              <w:right w:val="single" w:sz="4" w:space="0" w:color="auto"/>
            </w:tcBorders>
            <w:noWrap/>
            <w:vAlign w:val="center"/>
            <w:hideMark/>
          </w:tcPr>
          <w:p w14:paraId="1EB7EE93"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2,23</w:t>
            </w:r>
          </w:p>
        </w:tc>
        <w:tc>
          <w:tcPr>
            <w:tcW w:w="1767" w:type="dxa"/>
            <w:tcBorders>
              <w:top w:val="single" w:sz="4" w:space="0" w:color="auto"/>
              <w:left w:val="nil"/>
              <w:bottom w:val="single" w:sz="4" w:space="0" w:color="auto"/>
              <w:right w:val="single" w:sz="4" w:space="0" w:color="auto"/>
            </w:tcBorders>
            <w:noWrap/>
            <w:vAlign w:val="center"/>
            <w:hideMark/>
          </w:tcPr>
          <w:p w14:paraId="1148445D"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120,730</w:t>
            </w:r>
          </w:p>
        </w:tc>
      </w:tr>
      <w:tr w:rsidR="000C68CB" w14:paraId="3141BD5D" w14:textId="77777777" w:rsidTr="000C68CB">
        <w:trPr>
          <w:trHeight w:val="510"/>
        </w:trPr>
        <w:tc>
          <w:tcPr>
            <w:tcW w:w="620" w:type="dxa"/>
            <w:tcBorders>
              <w:top w:val="nil"/>
              <w:left w:val="single" w:sz="4" w:space="0" w:color="auto"/>
              <w:bottom w:val="single" w:sz="4" w:space="0" w:color="auto"/>
              <w:right w:val="single" w:sz="4" w:space="0" w:color="auto"/>
            </w:tcBorders>
            <w:noWrap/>
            <w:vAlign w:val="center"/>
            <w:hideMark/>
          </w:tcPr>
          <w:p w14:paraId="0FFB961C"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5577" w:type="dxa"/>
            <w:tcBorders>
              <w:top w:val="nil"/>
              <w:left w:val="nil"/>
              <w:bottom w:val="single" w:sz="4" w:space="0" w:color="auto"/>
              <w:right w:val="single" w:sz="4" w:space="0" w:color="auto"/>
            </w:tcBorders>
            <w:vAlign w:val="center"/>
            <w:hideMark/>
          </w:tcPr>
          <w:p w14:paraId="41BA6CB7"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Ручная очистка облицованных бетоном каналов от влажного стока второй группы на глубину до 1,0 м (участки L-3830 м).                     </w:t>
            </w:r>
          </w:p>
        </w:tc>
        <w:tc>
          <w:tcPr>
            <w:tcW w:w="1158" w:type="dxa"/>
            <w:tcBorders>
              <w:top w:val="nil"/>
              <w:left w:val="nil"/>
              <w:bottom w:val="single" w:sz="4" w:space="0" w:color="auto"/>
              <w:right w:val="single" w:sz="4" w:space="0" w:color="auto"/>
            </w:tcBorders>
            <w:noWrap/>
            <w:vAlign w:val="center"/>
            <w:hideMark/>
          </w:tcPr>
          <w:p w14:paraId="27E97954"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single" w:sz="4" w:space="0" w:color="auto"/>
              <w:right w:val="single" w:sz="4" w:space="0" w:color="auto"/>
            </w:tcBorders>
            <w:vAlign w:val="center"/>
            <w:hideMark/>
          </w:tcPr>
          <w:p w14:paraId="42E064FB"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103,40</w:t>
            </w:r>
          </w:p>
        </w:tc>
        <w:tc>
          <w:tcPr>
            <w:tcW w:w="760" w:type="dxa"/>
            <w:tcBorders>
              <w:top w:val="nil"/>
              <w:left w:val="nil"/>
              <w:bottom w:val="single" w:sz="4" w:space="0" w:color="auto"/>
              <w:right w:val="single" w:sz="4" w:space="0" w:color="auto"/>
            </w:tcBorders>
            <w:noWrap/>
            <w:vAlign w:val="center"/>
            <w:hideMark/>
          </w:tcPr>
          <w:p w14:paraId="358EC661"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1,60</w:t>
            </w:r>
          </w:p>
        </w:tc>
        <w:tc>
          <w:tcPr>
            <w:tcW w:w="1767" w:type="dxa"/>
            <w:tcBorders>
              <w:top w:val="nil"/>
              <w:left w:val="nil"/>
              <w:bottom w:val="single" w:sz="4" w:space="0" w:color="auto"/>
              <w:right w:val="single" w:sz="4" w:space="0" w:color="auto"/>
            </w:tcBorders>
            <w:noWrap/>
            <w:vAlign w:val="center"/>
            <w:hideMark/>
          </w:tcPr>
          <w:p w14:paraId="415D3EDF"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165,806</w:t>
            </w:r>
          </w:p>
        </w:tc>
      </w:tr>
      <w:tr w:rsidR="000C68CB" w14:paraId="41E98121" w14:textId="77777777" w:rsidTr="000C68CB">
        <w:trPr>
          <w:trHeight w:val="300"/>
        </w:trPr>
        <w:tc>
          <w:tcPr>
            <w:tcW w:w="620" w:type="dxa"/>
            <w:tcBorders>
              <w:top w:val="nil"/>
              <w:left w:val="single" w:sz="4" w:space="0" w:color="auto"/>
              <w:bottom w:val="single" w:sz="4" w:space="0" w:color="auto"/>
              <w:right w:val="single" w:sz="4" w:space="0" w:color="auto"/>
            </w:tcBorders>
            <w:noWrap/>
            <w:vAlign w:val="center"/>
            <w:hideMark/>
          </w:tcPr>
          <w:p w14:paraId="420A7625"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5577" w:type="dxa"/>
            <w:tcBorders>
              <w:top w:val="nil"/>
              <w:left w:val="nil"/>
              <w:bottom w:val="single" w:sz="4" w:space="0" w:color="auto"/>
              <w:right w:val="single" w:sz="4" w:space="0" w:color="auto"/>
            </w:tcBorders>
            <w:vAlign w:val="center"/>
            <w:hideMark/>
          </w:tcPr>
          <w:p w14:paraId="26634FB8" w14:textId="77777777" w:rsidR="000C68CB" w:rsidRDefault="000C68CB" w:rsidP="000C68CB">
            <w:pPr>
              <w:rPr>
                <w:rFonts w:ascii="GHEA Grapalat" w:hAnsi="GHEA Grapalat" w:cs="Calibri"/>
                <w:sz w:val="16"/>
                <w:szCs w:val="16"/>
              </w:rPr>
            </w:pPr>
            <w:r>
              <w:rPr>
                <w:rFonts w:ascii="GHEA Grapalat" w:hAnsi="GHEA Grapalat" w:cs="Calibri"/>
                <w:sz w:val="16"/>
                <w:szCs w:val="16"/>
              </w:rPr>
              <w:t xml:space="preserve">Очистка сети каналов от водяных  стока и мусора.   </w:t>
            </w:r>
          </w:p>
        </w:tc>
        <w:tc>
          <w:tcPr>
            <w:tcW w:w="1158" w:type="dxa"/>
            <w:tcBorders>
              <w:top w:val="nil"/>
              <w:left w:val="nil"/>
              <w:bottom w:val="single" w:sz="4" w:space="0" w:color="auto"/>
              <w:right w:val="single" w:sz="4" w:space="0" w:color="auto"/>
            </w:tcBorders>
            <w:noWrap/>
            <w:vAlign w:val="center"/>
            <w:hideMark/>
          </w:tcPr>
          <w:p w14:paraId="4AF61D5C"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single" w:sz="4" w:space="0" w:color="auto"/>
              <w:right w:val="single" w:sz="4" w:space="0" w:color="auto"/>
            </w:tcBorders>
            <w:vAlign w:val="center"/>
            <w:hideMark/>
          </w:tcPr>
          <w:p w14:paraId="5ED13241" w14:textId="77777777" w:rsidR="000C68CB" w:rsidRDefault="000C68CB" w:rsidP="000C68CB">
            <w:pPr>
              <w:jc w:val="center"/>
              <w:rPr>
                <w:rFonts w:ascii="GHEA Grapalat" w:hAnsi="GHEA Grapalat" w:cs="Calibri"/>
                <w:sz w:val="16"/>
                <w:szCs w:val="16"/>
              </w:rPr>
            </w:pPr>
            <w:r>
              <w:rPr>
                <w:rFonts w:ascii="GHEA Grapalat" w:hAnsi="GHEA Grapalat" w:cs="Calibri"/>
                <w:sz w:val="16"/>
                <w:szCs w:val="16"/>
              </w:rPr>
              <w:t>10,00</w:t>
            </w:r>
          </w:p>
        </w:tc>
        <w:tc>
          <w:tcPr>
            <w:tcW w:w="760" w:type="dxa"/>
            <w:tcBorders>
              <w:top w:val="nil"/>
              <w:left w:val="nil"/>
              <w:bottom w:val="single" w:sz="4" w:space="0" w:color="auto"/>
              <w:right w:val="single" w:sz="4" w:space="0" w:color="auto"/>
            </w:tcBorders>
            <w:noWrap/>
            <w:vAlign w:val="center"/>
            <w:hideMark/>
          </w:tcPr>
          <w:p w14:paraId="1A81CDAB"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4,27</w:t>
            </w:r>
          </w:p>
        </w:tc>
        <w:tc>
          <w:tcPr>
            <w:tcW w:w="1767" w:type="dxa"/>
            <w:tcBorders>
              <w:top w:val="nil"/>
              <w:left w:val="nil"/>
              <w:bottom w:val="single" w:sz="4" w:space="0" w:color="auto"/>
              <w:right w:val="single" w:sz="4" w:space="0" w:color="auto"/>
            </w:tcBorders>
            <w:noWrap/>
            <w:vAlign w:val="center"/>
            <w:hideMark/>
          </w:tcPr>
          <w:p w14:paraId="00BBDBBD" w14:textId="77777777" w:rsidR="000C68CB" w:rsidRDefault="000C68CB" w:rsidP="000C68CB">
            <w:pPr>
              <w:jc w:val="center"/>
              <w:rPr>
                <w:rFonts w:ascii="GHEA Grapalat" w:hAnsi="GHEA Grapalat" w:cs="Calibri"/>
                <w:color w:val="000000"/>
                <w:sz w:val="16"/>
                <w:szCs w:val="16"/>
              </w:rPr>
            </w:pPr>
            <w:r>
              <w:rPr>
                <w:rFonts w:ascii="GHEA Grapalat" w:hAnsi="GHEA Grapalat" w:cs="Calibri"/>
                <w:color w:val="000000"/>
                <w:sz w:val="16"/>
                <w:szCs w:val="16"/>
              </w:rPr>
              <w:t>42,656</w:t>
            </w:r>
          </w:p>
        </w:tc>
      </w:tr>
      <w:tr w:rsidR="000C68CB" w14:paraId="05FC78E7" w14:textId="77777777" w:rsidTr="000C68CB">
        <w:trPr>
          <w:trHeight w:val="300"/>
        </w:trPr>
        <w:tc>
          <w:tcPr>
            <w:tcW w:w="620" w:type="dxa"/>
            <w:tcBorders>
              <w:top w:val="nil"/>
              <w:left w:val="single" w:sz="4" w:space="0" w:color="auto"/>
              <w:bottom w:val="single" w:sz="4" w:space="0" w:color="auto"/>
              <w:right w:val="single" w:sz="4" w:space="0" w:color="auto"/>
            </w:tcBorders>
            <w:noWrap/>
            <w:vAlign w:val="bottom"/>
            <w:hideMark/>
          </w:tcPr>
          <w:p w14:paraId="360BB3EB"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c>
          <w:tcPr>
            <w:tcW w:w="5577" w:type="dxa"/>
            <w:tcBorders>
              <w:top w:val="nil"/>
              <w:left w:val="nil"/>
              <w:bottom w:val="single" w:sz="4" w:space="0" w:color="auto"/>
              <w:right w:val="single" w:sz="4" w:space="0" w:color="auto"/>
            </w:tcBorders>
            <w:noWrap/>
            <w:vAlign w:val="bottom"/>
            <w:hideMark/>
          </w:tcPr>
          <w:p w14:paraId="7A021702"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Общий</w:t>
            </w:r>
          </w:p>
        </w:tc>
        <w:tc>
          <w:tcPr>
            <w:tcW w:w="1158" w:type="dxa"/>
            <w:tcBorders>
              <w:top w:val="nil"/>
              <w:left w:val="nil"/>
              <w:bottom w:val="single" w:sz="4" w:space="0" w:color="auto"/>
              <w:right w:val="single" w:sz="4" w:space="0" w:color="auto"/>
            </w:tcBorders>
            <w:noWrap/>
            <w:vAlign w:val="bottom"/>
            <w:hideMark/>
          </w:tcPr>
          <w:p w14:paraId="3D39A35C"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c>
          <w:tcPr>
            <w:tcW w:w="1197" w:type="dxa"/>
            <w:tcBorders>
              <w:top w:val="nil"/>
              <w:left w:val="nil"/>
              <w:bottom w:val="single" w:sz="4" w:space="0" w:color="auto"/>
              <w:right w:val="single" w:sz="4" w:space="0" w:color="auto"/>
            </w:tcBorders>
            <w:noWrap/>
            <w:vAlign w:val="bottom"/>
            <w:hideMark/>
          </w:tcPr>
          <w:p w14:paraId="673CCF2B"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c>
          <w:tcPr>
            <w:tcW w:w="760" w:type="dxa"/>
            <w:tcBorders>
              <w:top w:val="nil"/>
              <w:left w:val="nil"/>
              <w:bottom w:val="single" w:sz="4" w:space="0" w:color="auto"/>
              <w:right w:val="single" w:sz="4" w:space="0" w:color="auto"/>
            </w:tcBorders>
            <w:noWrap/>
            <w:vAlign w:val="bottom"/>
            <w:hideMark/>
          </w:tcPr>
          <w:p w14:paraId="22E4A127" w14:textId="77777777" w:rsidR="000C68CB" w:rsidRDefault="000C68CB" w:rsidP="000C68CB">
            <w:pP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38072AA9" w14:textId="77777777" w:rsidR="000C68CB" w:rsidRDefault="000C68CB" w:rsidP="000C68CB">
            <w:pPr>
              <w:jc w:val="right"/>
              <w:rPr>
                <w:rFonts w:ascii="Calibri" w:hAnsi="Calibri" w:cs="Calibri"/>
                <w:color w:val="000000"/>
                <w:sz w:val="22"/>
                <w:szCs w:val="22"/>
              </w:rPr>
            </w:pPr>
            <w:r>
              <w:rPr>
                <w:rFonts w:ascii="Calibri" w:hAnsi="Calibri" w:cs="Calibri"/>
                <w:color w:val="000000"/>
                <w:sz w:val="22"/>
                <w:szCs w:val="22"/>
              </w:rPr>
              <w:t>1409,100</w:t>
            </w:r>
          </w:p>
        </w:tc>
      </w:tr>
    </w:tbl>
    <w:p w14:paraId="64A47870" w14:textId="77777777" w:rsidR="00E62B99" w:rsidRPr="005C532C" w:rsidRDefault="00E62B99" w:rsidP="00E62B99">
      <w:pPr>
        <w:rPr>
          <w:rFonts w:ascii="GHEA Grapalat" w:hAnsi="GHEA Grapalat"/>
          <w:color w:val="FF0000"/>
        </w:rPr>
      </w:pPr>
      <w:r w:rsidRPr="005C532C">
        <w:rPr>
          <w:rFonts w:ascii="GHEA Grapalat" w:hAnsi="GHEA Grapalat"/>
          <w:color w:val="FF0000"/>
          <w:lang w:val="hy-AM"/>
        </w:rPr>
        <w:t>*</w:t>
      </w:r>
      <w:r w:rsidRPr="005C532C">
        <w:rPr>
          <w:rFonts w:ascii="inherit" w:hAnsi="inherit" w:cs="Courier New"/>
          <w:color w:val="FF0000"/>
          <w:sz w:val="42"/>
          <w:szCs w:val="42"/>
        </w:rPr>
        <w:t xml:space="preserve"> </w:t>
      </w:r>
      <w:r w:rsidRPr="005C532C">
        <w:rPr>
          <w:rFonts w:ascii="GHEA Grapalat" w:hAnsi="GHEA Grapalat"/>
          <w:color w:val="FF0000"/>
        </w:rPr>
        <w:t>Оросительные системы следует очищать всей длине, по участками в соответствии с заданными объемами</w:t>
      </w:r>
      <w:r w:rsidRPr="005C532C">
        <w:rPr>
          <w:rFonts w:ascii="Microsoft JhengHei" w:eastAsia="Microsoft JhengHei" w:hAnsi="Microsoft JhengHei" w:cs="Microsoft JhengHei" w:hint="eastAsia"/>
          <w:color w:val="FF0000"/>
        </w:rPr>
        <w:t>․</w:t>
      </w:r>
    </w:p>
    <w:p w14:paraId="34A85B23" w14:textId="77777777" w:rsidR="004C5AEC" w:rsidRPr="00DE5E2C" w:rsidRDefault="004C5AEC" w:rsidP="003B2F27">
      <w:pPr>
        <w:widowControl w:val="0"/>
        <w:spacing w:after="160" w:line="360" w:lineRule="auto"/>
        <w:jc w:val="right"/>
        <w:rPr>
          <w:rFonts w:ascii="GHEA Grapalat" w:hAnsi="GHEA Grapalat"/>
          <w:i/>
        </w:rPr>
      </w:pPr>
    </w:p>
    <w:tbl>
      <w:tblPr>
        <w:tblW w:w="9639" w:type="dxa"/>
        <w:tblInd w:w="108" w:type="dxa"/>
        <w:tblLayout w:type="fixed"/>
        <w:tblLook w:val="04A0" w:firstRow="1" w:lastRow="0" w:firstColumn="1" w:lastColumn="0" w:noHBand="0" w:noVBand="1"/>
      </w:tblPr>
      <w:tblGrid>
        <w:gridCol w:w="709"/>
        <w:gridCol w:w="4820"/>
        <w:gridCol w:w="850"/>
        <w:gridCol w:w="1276"/>
        <w:gridCol w:w="850"/>
        <w:gridCol w:w="1134"/>
      </w:tblGrid>
      <w:tr w:rsidR="00E62B99" w14:paraId="08F952ED" w14:textId="77777777" w:rsidTr="00E62B99">
        <w:trPr>
          <w:trHeight w:val="300"/>
        </w:trPr>
        <w:tc>
          <w:tcPr>
            <w:tcW w:w="8505" w:type="dxa"/>
            <w:gridSpan w:val="5"/>
            <w:tcBorders>
              <w:top w:val="nil"/>
              <w:left w:val="nil"/>
              <w:bottom w:val="nil"/>
              <w:right w:val="nil"/>
            </w:tcBorders>
            <w:noWrap/>
            <w:vAlign w:val="bottom"/>
            <w:hideMark/>
          </w:tcPr>
          <w:p w14:paraId="4E56F440" w14:textId="77777777" w:rsidR="00E62B99" w:rsidRDefault="00E62B99">
            <w:pPr>
              <w:jc w:val="center"/>
              <w:rPr>
                <w:rFonts w:ascii="Calibri" w:hAnsi="Calibri" w:cs="Calibri"/>
                <w:sz w:val="22"/>
                <w:szCs w:val="22"/>
              </w:rPr>
            </w:pPr>
            <w:r>
              <w:rPr>
                <w:rFonts w:ascii="Calibri" w:hAnsi="Calibri" w:cs="Calibri"/>
                <w:sz w:val="22"/>
                <w:szCs w:val="22"/>
              </w:rPr>
              <w:t>Объемная таблица - Смета</w:t>
            </w:r>
          </w:p>
        </w:tc>
        <w:tc>
          <w:tcPr>
            <w:tcW w:w="1134" w:type="dxa"/>
            <w:tcBorders>
              <w:top w:val="nil"/>
              <w:left w:val="nil"/>
              <w:bottom w:val="nil"/>
              <w:right w:val="nil"/>
            </w:tcBorders>
            <w:noWrap/>
            <w:vAlign w:val="bottom"/>
            <w:hideMark/>
          </w:tcPr>
          <w:p w14:paraId="78E51F93" w14:textId="77777777" w:rsidR="00E62B99" w:rsidRDefault="00E62B99">
            <w:pPr>
              <w:jc w:val="center"/>
              <w:rPr>
                <w:rFonts w:ascii="Calibri" w:hAnsi="Calibri" w:cs="Calibri"/>
                <w:sz w:val="22"/>
                <w:szCs w:val="22"/>
              </w:rPr>
            </w:pPr>
          </w:p>
        </w:tc>
      </w:tr>
      <w:tr w:rsidR="00E62B99" w14:paraId="2A2AEC19" w14:textId="77777777" w:rsidTr="00E62B99">
        <w:trPr>
          <w:trHeight w:val="300"/>
        </w:trPr>
        <w:tc>
          <w:tcPr>
            <w:tcW w:w="709" w:type="dxa"/>
            <w:tcBorders>
              <w:top w:val="nil"/>
              <w:left w:val="nil"/>
              <w:bottom w:val="nil"/>
              <w:right w:val="nil"/>
            </w:tcBorders>
            <w:noWrap/>
            <w:vAlign w:val="bottom"/>
            <w:hideMark/>
          </w:tcPr>
          <w:p w14:paraId="5FEEFFC6" w14:textId="77777777" w:rsidR="00E62B99" w:rsidRDefault="00E62B99">
            <w:pPr>
              <w:rPr>
                <w:sz w:val="20"/>
                <w:szCs w:val="20"/>
              </w:rPr>
            </w:pPr>
          </w:p>
        </w:tc>
        <w:tc>
          <w:tcPr>
            <w:tcW w:w="4820" w:type="dxa"/>
            <w:tcBorders>
              <w:top w:val="nil"/>
              <w:left w:val="nil"/>
              <w:bottom w:val="nil"/>
              <w:right w:val="nil"/>
            </w:tcBorders>
            <w:noWrap/>
            <w:vAlign w:val="bottom"/>
            <w:hideMark/>
          </w:tcPr>
          <w:p w14:paraId="6ED7392D" w14:textId="77777777" w:rsidR="00E62B99" w:rsidRDefault="00E62B99">
            <w:pPr>
              <w:rPr>
                <w:sz w:val="20"/>
                <w:szCs w:val="20"/>
              </w:rPr>
            </w:pPr>
          </w:p>
        </w:tc>
        <w:tc>
          <w:tcPr>
            <w:tcW w:w="850" w:type="dxa"/>
            <w:tcBorders>
              <w:top w:val="nil"/>
              <w:left w:val="nil"/>
              <w:bottom w:val="nil"/>
              <w:right w:val="nil"/>
            </w:tcBorders>
            <w:noWrap/>
            <w:vAlign w:val="bottom"/>
            <w:hideMark/>
          </w:tcPr>
          <w:p w14:paraId="51B962EA" w14:textId="77777777" w:rsidR="00E62B99" w:rsidRDefault="00E62B99">
            <w:pPr>
              <w:rPr>
                <w:sz w:val="20"/>
                <w:szCs w:val="20"/>
              </w:rPr>
            </w:pPr>
          </w:p>
        </w:tc>
        <w:tc>
          <w:tcPr>
            <w:tcW w:w="1276" w:type="dxa"/>
            <w:tcBorders>
              <w:top w:val="nil"/>
              <w:left w:val="nil"/>
              <w:bottom w:val="nil"/>
              <w:right w:val="nil"/>
            </w:tcBorders>
            <w:noWrap/>
            <w:vAlign w:val="bottom"/>
            <w:hideMark/>
          </w:tcPr>
          <w:p w14:paraId="501496AE" w14:textId="77777777" w:rsidR="00E62B99" w:rsidRDefault="00E62B99">
            <w:pPr>
              <w:rPr>
                <w:sz w:val="20"/>
                <w:szCs w:val="20"/>
              </w:rPr>
            </w:pPr>
          </w:p>
        </w:tc>
        <w:tc>
          <w:tcPr>
            <w:tcW w:w="850" w:type="dxa"/>
            <w:tcBorders>
              <w:top w:val="nil"/>
              <w:left w:val="nil"/>
              <w:bottom w:val="nil"/>
              <w:right w:val="nil"/>
            </w:tcBorders>
            <w:noWrap/>
            <w:vAlign w:val="bottom"/>
            <w:hideMark/>
          </w:tcPr>
          <w:p w14:paraId="40E56BB9" w14:textId="77777777" w:rsidR="00E62B99" w:rsidRDefault="00E62B99">
            <w:pPr>
              <w:rPr>
                <w:sz w:val="20"/>
                <w:szCs w:val="20"/>
              </w:rPr>
            </w:pPr>
          </w:p>
        </w:tc>
        <w:tc>
          <w:tcPr>
            <w:tcW w:w="1134" w:type="dxa"/>
            <w:tcBorders>
              <w:top w:val="nil"/>
              <w:left w:val="nil"/>
              <w:bottom w:val="nil"/>
              <w:right w:val="nil"/>
            </w:tcBorders>
            <w:noWrap/>
            <w:vAlign w:val="bottom"/>
            <w:hideMark/>
          </w:tcPr>
          <w:p w14:paraId="3C62823B" w14:textId="77777777" w:rsidR="00E62B99" w:rsidRDefault="00E62B99">
            <w:pPr>
              <w:rPr>
                <w:sz w:val="20"/>
                <w:szCs w:val="20"/>
              </w:rPr>
            </w:pPr>
          </w:p>
        </w:tc>
      </w:tr>
      <w:tr w:rsidR="00E62B99" w14:paraId="07CBF634" w14:textId="77777777" w:rsidTr="00E62B99">
        <w:trPr>
          <w:trHeight w:val="300"/>
        </w:trPr>
        <w:tc>
          <w:tcPr>
            <w:tcW w:w="8505" w:type="dxa"/>
            <w:gridSpan w:val="5"/>
            <w:tcBorders>
              <w:top w:val="nil"/>
              <w:left w:val="nil"/>
              <w:bottom w:val="nil"/>
              <w:right w:val="nil"/>
            </w:tcBorders>
            <w:noWrap/>
            <w:vAlign w:val="bottom"/>
            <w:hideMark/>
          </w:tcPr>
          <w:p w14:paraId="4BB04CAE" w14:textId="488531D6" w:rsidR="00E62B99" w:rsidRPr="00E62B99" w:rsidRDefault="00E62B99" w:rsidP="00E62B99">
            <w:pPr>
              <w:jc w:val="center"/>
              <w:rPr>
                <w:rFonts w:ascii="Calibri" w:hAnsi="Calibri" w:cs="Calibri"/>
                <w:sz w:val="22"/>
                <w:szCs w:val="22"/>
              </w:rPr>
            </w:pPr>
            <w:r>
              <w:rPr>
                <w:rFonts w:ascii="Calibri" w:hAnsi="Calibri" w:cs="Calibri"/>
                <w:sz w:val="22"/>
                <w:szCs w:val="22"/>
              </w:rPr>
              <w:t xml:space="preserve">Ручная очистка сетей  участка </w:t>
            </w:r>
            <w:r w:rsidRPr="00E62B99">
              <w:rPr>
                <w:rFonts w:ascii="Calibri" w:hAnsi="Calibri" w:cs="Calibri"/>
                <w:sz w:val="22"/>
                <w:szCs w:val="22"/>
              </w:rPr>
              <w:t>Гарни-Гегард</w:t>
            </w:r>
          </w:p>
        </w:tc>
        <w:tc>
          <w:tcPr>
            <w:tcW w:w="1134" w:type="dxa"/>
            <w:tcBorders>
              <w:top w:val="nil"/>
              <w:left w:val="nil"/>
              <w:bottom w:val="nil"/>
              <w:right w:val="nil"/>
            </w:tcBorders>
            <w:noWrap/>
            <w:vAlign w:val="bottom"/>
            <w:hideMark/>
          </w:tcPr>
          <w:p w14:paraId="457A81A2" w14:textId="77777777" w:rsidR="00E62B99" w:rsidRDefault="00E62B99">
            <w:pPr>
              <w:jc w:val="center"/>
              <w:rPr>
                <w:rFonts w:ascii="Calibri" w:hAnsi="Calibri" w:cs="Calibri"/>
                <w:sz w:val="22"/>
                <w:szCs w:val="22"/>
              </w:rPr>
            </w:pPr>
          </w:p>
        </w:tc>
      </w:tr>
      <w:tr w:rsidR="00E62B99" w14:paraId="3E9C79A8" w14:textId="77777777" w:rsidTr="00E62B99">
        <w:trPr>
          <w:trHeight w:val="300"/>
        </w:trPr>
        <w:tc>
          <w:tcPr>
            <w:tcW w:w="709" w:type="dxa"/>
            <w:tcBorders>
              <w:top w:val="nil"/>
              <w:left w:val="nil"/>
              <w:bottom w:val="nil"/>
              <w:right w:val="nil"/>
            </w:tcBorders>
            <w:noWrap/>
            <w:vAlign w:val="bottom"/>
            <w:hideMark/>
          </w:tcPr>
          <w:p w14:paraId="36B0CDE8" w14:textId="6EBF032F" w:rsidR="00E62B99" w:rsidRDefault="00E62B99">
            <w:pPr>
              <w:rPr>
                <w:sz w:val="20"/>
                <w:szCs w:val="20"/>
              </w:rPr>
            </w:pPr>
            <w:r w:rsidRPr="006949A6">
              <w:rPr>
                <w:rFonts w:ascii="GHEA Grapalat" w:hAnsi="GHEA Grapalat"/>
                <w:sz w:val="20"/>
                <w:szCs w:val="20"/>
              </w:rPr>
              <w:t>Лот</w:t>
            </w:r>
            <w:r>
              <w:rPr>
                <w:rFonts w:ascii="GHEA Grapalat" w:hAnsi="GHEA Grapalat"/>
                <w:sz w:val="20"/>
                <w:szCs w:val="20"/>
              </w:rPr>
              <w:t>4</w:t>
            </w:r>
          </w:p>
        </w:tc>
        <w:tc>
          <w:tcPr>
            <w:tcW w:w="4820" w:type="dxa"/>
            <w:tcBorders>
              <w:top w:val="nil"/>
              <w:left w:val="nil"/>
              <w:bottom w:val="nil"/>
              <w:right w:val="nil"/>
            </w:tcBorders>
            <w:noWrap/>
            <w:vAlign w:val="bottom"/>
            <w:hideMark/>
          </w:tcPr>
          <w:p w14:paraId="37D80CC8" w14:textId="77777777" w:rsidR="00E62B99" w:rsidRDefault="00E62B99">
            <w:pPr>
              <w:rPr>
                <w:sz w:val="20"/>
                <w:szCs w:val="20"/>
              </w:rPr>
            </w:pPr>
          </w:p>
        </w:tc>
        <w:tc>
          <w:tcPr>
            <w:tcW w:w="850" w:type="dxa"/>
            <w:tcBorders>
              <w:top w:val="nil"/>
              <w:left w:val="nil"/>
              <w:bottom w:val="nil"/>
              <w:right w:val="nil"/>
            </w:tcBorders>
            <w:noWrap/>
            <w:vAlign w:val="bottom"/>
            <w:hideMark/>
          </w:tcPr>
          <w:p w14:paraId="766F23C7" w14:textId="77777777" w:rsidR="00E62B99" w:rsidRDefault="00E62B99">
            <w:pPr>
              <w:rPr>
                <w:sz w:val="20"/>
                <w:szCs w:val="20"/>
              </w:rPr>
            </w:pPr>
          </w:p>
        </w:tc>
        <w:tc>
          <w:tcPr>
            <w:tcW w:w="1276" w:type="dxa"/>
            <w:tcBorders>
              <w:top w:val="nil"/>
              <w:left w:val="nil"/>
              <w:bottom w:val="nil"/>
              <w:right w:val="nil"/>
            </w:tcBorders>
            <w:noWrap/>
            <w:vAlign w:val="bottom"/>
            <w:hideMark/>
          </w:tcPr>
          <w:p w14:paraId="20BC824E" w14:textId="77777777" w:rsidR="00E62B99" w:rsidRDefault="00E62B99">
            <w:pPr>
              <w:rPr>
                <w:sz w:val="20"/>
                <w:szCs w:val="20"/>
              </w:rPr>
            </w:pPr>
          </w:p>
        </w:tc>
        <w:tc>
          <w:tcPr>
            <w:tcW w:w="850" w:type="dxa"/>
            <w:tcBorders>
              <w:top w:val="nil"/>
              <w:left w:val="nil"/>
              <w:bottom w:val="nil"/>
              <w:right w:val="nil"/>
            </w:tcBorders>
            <w:noWrap/>
            <w:vAlign w:val="bottom"/>
            <w:hideMark/>
          </w:tcPr>
          <w:p w14:paraId="7ADFAB4C" w14:textId="77777777" w:rsidR="00E62B99" w:rsidRDefault="00E62B99">
            <w:pPr>
              <w:rPr>
                <w:sz w:val="20"/>
                <w:szCs w:val="20"/>
              </w:rPr>
            </w:pPr>
          </w:p>
        </w:tc>
        <w:tc>
          <w:tcPr>
            <w:tcW w:w="1134" w:type="dxa"/>
            <w:tcBorders>
              <w:top w:val="nil"/>
              <w:left w:val="nil"/>
              <w:bottom w:val="nil"/>
              <w:right w:val="nil"/>
            </w:tcBorders>
            <w:noWrap/>
            <w:vAlign w:val="bottom"/>
            <w:hideMark/>
          </w:tcPr>
          <w:p w14:paraId="71BB6EF4" w14:textId="77777777" w:rsidR="00E62B99" w:rsidRDefault="00E62B99">
            <w:pPr>
              <w:rPr>
                <w:sz w:val="20"/>
                <w:szCs w:val="20"/>
              </w:rPr>
            </w:pPr>
          </w:p>
        </w:tc>
      </w:tr>
      <w:tr w:rsidR="00E62B99" w14:paraId="2EB1C2D0" w14:textId="77777777" w:rsidTr="00E62B99">
        <w:trPr>
          <w:trHeight w:val="1020"/>
        </w:trPr>
        <w:tc>
          <w:tcPr>
            <w:tcW w:w="709" w:type="dxa"/>
            <w:tcBorders>
              <w:top w:val="single" w:sz="4" w:space="0" w:color="auto"/>
              <w:left w:val="single" w:sz="4" w:space="0" w:color="auto"/>
              <w:bottom w:val="single" w:sz="4" w:space="0" w:color="auto"/>
              <w:right w:val="single" w:sz="4" w:space="0" w:color="auto"/>
            </w:tcBorders>
            <w:vAlign w:val="center"/>
            <w:hideMark/>
          </w:tcPr>
          <w:p w14:paraId="13F3F4FB" w14:textId="77777777" w:rsidR="00E62B99" w:rsidRDefault="00E62B99">
            <w:pPr>
              <w:rPr>
                <w:rFonts w:ascii="Calibri" w:hAnsi="Calibri" w:cs="Calibri"/>
                <w:sz w:val="20"/>
                <w:szCs w:val="20"/>
              </w:rPr>
            </w:pPr>
            <w:r>
              <w:rPr>
                <w:rFonts w:ascii="Calibri" w:hAnsi="Calibri" w:cs="Calibri"/>
                <w:sz w:val="20"/>
                <w:szCs w:val="20"/>
              </w:rPr>
              <w:t>NN</w:t>
            </w:r>
          </w:p>
        </w:tc>
        <w:tc>
          <w:tcPr>
            <w:tcW w:w="4820" w:type="dxa"/>
            <w:tcBorders>
              <w:top w:val="single" w:sz="4" w:space="0" w:color="auto"/>
              <w:left w:val="nil"/>
              <w:bottom w:val="single" w:sz="4" w:space="0" w:color="auto"/>
              <w:right w:val="single" w:sz="4" w:space="0" w:color="auto"/>
            </w:tcBorders>
            <w:vAlign w:val="center"/>
            <w:hideMark/>
          </w:tcPr>
          <w:p w14:paraId="1109F796" w14:textId="77777777" w:rsidR="00E62B99" w:rsidRDefault="00E62B99">
            <w:pPr>
              <w:rPr>
                <w:rFonts w:ascii="Calibri" w:hAnsi="Calibri" w:cs="Calibri"/>
                <w:sz w:val="20"/>
                <w:szCs w:val="20"/>
              </w:rPr>
            </w:pPr>
            <w:r>
              <w:rPr>
                <w:rFonts w:ascii="Calibri" w:hAnsi="Calibri" w:cs="Calibri"/>
                <w:sz w:val="20"/>
                <w:szCs w:val="20"/>
              </w:rPr>
              <w:t xml:space="preserve">                           Наименование работы</w:t>
            </w:r>
          </w:p>
        </w:tc>
        <w:tc>
          <w:tcPr>
            <w:tcW w:w="850" w:type="dxa"/>
            <w:tcBorders>
              <w:top w:val="single" w:sz="4" w:space="0" w:color="auto"/>
              <w:left w:val="nil"/>
              <w:bottom w:val="single" w:sz="4" w:space="0" w:color="auto"/>
              <w:right w:val="single" w:sz="4" w:space="0" w:color="auto"/>
            </w:tcBorders>
            <w:vAlign w:val="center"/>
            <w:hideMark/>
          </w:tcPr>
          <w:p w14:paraId="466BE406" w14:textId="77777777" w:rsidR="00E62B99" w:rsidRDefault="00E62B99">
            <w:pPr>
              <w:rPr>
                <w:rFonts w:ascii="Calibri" w:hAnsi="Calibri" w:cs="Calibri"/>
                <w:sz w:val="20"/>
                <w:szCs w:val="20"/>
              </w:rPr>
            </w:pPr>
            <w:r>
              <w:rPr>
                <w:rFonts w:ascii="Calibri" w:hAnsi="Calibri" w:cs="Calibri"/>
                <w:sz w:val="20"/>
                <w:szCs w:val="20"/>
              </w:rPr>
              <w:t>Единица измерения</w:t>
            </w:r>
          </w:p>
        </w:tc>
        <w:tc>
          <w:tcPr>
            <w:tcW w:w="1276" w:type="dxa"/>
            <w:tcBorders>
              <w:top w:val="single" w:sz="4" w:space="0" w:color="auto"/>
              <w:left w:val="nil"/>
              <w:bottom w:val="single" w:sz="4" w:space="0" w:color="auto"/>
              <w:right w:val="single" w:sz="4" w:space="0" w:color="auto"/>
            </w:tcBorders>
            <w:vAlign w:val="center"/>
            <w:hideMark/>
          </w:tcPr>
          <w:p w14:paraId="34178C4D" w14:textId="77777777" w:rsidR="00E62B99" w:rsidRDefault="00E62B99">
            <w:pPr>
              <w:rPr>
                <w:rFonts w:ascii="Calibri" w:hAnsi="Calibri" w:cs="Calibri"/>
                <w:sz w:val="20"/>
                <w:szCs w:val="20"/>
              </w:rPr>
            </w:pPr>
            <w:r>
              <w:rPr>
                <w:rFonts w:ascii="Calibri" w:hAnsi="Calibri" w:cs="Calibri"/>
                <w:sz w:val="20"/>
                <w:szCs w:val="20"/>
              </w:rPr>
              <w:t>Количество</w:t>
            </w:r>
          </w:p>
        </w:tc>
        <w:tc>
          <w:tcPr>
            <w:tcW w:w="850" w:type="dxa"/>
            <w:tcBorders>
              <w:top w:val="single" w:sz="4" w:space="0" w:color="auto"/>
              <w:left w:val="nil"/>
              <w:bottom w:val="single" w:sz="4" w:space="0" w:color="auto"/>
              <w:right w:val="single" w:sz="4" w:space="0" w:color="auto"/>
            </w:tcBorders>
            <w:vAlign w:val="center"/>
            <w:hideMark/>
          </w:tcPr>
          <w:p w14:paraId="066E42D0" w14:textId="77777777" w:rsidR="00E62B99" w:rsidRDefault="00E62B99">
            <w:pPr>
              <w:rPr>
                <w:rFonts w:ascii="Calibri" w:hAnsi="Calibri" w:cs="Calibri"/>
                <w:sz w:val="20"/>
                <w:szCs w:val="20"/>
              </w:rPr>
            </w:pPr>
            <w:r>
              <w:rPr>
                <w:rFonts w:ascii="Calibri" w:hAnsi="Calibri" w:cs="Calibri"/>
                <w:sz w:val="20"/>
                <w:szCs w:val="20"/>
              </w:rPr>
              <w:t>Цена</w:t>
            </w:r>
          </w:p>
        </w:tc>
        <w:tc>
          <w:tcPr>
            <w:tcW w:w="1134" w:type="dxa"/>
            <w:tcBorders>
              <w:top w:val="single" w:sz="4" w:space="0" w:color="auto"/>
              <w:left w:val="nil"/>
              <w:bottom w:val="single" w:sz="4" w:space="0" w:color="auto"/>
              <w:right w:val="single" w:sz="4" w:space="0" w:color="auto"/>
            </w:tcBorders>
            <w:vAlign w:val="center"/>
            <w:hideMark/>
          </w:tcPr>
          <w:p w14:paraId="4F05DB10" w14:textId="77777777" w:rsidR="00E62B99" w:rsidRDefault="00E62B99">
            <w:pPr>
              <w:rPr>
                <w:rFonts w:ascii="Calibri" w:hAnsi="Calibri" w:cs="Calibri"/>
                <w:sz w:val="20"/>
                <w:szCs w:val="20"/>
              </w:rPr>
            </w:pPr>
            <w:r>
              <w:rPr>
                <w:rFonts w:ascii="Calibri" w:hAnsi="Calibri" w:cs="Calibri"/>
                <w:sz w:val="20"/>
                <w:szCs w:val="20"/>
              </w:rPr>
              <w:t>Сумма/армянских драм/</w:t>
            </w:r>
          </w:p>
        </w:tc>
      </w:tr>
      <w:tr w:rsidR="00E62B99" w14:paraId="02C1299C" w14:textId="77777777" w:rsidTr="00E62B99">
        <w:trPr>
          <w:trHeight w:val="300"/>
        </w:trPr>
        <w:tc>
          <w:tcPr>
            <w:tcW w:w="7655" w:type="dxa"/>
            <w:gridSpan w:val="4"/>
            <w:tcBorders>
              <w:top w:val="single" w:sz="4" w:space="0" w:color="auto"/>
              <w:left w:val="single" w:sz="4" w:space="0" w:color="auto"/>
              <w:bottom w:val="single" w:sz="4" w:space="0" w:color="auto"/>
              <w:right w:val="single" w:sz="4" w:space="0" w:color="000000"/>
            </w:tcBorders>
            <w:noWrap/>
            <w:vAlign w:val="bottom"/>
            <w:hideMark/>
          </w:tcPr>
          <w:p w14:paraId="748B82C5" w14:textId="77777777" w:rsidR="00E62B99" w:rsidRDefault="00E62B99">
            <w:pPr>
              <w:jc w:val="center"/>
              <w:rPr>
                <w:rFonts w:ascii="Calibri" w:hAnsi="Calibri" w:cs="Calibri"/>
                <w:b/>
                <w:bCs/>
                <w:sz w:val="22"/>
                <w:szCs w:val="22"/>
              </w:rPr>
            </w:pPr>
            <w:r>
              <w:rPr>
                <w:rFonts w:ascii="Calibri" w:hAnsi="Calibri" w:cs="Calibri"/>
                <w:b/>
                <w:bCs/>
                <w:sz w:val="22"/>
                <w:szCs w:val="22"/>
              </w:rPr>
              <w:t xml:space="preserve">Внутрихозяйственные сети </w:t>
            </w:r>
            <w:proofErr w:type="spellStart"/>
            <w:r>
              <w:rPr>
                <w:rFonts w:ascii="Calibri" w:hAnsi="Calibri" w:cs="Calibri"/>
                <w:b/>
                <w:bCs/>
                <w:sz w:val="22"/>
                <w:szCs w:val="22"/>
              </w:rPr>
              <w:t>Гохта</w:t>
            </w:r>
            <w:proofErr w:type="spellEnd"/>
          </w:p>
        </w:tc>
        <w:tc>
          <w:tcPr>
            <w:tcW w:w="850" w:type="dxa"/>
            <w:tcBorders>
              <w:top w:val="nil"/>
              <w:left w:val="nil"/>
              <w:bottom w:val="single" w:sz="4" w:space="0" w:color="auto"/>
              <w:right w:val="single" w:sz="4" w:space="0" w:color="auto"/>
            </w:tcBorders>
            <w:noWrap/>
            <w:vAlign w:val="bottom"/>
            <w:hideMark/>
          </w:tcPr>
          <w:p w14:paraId="2724BE46" w14:textId="77777777" w:rsidR="00E62B99" w:rsidRDefault="00E62B99">
            <w:pPr>
              <w:rPr>
                <w:rFonts w:ascii="Calibri" w:hAnsi="Calibri" w:cs="Calibri"/>
                <w:sz w:val="22"/>
                <w:szCs w:val="22"/>
              </w:rPr>
            </w:pPr>
            <w:r>
              <w:rPr>
                <w:rFonts w:ascii="Calibri" w:hAnsi="Calibri" w:cs="Calibri"/>
                <w:sz w:val="22"/>
                <w:szCs w:val="22"/>
              </w:rPr>
              <w:t> </w:t>
            </w:r>
          </w:p>
        </w:tc>
        <w:tc>
          <w:tcPr>
            <w:tcW w:w="1134" w:type="dxa"/>
            <w:tcBorders>
              <w:top w:val="nil"/>
              <w:left w:val="nil"/>
              <w:bottom w:val="single" w:sz="4" w:space="0" w:color="auto"/>
              <w:right w:val="single" w:sz="4" w:space="0" w:color="auto"/>
            </w:tcBorders>
            <w:noWrap/>
            <w:vAlign w:val="bottom"/>
            <w:hideMark/>
          </w:tcPr>
          <w:p w14:paraId="47A43CE6" w14:textId="77777777" w:rsidR="00E62B99" w:rsidRDefault="00E62B99">
            <w:pPr>
              <w:rPr>
                <w:rFonts w:ascii="Calibri" w:hAnsi="Calibri" w:cs="Calibri"/>
                <w:sz w:val="22"/>
                <w:szCs w:val="22"/>
              </w:rPr>
            </w:pPr>
            <w:r>
              <w:rPr>
                <w:rFonts w:ascii="Calibri" w:hAnsi="Calibri" w:cs="Calibri"/>
                <w:sz w:val="22"/>
                <w:szCs w:val="22"/>
              </w:rPr>
              <w:t> </w:t>
            </w:r>
          </w:p>
        </w:tc>
      </w:tr>
      <w:tr w:rsidR="00E62B99" w14:paraId="49372270" w14:textId="77777777" w:rsidTr="00E62B99">
        <w:trPr>
          <w:trHeight w:val="765"/>
        </w:trPr>
        <w:tc>
          <w:tcPr>
            <w:tcW w:w="709" w:type="dxa"/>
            <w:tcBorders>
              <w:top w:val="nil"/>
              <w:left w:val="single" w:sz="4" w:space="0" w:color="auto"/>
              <w:bottom w:val="single" w:sz="4" w:space="0" w:color="auto"/>
              <w:right w:val="single" w:sz="4" w:space="0" w:color="auto"/>
            </w:tcBorders>
            <w:noWrap/>
            <w:vAlign w:val="center"/>
            <w:hideMark/>
          </w:tcPr>
          <w:p w14:paraId="47660848" w14:textId="77777777" w:rsidR="00E62B99" w:rsidRDefault="00E62B99">
            <w:pPr>
              <w:jc w:val="center"/>
              <w:rPr>
                <w:rFonts w:ascii="GHEA Grapalat" w:hAnsi="GHEA Grapalat" w:cs="Calibri"/>
                <w:sz w:val="16"/>
                <w:szCs w:val="16"/>
              </w:rPr>
            </w:pPr>
            <w:r>
              <w:rPr>
                <w:rFonts w:ascii="GHEA Grapalat" w:hAnsi="GHEA Grapalat" w:cs="Calibri"/>
                <w:sz w:val="16"/>
                <w:szCs w:val="16"/>
              </w:rPr>
              <w:t>1</w:t>
            </w:r>
          </w:p>
        </w:tc>
        <w:tc>
          <w:tcPr>
            <w:tcW w:w="4820" w:type="dxa"/>
            <w:tcBorders>
              <w:top w:val="nil"/>
              <w:left w:val="nil"/>
              <w:bottom w:val="single" w:sz="4" w:space="0" w:color="auto"/>
              <w:right w:val="single" w:sz="4" w:space="0" w:color="auto"/>
            </w:tcBorders>
            <w:vAlign w:val="center"/>
            <w:hideMark/>
          </w:tcPr>
          <w:p w14:paraId="30589E5B" w14:textId="77777777" w:rsidR="00E62B99" w:rsidRDefault="00E62B99">
            <w:pPr>
              <w:rPr>
                <w:rFonts w:ascii="GHEA Grapalat" w:hAnsi="GHEA Grapalat" w:cs="Calibri"/>
                <w:sz w:val="16"/>
                <w:szCs w:val="16"/>
              </w:rPr>
            </w:pPr>
            <w:r>
              <w:rPr>
                <w:rFonts w:ascii="GHEA Grapalat" w:hAnsi="GHEA Grapalat" w:cs="Calibri"/>
                <w:sz w:val="16"/>
                <w:szCs w:val="16"/>
              </w:rPr>
              <w:t xml:space="preserve">Ручная очистка отложений из русел земляных каналов глубиной до 1 м из второй группы отложений (участки L-800 м).     </w:t>
            </w:r>
          </w:p>
        </w:tc>
        <w:tc>
          <w:tcPr>
            <w:tcW w:w="850" w:type="dxa"/>
            <w:tcBorders>
              <w:top w:val="nil"/>
              <w:left w:val="nil"/>
              <w:bottom w:val="single" w:sz="4" w:space="0" w:color="auto"/>
              <w:right w:val="single" w:sz="4" w:space="0" w:color="auto"/>
            </w:tcBorders>
            <w:noWrap/>
            <w:vAlign w:val="center"/>
            <w:hideMark/>
          </w:tcPr>
          <w:p w14:paraId="52BFDEA0" w14:textId="77777777" w:rsidR="00E62B99" w:rsidRDefault="00E62B99">
            <w:pPr>
              <w:jc w:val="center"/>
              <w:rPr>
                <w:rFonts w:ascii="GHEA Grapalat" w:hAnsi="GHEA Grapalat" w:cs="Calibri"/>
                <w:sz w:val="16"/>
                <w:szCs w:val="16"/>
              </w:rPr>
            </w:pPr>
            <w:r>
              <w:rPr>
                <w:rFonts w:ascii="GHEA Grapalat" w:hAnsi="GHEA Grapalat" w:cs="Calibri"/>
                <w:sz w:val="16"/>
                <w:szCs w:val="16"/>
              </w:rPr>
              <w:t>մ³</w:t>
            </w:r>
          </w:p>
        </w:tc>
        <w:tc>
          <w:tcPr>
            <w:tcW w:w="1276" w:type="dxa"/>
            <w:tcBorders>
              <w:top w:val="nil"/>
              <w:left w:val="nil"/>
              <w:bottom w:val="single" w:sz="4" w:space="0" w:color="auto"/>
              <w:right w:val="single" w:sz="4" w:space="0" w:color="auto"/>
            </w:tcBorders>
            <w:vAlign w:val="center"/>
            <w:hideMark/>
          </w:tcPr>
          <w:p w14:paraId="25CC8A9A" w14:textId="77777777" w:rsidR="00E62B99" w:rsidRDefault="00E62B99">
            <w:pPr>
              <w:jc w:val="center"/>
              <w:rPr>
                <w:rFonts w:ascii="GHEA Grapalat" w:hAnsi="GHEA Grapalat" w:cs="Calibri"/>
                <w:sz w:val="16"/>
                <w:szCs w:val="16"/>
              </w:rPr>
            </w:pPr>
            <w:r>
              <w:rPr>
                <w:rFonts w:ascii="GHEA Grapalat" w:hAnsi="GHEA Grapalat" w:cs="Calibri"/>
                <w:sz w:val="16"/>
                <w:szCs w:val="16"/>
              </w:rPr>
              <w:t>40,000</w:t>
            </w:r>
          </w:p>
        </w:tc>
        <w:tc>
          <w:tcPr>
            <w:tcW w:w="850" w:type="dxa"/>
            <w:tcBorders>
              <w:top w:val="nil"/>
              <w:left w:val="nil"/>
              <w:bottom w:val="single" w:sz="4" w:space="0" w:color="auto"/>
              <w:right w:val="single" w:sz="4" w:space="0" w:color="auto"/>
            </w:tcBorders>
            <w:noWrap/>
            <w:vAlign w:val="center"/>
            <w:hideMark/>
          </w:tcPr>
          <w:p w14:paraId="32EDEDB1" w14:textId="77777777" w:rsidR="00E62B99" w:rsidRDefault="00E62B99">
            <w:pPr>
              <w:jc w:val="center"/>
              <w:rPr>
                <w:rFonts w:ascii="GHEA Grapalat" w:hAnsi="GHEA Grapalat" w:cs="Calibri"/>
                <w:sz w:val="16"/>
                <w:szCs w:val="16"/>
              </w:rPr>
            </w:pPr>
            <w:r>
              <w:rPr>
                <w:rFonts w:ascii="GHEA Grapalat" w:hAnsi="GHEA Grapalat" w:cs="Calibri"/>
                <w:sz w:val="16"/>
                <w:szCs w:val="16"/>
              </w:rPr>
              <w:t>2,217</w:t>
            </w:r>
          </w:p>
        </w:tc>
        <w:tc>
          <w:tcPr>
            <w:tcW w:w="1134" w:type="dxa"/>
            <w:tcBorders>
              <w:top w:val="nil"/>
              <w:left w:val="nil"/>
              <w:bottom w:val="single" w:sz="4" w:space="0" w:color="auto"/>
              <w:right w:val="single" w:sz="4" w:space="0" w:color="auto"/>
            </w:tcBorders>
            <w:noWrap/>
            <w:vAlign w:val="center"/>
            <w:hideMark/>
          </w:tcPr>
          <w:p w14:paraId="6CC47E88" w14:textId="77777777" w:rsidR="00E62B99" w:rsidRDefault="00E62B99">
            <w:pPr>
              <w:jc w:val="right"/>
              <w:rPr>
                <w:rFonts w:ascii="GHEA Grapalat" w:hAnsi="GHEA Grapalat" w:cs="Calibri"/>
                <w:sz w:val="16"/>
                <w:szCs w:val="16"/>
              </w:rPr>
            </w:pPr>
            <w:r>
              <w:rPr>
                <w:rFonts w:ascii="GHEA Grapalat" w:hAnsi="GHEA Grapalat" w:cs="Calibri"/>
                <w:sz w:val="16"/>
                <w:szCs w:val="16"/>
              </w:rPr>
              <w:t>88,694</w:t>
            </w:r>
          </w:p>
        </w:tc>
      </w:tr>
      <w:tr w:rsidR="00E62B99" w14:paraId="3609FD14" w14:textId="77777777" w:rsidTr="00E62B99">
        <w:trPr>
          <w:trHeight w:val="300"/>
        </w:trPr>
        <w:tc>
          <w:tcPr>
            <w:tcW w:w="7655" w:type="dxa"/>
            <w:gridSpan w:val="4"/>
            <w:tcBorders>
              <w:top w:val="single" w:sz="4" w:space="0" w:color="auto"/>
              <w:left w:val="single" w:sz="4" w:space="0" w:color="auto"/>
              <w:bottom w:val="single" w:sz="4" w:space="0" w:color="auto"/>
              <w:right w:val="single" w:sz="4" w:space="0" w:color="000000"/>
            </w:tcBorders>
            <w:noWrap/>
            <w:vAlign w:val="bottom"/>
            <w:hideMark/>
          </w:tcPr>
          <w:p w14:paraId="6331066A" w14:textId="77777777" w:rsidR="00E62B99" w:rsidRDefault="00E62B99">
            <w:pPr>
              <w:jc w:val="center"/>
              <w:rPr>
                <w:rFonts w:ascii="Calibri" w:hAnsi="Calibri" w:cs="Calibri"/>
                <w:b/>
                <w:bCs/>
                <w:sz w:val="22"/>
                <w:szCs w:val="22"/>
              </w:rPr>
            </w:pPr>
            <w:r>
              <w:rPr>
                <w:rFonts w:ascii="Calibri" w:hAnsi="Calibri" w:cs="Calibri"/>
                <w:b/>
                <w:bCs/>
                <w:sz w:val="22"/>
                <w:szCs w:val="22"/>
              </w:rPr>
              <w:t>Внутрихозяйственные сети Гегарда</w:t>
            </w:r>
          </w:p>
        </w:tc>
        <w:tc>
          <w:tcPr>
            <w:tcW w:w="850" w:type="dxa"/>
            <w:tcBorders>
              <w:top w:val="nil"/>
              <w:left w:val="nil"/>
              <w:bottom w:val="single" w:sz="4" w:space="0" w:color="auto"/>
              <w:right w:val="single" w:sz="4" w:space="0" w:color="auto"/>
            </w:tcBorders>
            <w:noWrap/>
            <w:vAlign w:val="bottom"/>
            <w:hideMark/>
          </w:tcPr>
          <w:p w14:paraId="6AD007A4" w14:textId="77777777" w:rsidR="00E62B99" w:rsidRDefault="00E62B99">
            <w:pPr>
              <w:rPr>
                <w:rFonts w:ascii="Calibri" w:hAnsi="Calibri" w:cs="Calibri"/>
                <w:sz w:val="22"/>
                <w:szCs w:val="22"/>
              </w:rPr>
            </w:pPr>
            <w:r>
              <w:rPr>
                <w:rFonts w:ascii="Calibri" w:hAnsi="Calibri" w:cs="Calibri"/>
                <w:sz w:val="22"/>
                <w:szCs w:val="22"/>
              </w:rPr>
              <w:t> </w:t>
            </w:r>
          </w:p>
        </w:tc>
        <w:tc>
          <w:tcPr>
            <w:tcW w:w="1134" w:type="dxa"/>
            <w:tcBorders>
              <w:top w:val="nil"/>
              <w:left w:val="nil"/>
              <w:bottom w:val="single" w:sz="4" w:space="0" w:color="auto"/>
              <w:right w:val="single" w:sz="4" w:space="0" w:color="auto"/>
            </w:tcBorders>
            <w:noWrap/>
            <w:vAlign w:val="bottom"/>
            <w:hideMark/>
          </w:tcPr>
          <w:p w14:paraId="49C21770" w14:textId="77777777" w:rsidR="00E62B99" w:rsidRDefault="00E62B99">
            <w:pPr>
              <w:rPr>
                <w:rFonts w:ascii="Calibri" w:hAnsi="Calibri" w:cs="Calibri"/>
                <w:sz w:val="22"/>
                <w:szCs w:val="22"/>
              </w:rPr>
            </w:pPr>
            <w:r>
              <w:rPr>
                <w:rFonts w:ascii="Calibri" w:hAnsi="Calibri" w:cs="Calibri"/>
                <w:sz w:val="22"/>
                <w:szCs w:val="22"/>
              </w:rPr>
              <w:t> </w:t>
            </w:r>
          </w:p>
        </w:tc>
      </w:tr>
      <w:tr w:rsidR="00E62B99" w14:paraId="7E2094F0" w14:textId="77777777" w:rsidTr="00E62B99">
        <w:trPr>
          <w:trHeight w:val="765"/>
        </w:trPr>
        <w:tc>
          <w:tcPr>
            <w:tcW w:w="709" w:type="dxa"/>
            <w:tcBorders>
              <w:top w:val="nil"/>
              <w:left w:val="single" w:sz="4" w:space="0" w:color="auto"/>
              <w:bottom w:val="single" w:sz="4" w:space="0" w:color="auto"/>
              <w:right w:val="single" w:sz="4" w:space="0" w:color="auto"/>
            </w:tcBorders>
            <w:noWrap/>
            <w:vAlign w:val="center"/>
            <w:hideMark/>
          </w:tcPr>
          <w:p w14:paraId="383EB67E" w14:textId="77777777" w:rsidR="00E62B99" w:rsidRDefault="00E62B99">
            <w:pPr>
              <w:jc w:val="center"/>
              <w:rPr>
                <w:rFonts w:ascii="GHEA Grapalat" w:hAnsi="GHEA Grapalat" w:cs="Calibri"/>
                <w:sz w:val="16"/>
                <w:szCs w:val="16"/>
              </w:rPr>
            </w:pPr>
            <w:r>
              <w:rPr>
                <w:rFonts w:ascii="GHEA Grapalat" w:hAnsi="GHEA Grapalat" w:cs="Calibri"/>
                <w:sz w:val="16"/>
                <w:szCs w:val="16"/>
              </w:rPr>
              <w:t>1</w:t>
            </w:r>
          </w:p>
        </w:tc>
        <w:tc>
          <w:tcPr>
            <w:tcW w:w="4820" w:type="dxa"/>
            <w:tcBorders>
              <w:top w:val="nil"/>
              <w:left w:val="nil"/>
              <w:bottom w:val="single" w:sz="4" w:space="0" w:color="auto"/>
              <w:right w:val="single" w:sz="4" w:space="0" w:color="auto"/>
            </w:tcBorders>
            <w:vAlign w:val="center"/>
            <w:hideMark/>
          </w:tcPr>
          <w:p w14:paraId="58EBCB86" w14:textId="77777777" w:rsidR="00E62B99" w:rsidRDefault="00E62B99">
            <w:pPr>
              <w:rPr>
                <w:rFonts w:ascii="GHEA Grapalat" w:hAnsi="GHEA Grapalat" w:cs="Calibri"/>
                <w:sz w:val="16"/>
                <w:szCs w:val="16"/>
              </w:rPr>
            </w:pPr>
            <w:r>
              <w:rPr>
                <w:rFonts w:ascii="GHEA Grapalat" w:hAnsi="GHEA Grapalat" w:cs="Calibri"/>
                <w:sz w:val="16"/>
                <w:szCs w:val="16"/>
              </w:rPr>
              <w:t xml:space="preserve">Ручная очистка отложений из русел земляных каналов глубиной до 1 м из второй группы отложений (участки L-800 м).   </w:t>
            </w:r>
          </w:p>
        </w:tc>
        <w:tc>
          <w:tcPr>
            <w:tcW w:w="850" w:type="dxa"/>
            <w:tcBorders>
              <w:top w:val="nil"/>
              <w:left w:val="nil"/>
              <w:bottom w:val="single" w:sz="4" w:space="0" w:color="auto"/>
              <w:right w:val="single" w:sz="4" w:space="0" w:color="auto"/>
            </w:tcBorders>
            <w:noWrap/>
            <w:vAlign w:val="center"/>
            <w:hideMark/>
          </w:tcPr>
          <w:p w14:paraId="68EBC605" w14:textId="77777777" w:rsidR="00E62B99" w:rsidRDefault="00E62B99">
            <w:pPr>
              <w:jc w:val="center"/>
              <w:rPr>
                <w:rFonts w:ascii="GHEA Grapalat" w:hAnsi="GHEA Grapalat" w:cs="Calibri"/>
                <w:sz w:val="16"/>
                <w:szCs w:val="16"/>
              </w:rPr>
            </w:pPr>
            <w:r>
              <w:rPr>
                <w:rFonts w:ascii="GHEA Grapalat" w:hAnsi="GHEA Grapalat" w:cs="Calibri"/>
                <w:sz w:val="16"/>
                <w:szCs w:val="16"/>
              </w:rPr>
              <w:t>մ³</w:t>
            </w:r>
          </w:p>
        </w:tc>
        <w:tc>
          <w:tcPr>
            <w:tcW w:w="1276" w:type="dxa"/>
            <w:tcBorders>
              <w:top w:val="nil"/>
              <w:left w:val="nil"/>
              <w:bottom w:val="single" w:sz="4" w:space="0" w:color="auto"/>
              <w:right w:val="single" w:sz="4" w:space="0" w:color="auto"/>
            </w:tcBorders>
            <w:vAlign w:val="center"/>
            <w:hideMark/>
          </w:tcPr>
          <w:p w14:paraId="38188EB3" w14:textId="77777777" w:rsidR="00E62B99" w:rsidRDefault="00E62B99">
            <w:pPr>
              <w:jc w:val="center"/>
              <w:rPr>
                <w:rFonts w:ascii="GHEA Grapalat" w:hAnsi="GHEA Grapalat" w:cs="Calibri"/>
                <w:sz w:val="16"/>
                <w:szCs w:val="16"/>
              </w:rPr>
            </w:pPr>
            <w:r>
              <w:rPr>
                <w:rFonts w:ascii="GHEA Grapalat" w:hAnsi="GHEA Grapalat" w:cs="Calibri"/>
                <w:sz w:val="16"/>
                <w:szCs w:val="16"/>
              </w:rPr>
              <w:t>24,000</w:t>
            </w:r>
          </w:p>
        </w:tc>
        <w:tc>
          <w:tcPr>
            <w:tcW w:w="850" w:type="dxa"/>
            <w:tcBorders>
              <w:top w:val="nil"/>
              <w:left w:val="nil"/>
              <w:bottom w:val="single" w:sz="4" w:space="0" w:color="auto"/>
              <w:right w:val="single" w:sz="4" w:space="0" w:color="auto"/>
            </w:tcBorders>
            <w:noWrap/>
            <w:vAlign w:val="center"/>
            <w:hideMark/>
          </w:tcPr>
          <w:p w14:paraId="21273D8C" w14:textId="77777777" w:rsidR="00E62B99" w:rsidRDefault="00E62B99">
            <w:pPr>
              <w:jc w:val="center"/>
              <w:rPr>
                <w:rFonts w:ascii="GHEA Grapalat" w:hAnsi="GHEA Grapalat" w:cs="Calibri"/>
                <w:sz w:val="16"/>
                <w:szCs w:val="16"/>
              </w:rPr>
            </w:pPr>
            <w:r>
              <w:rPr>
                <w:rFonts w:ascii="GHEA Grapalat" w:hAnsi="GHEA Grapalat" w:cs="Calibri"/>
                <w:sz w:val="16"/>
                <w:szCs w:val="16"/>
              </w:rPr>
              <w:t>2,217</w:t>
            </w:r>
          </w:p>
        </w:tc>
        <w:tc>
          <w:tcPr>
            <w:tcW w:w="1134" w:type="dxa"/>
            <w:tcBorders>
              <w:top w:val="nil"/>
              <w:left w:val="nil"/>
              <w:bottom w:val="single" w:sz="4" w:space="0" w:color="auto"/>
              <w:right w:val="single" w:sz="4" w:space="0" w:color="auto"/>
            </w:tcBorders>
            <w:noWrap/>
            <w:vAlign w:val="center"/>
            <w:hideMark/>
          </w:tcPr>
          <w:p w14:paraId="7970F980" w14:textId="77777777" w:rsidR="00E62B99" w:rsidRDefault="00E62B99">
            <w:pPr>
              <w:jc w:val="right"/>
              <w:rPr>
                <w:rFonts w:ascii="GHEA Grapalat" w:hAnsi="GHEA Grapalat" w:cs="Calibri"/>
                <w:sz w:val="16"/>
                <w:szCs w:val="16"/>
              </w:rPr>
            </w:pPr>
            <w:r>
              <w:rPr>
                <w:rFonts w:ascii="GHEA Grapalat" w:hAnsi="GHEA Grapalat" w:cs="Calibri"/>
                <w:sz w:val="16"/>
                <w:szCs w:val="16"/>
              </w:rPr>
              <w:t>53,217</w:t>
            </w:r>
          </w:p>
        </w:tc>
      </w:tr>
      <w:tr w:rsidR="00E62B99" w14:paraId="4670AF41" w14:textId="77777777" w:rsidTr="00E62B99">
        <w:trPr>
          <w:trHeight w:val="300"/>
        </w:trPr>
        <w:tc>
          <w:tcPr>
            <w:tcW w:w="7655" w:type="dxa"/>
            <w:gridSpan w:val="4"/>
            <w:tcBorders>
              <w:top w:val="single" w:sz="4" w:space="0" w:color="auto"/>
              <w:left w:val="single" w:sz="4" w:space="0" w:color="auto"/>
              <w:bottom w:val="single" w:sz="4" w:space="0" w:color="auto"/>
              <w:right w:val="single" w:sz="4" w:space="0" w:color="000000"/>
            </w:tcBorders>
            <w:noWrap/>
            <w:vAlign w:val="bottom"/>
            <w:hideMark/>
          </w:tcPr>
          <w:p w14:paraId="42FEBBB1" w14:textId="77777777" w:rsidR="00E62B99" w:rsidRDefault="00E62B99">
            <w:pPr>
              <w:jc w:val="center"/>
              <w:rPr>
                <w:rFonts w:ascii="Calibri" w:hAnsi="Calibri" w:cs="Calibri"/>
                <w:b/>
                <w:bCs/>
                <w:sz w:val="22"/>
                <w:szCs w:val="22"/>
              </w:rPr>
            </w:pPr>
            <w:r>
              <w:rPr>
                <w:rFonts w:ascii="Calibri" w:hAnsi="Calibri" w:cs="Calibri"/>
                <w:b/>
                <w:bCs/>
                <w:sz w:val="22"/>
                <w:szCs w:val="22"/>
              </w:rPr>
              <w:t>Внутрихозяйственные сети Гарни</w:t>
            </w:r>
          </w:p>
        </w:tc>
        <w:tc>
          <w:tcPr>
            <w:tcW w:w="850" w:type="dxa"/>
            <w:tcBorders>
              <w:top w:val="nil"/>
              <w:left w:val="nil"/>
              <w:bottom w:val="single" w:sz="4" w:space="0" w:color="auto"/>
              <w:right w:val="single" w:sz="4" w:space="0" w:color="auto"/>
            </w:tcBorders>
            <w:noWrap/>
            <w:vAlign w:val="center"/>
            <w:hideMark/>
          </w:tcPr>
          <w:p w14:paraId="41733C8F" w14:textId="77777777" w:rsidR="00E62B99" w:rsidRDefault="00E62B99">
            <w:pPr>
              <w:jc w:val="center"/>
              <w:rPr>
                <w:rFonts w:ascii="Calibri" w:hAnsi="Calibri" w:cs="Calibri"/>
                <w:sz w:val="22"/>
                <w:szCs w:val="22"/>
              </w:rPr>
            </w:pPr>
            <w:r>
              <w:rPr>
                <w:rFonts w:ascii="Calibri" w:hAnsi="Calibri" w:cs="Calibri"/>
                <w:sz w:val="22"/>
                <w:szCs w:val="22"/>
              </w:rPr>
              <w:t> </w:t>
            </w:r>
          </w:p>
        </w:tc>
        <w:tc>
          <w:tcPr>
            <w:tcW w:w="1134" w:type="dxa"/>
            <w:tcBorders>
              <w:top w:val="nil"/>
              <w:left w:val="nil"/>
              <w:bottom w:val="single" w:sz="4" w:space="0" w:color="auto"/>
              <w:right w:val="single" w:sz="4" w:space="0" w:color="auto"/>
            </w:tcBorders>
            <w:noWrap/>
            <w:vAlign w:val="bottom"/>
            <w:hideMark/>
          </w:tcPr>
          <w:p w14:paraId="7CE709D2" w14:textId="77777777" w:rsidR="00E62B99" w:rsidRDefault="00E62B99">
            <w:pPr>
              <w:rPr>
                <w:rFonts w:ascii="Calibri" w:hAnsi="Calibri" w:cs="Calibri"/>
                <w:sz w:val="22"/>
                <w:szCs w:val="22"/>
              </w:rPr>
            </w:pPr>
            <w:r>
              <w:rPr>
                <w:rFonts w:ascii="Calibri" w:hAnsi="Calibri" w:cs="Calibri"/>
                <w:sz w:val="22"/>
                <w:szCs w:val="22"/>
              </w:rPr>
              <w:t> </w:t>
            </w:r>
          </w:p>
        </w:tc>
      </w:tr>
      <w:tr w:rsidR="00E62B99" w14:paraId="1E1C0382" w14:textId="77777777" w:rsidTr="00E62B99">
        <w:trPr>
          <w:trHeight w:val="878"/>
        </w:trPr>
        <w:tc>
          <w:tcPr>
            <w:tcW w:w="709" w:type="dxa"/>
            <w:tcBorders>
              <w:top w:val="nil"/>
              <w:left w:val="single" w:sz="4" w:space="0" w:color="auto"/>
              <w:bottom w:val="single" w:sz="4" w:space="0" w:color="auto"/>
              <w:right w:val="single" w:sz="4" w:space="0" w:color="auto"/>
            </w:tcBorders>
            <w:noWrap/>
            <w:vAlign w:val="center"/>
            <w:hideMark/>
          </w:tcPr>
          <w:p w14:paraId="6C003517" w14:textId="77777777" w:rsidR="00E62B99" w:rsidRDefault="00E62B99">
            <w:pPr>
              <w:jc w:val="center"/>
              <w:rPr>
                <w:rFonts w:ascii="GHEA Grapalat" w:hAnsi="GHEA Grapalat" w:cs="Calibri"/>
                <w:sz w:val="16"/>
                <w:szCs w:val="16"/>
              </w:rPr>
            </w:pPr>
            <w:r>
              <w:rPr>
                <w:rFonts w:ascii="GHEA Grapalat" w:hAnsi="GHEA Grapalat" w:cs="Calibri"/>
                <w:sz w:val="16"/>
                <w:szCs w:val="16"/>
              </w:rPr>
              <w:t>1</w:t>
            </w:r>
          </w:p>
        </w:tc>
        <w:tc>
          <w:tcPr>
            <w:tcW w:w="4820" w:type="dxa"/>
            <w:tcBorders>
              <w:top w:val="nil"/>
              <w:left w:val="nil"/>
              <w:bottom w:val="nil"/>
              <w:right w:val="single" w:sz="4" w:space="0" w:color="auto"/>
            </w:tcBorders>
            <w:vAlign w:val="center"/>
            <w:hideMark/>
          </w:tcPr>
          <w:p w14:paraId="5F01A372" w14:textId="77777777" w:rsidR="00E62B99" w:rsidRDefault="00E62B99">
            <w:pPr>
              <w:rPr>
                <w:rFonts w:ascii="GHEA Grapalat" w:hAnsi="GHEA Grapalat" w:cs="Calibri"/>
                <w:sz w:val="16"/>
                <w:szCs w:val="16"/>
              </w:rPr>
            </w:pPr>
            <w:r>
              <w:rPr>
                <w:rFonts w:ascii="GHEA Grapalat" w:hAnsi="GHEA Grapalat" w:cs="Calibri"/>
                <w:sz w:val="16"/>
                <w:szCs w:val="16"/>
              </w:rPr>
              <w:t xml:space="preserve">Ручная очистка каналов с бетонной облицовкой от мусора группы 2 при глубине канала до 1,5 м (участки L-9243 м): Главный канал Гарни.    </w:t>
            </w:r>
          </w:p>
        </w:tc>
        <w:tc>
          <w:tcPr>
            <w:tcW w:w="850" w:type="dxa"/>
            <w:tcBorders>
              <w:top w:val="nil"/>
              <w:left w:val="nil"/>
              <w:bottom w:val="single" w:sz="4" w:space="0" w:color="auto"/>
              <w:right w:val="single" w:sz="4" w:space="0" w:color="auto"/>
            </w:tcBorders>
            <w:noWrap/>
            <w:vAlign w:val="center"/>
            <w:hideMark/>
          </w:tcPr>
          <w:p w14:paraId="5CE8426D" w14:textId="77777777" w:rsidR="00E62B99" w:rsidRDefault="00E62B99">
            <w:pPr>
              <w:jc w:val="center"/>
              <w:rPr>
                <w:rFonts w:ascii="GHEA Grapalat" w:hAnsi="GHEA Grapalat" w:cs="Calibri"/>
                <w:sz w:val="16"/>
                <w:szCs w:val="16"/>
              </w:rPr>
            </w:pPr>
            <w:r>
              <w:rPr>
                <w:rFonts w:ascii="GHEA Grapalat" w:hAnsi="GHEA Grapalat" w:cs="Calibri"/>
                <w:sz w:val="16"/>
                <w:szCs w:val="16"/>
              </w:rPr>
              <w:t>մ³</w:t>
            </w:r>
          </w:p>
        </w:tc>
        <w:tc>
          <w:tcPr>
            <w:tcW w:w="1276" w:type="dxa"/>
            <w:tcBorders>
              <w:top w:val="nil"/>
              <w:left w:val="nil"/>
              <w:bottom w:val="single" w:sz="4" w:space="0" w:color="auto"/>
              <w:right w:val="single" w:sz="4" w:space="0" w:color="auto"/>
            </w:tcBorders>
            <w:vAlign w:val="center"/>
            <w:hideMark/>
          </w:tcPr>
          <w:p w14:paraId="55492CA8" w14:textId="77777777" w:rsidR="00E62B99" w:rsidRDefault="00E62B99">
            <w:pPr>
              <w:jc w:val="center"/>
              <w:rPr>
                <w:rFonts w:ascii="GHEA Grapalat" w:hAnsi="GHEA Grapalat" w:cs="Calibri"/>
                <w:sz w:val="16"/>
                <w:szCs w:val="16"/>
              </w:rPr>
            </w:pPr>
            <w:r>
              <w:rPr>
                <w:rFonts w:ascii="GHEA Grapalat" w:hAnsi="GHEA Grapalat" w:cs="Calibri"/>
                <w:sz w:val="16"/>
                <w:szCs w:val="16"/>
              </w:rPr>
              <w:t>170,00</w:t>
            </w:r>
          </w:p>
        </w:tc>
        <w:tc>
          <w:tcPr>
            <w:tcW w:w="850" w:type="dxa"/>
            <w:tcBorders>
              <w:top w:val="nil"/>
              <w:left w:val="nil"/>
              <w:bottom w:val="single" w:sz="4" w:space="0" w:color="auto"/>
              <w:right w:val="single" w:sz="4" w:space="0" w:color="auto"/>
            </w:tcBorders>
            <w:noWrap/>
            <w:vAlign w:val="center"/>
            <w:hideMark/>
          </w:tcPr>
          <w:p w14:paraId="734319CC" w14:textId="77777777" w:rsidR="00E62B99" w:rsidRDefault="00E62B99">
            <w:pPr>
              <w:jc w:val="center"/>
              <w:rPr>
                <w:rFonts w:ascii="GHEA Grapalat" w:hAnsi="GHEA Grapalat" w:cs="Calibri"/>
                <w:sz w:val="16"/>
                <w:szCs w:val="16"/>
              </w:rPr>
            </w:pPr>
            <w:r>
              <w:rPr>
                <w:rFonts w:ascii="GHEA Grapalat" w:hAnsi="GHEA Grapalat" w:cs="Calibri"/>
                <w:sz w:val="16"/>
                <w:szCs w:val="16"/>
              </w:rPr>
              <w:t>1,253</w:t>
            </w:r>
          </w:p>
        </w:tc>
        <w:tc>
          <w:tcPr>
            <w:tcW w:w="1134" w:type="dxa"/>
            <w:tcBorders>
              <w:top w:val="nil"/>
              <w:left w:val="nil"/>
              <w:bottom w:val="single" w:sz="4" w:space="0" w:color="auto"/>
              <w:right w:val="single" w:sz="4" w:space="0" w:color="auto"/>
            </w:tcBorders>
            <w:noWrap/>
            <w:vAlign w:val="center"/>
            <w:hideMark/>
          </w:tcPr>
          <w:p w14:paraId="70418F1B" w14:textId="77777777" w:rsidR="00E62B99" w:rsidRDefault="00E62B99">
            <w:pPr>
              <w:jc w:val="right"/>
              <w:rPr>
                <w:rFonts w:ascii="GHEA Grapalat" w:hAnsi="GHEA Grapalat" w:cs="Calibri"/>
                <w:sz w:val="16"/>
                <w:szCs w:val="16"/>
              </w:rPr>
            </w:pPr>
            <w:r>
              <w:rPr>
                <w:rFonts w:ascii="GHEA Grapalat" w:hAnsi="GHEA Grapalat" w:cs="Calibri"/>
                <w:sz w:val="16"/>
                <w:szCs w:val="16"/>
              </w:rPr>
              <w:t>212,965</w:t>
            </w:r>
          </w:p>
        </w:tc>
      </w:tr>
      <w:tr w:rsidR="00E62B99" w14:paraId="052F4D32" w14:textId="77777777" w:rsidTr="00E62B99">
        <w:trPr>
          <w:trHeight w:val="707"/>
        </w:trPr>
        <w:tc>
          <w:tcPr>
            <w:tcW w:w="709" w:type="dxa"/>
            <w:tcBorders>
              <w:top w:val="nil"/>
              <w:left w:val="single" w:sz="4" w:space="0" w:color="auto"/>
              <w:bottom w:val="single" w:sz="4" w:space="0" w:color="auto"/>
              <w:right w:val="single" w:sz="4" w:space="0" w:color="auto"/>
            </w:tcBorders>
            <w:noWrap/>
            <w:vAlign w:val="center"/>
            <w:hideMark/>
          </w:tcPr>
          <w:p w14:paraId="33BF6014" w14:textId="77777777" w:rsidR="00E62B99" w:rsidRDefault="00E62B99">
            <w:pPr>
              <w:jc w:val="center"/>
              <w:rPr>
                <w:rFonts w:ascii="GHEA Grapalat" w:hAnsi="GHEA Grapalat" w:cs="Calibri"/>
                <w:sz w:val="16"/>
                <w:szCs w:val="16"/>
              </w:rPr>
            </w:pPr>
            <w:r>
              <w:rPr>
                <w:rFonts w:ascii="GHEA Grapalat" w:hAnsi="GHEA Grapalat" w:cs="Calibri"/>
                <w:sz w:val="16"/>
                <w:szCs w:val="16"/>
              </w:rPr>
              <w:t>2</w:t>
            </w:r>
          </w:p>
        </w:tc>
        <w:tc>
          <w:tcPr>
            <w:tcW w:w="4820" w:type="dxa"/>
            <w:tcBorders>
              <w:top w:val="single" w:sz="4" w:space="0" w:color="auto"/>
              <w:left w:val="nil"/>
              <w:bottom w:val="nil"/>
              <w:right w:val="single" w:sz="4" w:space="0" w:color="auto"/>
            </w:tcBorders>
            <w:vAlign w:val="center"/>
            <w:hideMark/>
          </w:tcPr>
          <w:p w14:paraId="4FD5AE8A" w14:textId="77777777" w:rsidR="00E62B99" w:rsidRDefault="00E62B99">
            <w:pPr>
              <w:rPr>
                <w:rFonts w:ascii="GHEA Grapalat" w:hAnsi="GHEA Grapalat" w:cs="Calibri"/>
                <w:sz w:val="16"/>
                <w:szCs w:val="16"/>
              </w:rPr>
            </w:pPr>
            <w:r>
              <w:rPr>
                <w:rFonts w:ascii="GHEA Grapalat" w:hAnsi="GHEA Grapalat" w:cs="Calibri"/>
                <w:sz w:val="16"/>
                <w:szCs w:val="16"/>
              </w:rPr>
              <w:t xml:space="preserve">Очистка туннелей от 3-й группы обломков (участки L-270 м): Главный канал Гарни.     </w:t>
            </w:r>
          </w:p>
        </w:tc>
        <w:tc>
          <w:tcPr>
            <w:tcW w:w="850" w:type="dxa"/>
            <w:tcBorders>
              <w:top w:val="nil"/>
              <w:left w:val="nil"/>
              <w:bottom w:val="single" w:sz="4" w:space="0" w:color="auto"/>
              <w:right w:val="single" w:sz="4" w:space="0" w:color="auto"/>
            </w:tcBorders>
            <w:noWrap/>
            <w:vAlign w:val="center"/>
            <w:hideMark/>
          </w:tcPr>
          <w:p w14:paraId="5395C4B7" w14:textId="77777777" w:rsidR="00E62B99" w:rsidRDefault="00E62B99">
            <w:pPr>
              <w:jc w:val="center"/>
              <w:rPr>
                <w:rFonts w:ascii="GHEA Grapalat" w:hAnsi="GHEA Grapalat" w:cs="Calibri"/>
                <w:sz w:val="16"/>
                <w:szCs w:val="16"/>
              </w:rPr>
            </w:pPr>
            <w:r>
              <w:rPr>
                <w:rFonts w:ascii="GHEA Grapalat" w:hAnsi="GHEA Grapalat" w:cs="Calibri"/>
                <w:sz w:val="16"/>
                <w:szCs w:val="16"/>
              </w:rPr>
              <w:t>մ³</w:t>
            </w:r>
          </w:p>
        </w:tc>
        <w:tc>
          <w:tcPr>
            <w:tcW w:w="1276" w:type="dxa"/>
            <w:tcBorders>
              <w:top w:val="nil"/>
              <w:left w:val="nil"/>
              <w:bottom w:val="single" w:sz="4" w:space="0" w:color="auto"/>
              <w:right w:val="single" w:sz="4" w:space="0" w:color="auto"/>
            </w:tcBorders>
            <w:vAlign w:val="center"/>
            <w:hideMark/>
          </w:tcPr>
          <w:p w14:paraId="33A87F7E" w14:textId="77777777" w:rsidR="00E62B99" w:rsidRDefault="00E62B99">
            <w:pPr>
              <w:jc w:val="center"/>
              <w:rPr>
                <w:rFonts w:ascii="GHEA Grapalat" w:hAnsi="GHEA Grapalat" w:cs="Calibri"/>
                <w:sz w:val="16"/>
                <w:szCs w:val="16"/>
              </w:rPr>
            </w:pPr>
            <w:r>
              <w:rPr>
                <w:rFonts w:ascii="GHEA Grapalat" w:hAnsi="GHEA Grapalat" w:cs="Calibri"/>
                <w:sz w:val="16"/>
                <w:szCs w:val="16"/>
              </w:rPr>
              <w:t>47,25</w:t>
            </w:r>
          </w:p>
        </w:tc>
        <w:tc>
          <w:tcPr>
            <w:tcW w:w="850" w:type="dxa"/>
            <w:tcBorders>
              <w:top w:val="nil"/>
              <w:left w:val="nil"/>
              <w:bottom w:val="single" w:sz="4" w:space="0" w:color="auto"/>
              <w:right w:val="single" w:sz="4" w:space="0" w:color="auto"/>
            </w:tcBorders>
            <w:noWrap/>
            <w:vAlign w:val="center"/>
            <w:hideMark/>
          </w:tcPr>
          <w:p w14:paraId="622FC489" w14:textId="77777777" w:rsidR="00E62B99" w:rsidRDefault="00E62B99">
            <w:pPr>
              <w:jc w:val="center"/>
              <w:rPr>
                <w:rFonts w:ascii="GHEA Grapalat" w:hAnsi="GHEA Grapalat" w:cs="Calibri"/>
                <w:sz w:val="16"/>
                <w:szCs w:val="16"/>
              </w:rPr>
            </w:pPr>
            <w:r>
              <w:rPr>
                <w:rFonts w:ascii="GHEA Grapalat" w:hAnsi="GHEA Grapalat" w:cs="Calibri"/>
                <w:sz w:val="16"/>
                <w:szCs w:val="16"/>
              </w:rPr>
              <w:t>10,542</w:t>
            </w:r>
          </w:p>
        </w:tc>
        <w:tc>
          <w:tcPr>
            <w:tcW w:w="1134" w:type="dxa"/>
            <w:tcBorders>
              <w:top w:val="nil"/>
              <w:left w:val="nil"/>
              <w:bottom w:val="single" w:sz="4" w:space="0" w:color="auto"/>
              <w:right w:val="single" w:sz="4" w:space="0" w:color="auto"/>
            </w:tcBorders>
            <w:noWrap/>
            <w:vAlign w:val="center"/>
            <w:hideMark/>
          </w:tcPr>
          <w:p w14:paraId="5D93ABB6" w14:textId="77777777" w:rsidR="00E62B99" w:rsidRDefault="00E62B99">
            <w:pPr>
              <w:jc w:val="right"/>
              <w:rPr>
                <w:rFonts w:ascii="GHEA Grapalat" w:hAnsi="GHEA Grapalat" w:cs="Calibri"/>
                <w:sz w:val="16"/>
                <w:szCs w:val="16"/>
              </w:rPr>
            </w:pPr>
            <w:r>
              <w:rPr>
                <w:rFonts w:ascii="GHEA Grapalat" w:hAnsi="GHEA Grapalat" w:cs="Calibri"/>
                <w:sz w:val="16"/>
                <w:szCs w:val="16"/>
              </w:rPr>
              <w:t>498,126</w:t>
            </w:r>
          </w:p>
        </w:tc>
      </w:tr>
      <w:tr w:rsidR="00E62B99" w14:paraId="3CE47825" w14:textId="77777777" w:rsidTr="00E62B99">
        <w:trPr>
          <w:trHeight w:val="830"/>
        </w:trPr>
        <w:tc>
          <w:tcPr>
            <w:tcW w:w="709" w:type="dxa"/>
            <w:tcBorders>
              <w:top w:val="nil"/>
              <w:left w:val="single" w:sz="4" w:space="0" w:color="auto"/>
              <w:bottom w:val="single" w:sz="4" w:space="0" w:color="auto"/>
              <w:right w:val="single" w:sz="4" w:space="0" w:color="auto"/>
            </w:tcBorders>
            <w:noWrap/>
            <w:vAlign w:val="center"/>
            <w:hideMark/>
          </w:tcPr>
          <w:p w14:paraId="02B1361C" w14:textId="77777777" w:rsidR="00E62B99" w:rsidRDefault="00E62B99">
            <w:pPr>
              <w:jc w:val="center"/>
              <w:rPr>
                <w:rFonts w:ascii="GHEA Grapalat" w:hAnsi="GHEA Grapalat" w:cs="Calibri"/>
                <w:sz w:val="16"/>
                <w:szCs w:val="16"/>
              </w:rPr>
            </w:pPr>
            <w:r>
              <w:rPr>
                <w:rFonts w:ascii="GHEA Grapalat" w:hAnsi="GHEA Grapalat" w:cs="Calibri"/>
                <w:sz w:val="16"/>
                <w:szCs w:val="16"/>
              </w:rPr>
              <w:t>3</w:t>
            </w:r>
          </w:p>
        </w:tc>
        <w:tc>
          <w:tcPr>
            <w:tcW w:w="4820" w:type="dxa"/>
            <w:tcBorders>
              <w:top w:val="single" w:sz="4" w:space="0" w:color="auto"/>
              <w:left w:val="nil"/>
              <w:bottom w:val="nil"/>
              <w:right w:val="single" w:sz="4" w:space="0" w:color="auto"/>
            </w:tcBorders>
            <w:vAlign w:val="center"/>
            <w:hideMark/>
          </w:tcPr>
          <w:p w14:paraId="63757376" w14:textId="77777777" w:rsidR="00E62B99" w:rsidRDefault="00E62B99">
            <w:pPr>
              <w:rPr>
                <w:rFonts w:ascii="GHEA Grapalat" w:hAnsi="GHEA Grapalat" w:cs="Calibri"/>
                <w:sz w:val="16"/>
                <w:szCs w:val="16"/>
              </w:rPr>
            </w:pPr>
            <w:r>
              <w:rPr>
                <w:rFonts w:ascii="GHEA Grapalat" w:hAnsi="GHEA Grapalat" w:cs="Calibri"/>
                <w:sz w:val="16"/>
                <w:szCs w:val="16"/>
              </w:rPr>
              <w:t xml:space="preserve">Скашивание кустарников средней густоты и веток толщиной до 6 мм с берегов и склонов каналов </w:t>
            </w:r>
            <w:proofErr w:type="spellStart"/>
            <w:r>
              <w:rPr>
                <w:rFonts w:ascii="GHEA Grapalat" w:hAnsi="GHEA Grapalat" w:cs="Calibri"/>
                <w:sz w:val="16"/>
                <w:szCs w:val="16"/>
              </w:rPr>
              <w:t>ксоой</w:t>
            </w:r>
            <w:proofErr w:type="spellEnd"/>
            <w:r>
              <w:rPr>
                <w:rFonts w:ascii="GHEA Grapalat" w:hAnsi="GHEA Grapalat" w:cs="Calibri"/>
                <w:sz w:val="16"/>
                <w:szCs w:val="16"/>
              </w:rPr>
              <w:t xml:space="preserve">, Главный канал Гарни.    </w:t>
            </w:r>
          </w:p>
        </w:tc>
        <w:tc>
          <w:tcPr>
            <w:tcW w:w="850" w:type="dxa"/>
            <w:tcBorders>
              <w:top w:val="nil"/>
              <w:left w:val="nil"/>
              <w:bottom w:val="single" w:sz="4" w:space="0" w:color="auto"/>
              <w:right w:val="single" w:sz="4" w:space="0" w:color="auto"/>
            </w:tcBorders>
            <w:noWrap/>
            <w:vAlign w:val="center"/>
            <w:hideMark/>
          </w:tcPr>
          <w:p w14:paraId="2BDB64EA" w14:textId="77777777" w:rsidR="00E62B99" w:rsidRDefault="00E62B99">
            <w:pPr>
              <w:jc w:val="center"/>
              <w:rPr>
                <w:rFonts w:ascii="GHEA Grapalat" w:hAnsi="GHEA Grapalat" w:cs="Calibri"/>
                <w:sz w:val="16"/>
                <w:szCs w:val="16"/>
              </w:rPr>
            </w:pPr>
            <w:r>
              <w:rPr>
                <w:rFonts w:ascii="GHEA Grapalat" w:hAnsi="GHEA Grapalat" w:cs="Calibri"/>
                <w:sz w:val="16"/>
                <w:szCs w:val="16"/>
              </w:rPr>
              <w:t>100մ²</w:t>
            </w:r>
          </w:p>
        </w:tc>
        <w:tc>
          <w:tcPr>
            <w:tcW w:w="1276" w:type="dxa"/>
            <w:tcBorders>
              <w:top w:val="nil"/>
              <w:left w:val="nil"/>
              <w:bottom w:val="single" w:sz="4" w:space="0" w:color="auto"/>
              <w:right w:val="single" w:sz="4" w:space="0" w:color="auto"/>
            </w:tcBorders>
            <w:vAlign w:val="center"/>
            <w:hideMark/>
          </w:tcPr>
          <w:p w14:paraId="1ABB36D5" w14:textId="77777777" w:rsidR="00E62B99" w:rsidRDefault="00E62B99">
            <w:pPr>
              <w:jc w:val="center"/>
              <w:rPr>
                <w:rFonts w:ascii="GHEA Grapalat" w:hAnsi="GHEA Grapalat" w:cs="Calibri"/>
                <w:sz w:val="16"/>
                <w:szCs w:val="16"/>
              </w:rPr>
            </w:pPr>
            <w:r>
              <w:rPr>
                <w:rFonts w:ascii="GHEA Grapalat" w:hAnsi="GHEA Grapalat" w:cs="Calibri"/>
                <w:sz w:val="16"/>
                <w:szCs w:val="16"/>
              </w:rPr>
              <w:t>110,00</w:t>
            </w:r>
          </w:p>
        </w:tc>
        <w:tc>
          <w:tcPr>
            <w:tcW w:w="850" w:type="dxa"/>
            <w:tcBorders>
              <w:top w:val="nil"/>
              <w:left w:val="nil"/>
              <w:bottom w:val="single" w:sz="4" w:space="0" w:color="auto"/>
              <w:right w:val="single" w:sz="4" w:space="0" w:color="auto"/>
            </w:tcBorders>
            <w:noWrap/>
            <w:vAlign w:val="center"/>
            <w:hideMark/>
          </w:tcPr>
          <w:p w14:paraId="1B334A58" w14:textId="77777777" w:rsidR="00E62B99" w:rsidRDefault="00E62B99">
            <w:pPr>
              <w:jc w:val="center"/>
              <w:rPr>
                <w:rFonts w:ascii="GHEA Grapalat" w:hAnsi="GHEA Grapalat" w:cs="Calibri"/>
                <w:sz w:val="16"/>
                <w:szCs w:val="16"/>
              </w:rPr>
            </w:pPr>
            <w:r>
              <w:rPr>
                <w:rFonts w:ascii="GHEA Grapalat" w:hAnsi="GHEA Grapalat" w:cs="Calibri"/>
                <w:sz w:val="16"/>
                <w:szCs w:val="16"/>
              </w:rPr>
              <w:t>1,906</w:t>
            </w:r>
          </w:p>
        </w:tc>
        <w:tc>
          <w:tcPr>
            <w:tcW w:w="1134" w:type="dxa"/>
            <w:tcBorders>
              <w:top w:val="nil"/>
              <w:left w:val="nil"/>
              <w:bottom w:val="single" w:sz="4" w:space="0" w:color="auto"/>
              <w:right w:val="single" w:sz="4" w:space="0" w:color="auto"/>
            </w:tcBorders>
            <w:noWrap/>
            <w:vAlign w:val="center"/>
            <w:hideMark/>
          </w:tcPr>
          <w:p w14:paraId="19B7D7F4" w14:textId="77777777" w:rsidR="00E62B99" w:rsidRDefault="00E62B99">
            <w:pPr>
              <w:jc w:val="right"/>
              <w:rPr>
                <w:rFonts w:ascii="GHEA Grapalat" w:hAnsi="GHEA Grapalat" w:cs="Calibri"/>
                <w:sz w:val="16"/>
                <w:szCs w:val="16"/>
              </w:rPr>
            </w:pPr>
            <w:r>
              <w:rPr>
                <w:rFonts w:ascii="GHEA Grapalat" w:hAnsi="GHEA Grapalat" w:cs="Calibri"/>
                <w:sz w:val="16"/>
                <w:szCs w:val="16"/>
              </w:rPr>
              <w:t>209,610</w:t>
            </w:r>
          </w:p>
        </w:tc>
      </w:tr>
      <w:tr w:rsidR="00E62B99" w14:paraId="1D79D930" w14:textId="77777777" w:rsidTr="00E62B99">
        <w:trPr>
          <w:trHeight w:val="558"/>
        </w:trPr>
        <w:tc>
          <w:tcPr>
            <w:tcW w:w="709" w:type="dxa"/>
            <w:tcBorders>
              <w:top w:val="nil"/>
              <w:left w:val="single" w:sz="4" w:space="0" w:color="auto"/>
              <w:bottom w:val="single" w:sz="4" w:space="0" w:color="auto"/>
              <w:right w:val="single" w:sz="4" w:space="0" w:color="auto"/>
            </w:tcBorders>
            <w:noWrap/>
            <w:vAlign w:val="center"/>
            <w:hideMark/>
          </w:tcPr>
          <w:p w14:paraId="23E1E861" w14:textId="77777777" w:rsidR="00E62B99" w:rsidRDefault="00E62B99">
            <w:pPr>
              <w:jc w:val="center"/>
              <w:rPr>
                <w:rFonts w:ascii="GHEA Grapalat" w:hAnsi="GHEA Grapalat" w:cs="Calibri"/>
                <w:sz w:val="16"/>
                <w:szCs w:val="16"/>
              </w:rPr>
            </w:pPr>
            <w:r>
              <w:rPr>
                <w:rFonts w:ascii="GHEA Grapalat" w:hAnsi="GHEA Grapalat" w:cs="Calibri"/>
                <w:sz w:val="16"/>
                <w:szCs w:val="16"/>
              </w:rPr>
              <w:t>4</w:t>
            </w:r>
          </w:p>
        </w:tc>
        <w:tc>
          <w:tcPr>
            <w:tcW w:w="4820" w:type="dxa"/>
            <w:tcBorders>
              <w:top w:val="single" w:sz="4" w:space="0" w:color="auto"/>
              <w:left w:val="nil"/>
              <w:bottom w:val="nil"/>
              <w:right w:val="single" w:sz="4" w:space="0" w:color="auto"/>
            </w:tcBorders>
            <w:vAlign w:val="center"/>
            <w:hideMark/>
          </w:tcPr>
          <w:p w14:paraId="2C9C88E9" w14:textId="77777777" w:rsidR="00E62B99" w:rsidRDefault="00E62B99">
            <w:pPr>
              <w:rPr>
                <w:rFonts w:ascii="GHEA Grapalat" w:hAnsi="GHEA Grapalat" w:cs="Calibri"/>
                <w:sz w:val="16"/>
                <w:szCs w:val="16"/>
              </w:rPr>
            </w:pPr>
            <w:r>
              <w:rPr>
                <w:rFonts w:ascii="GHEA Grapalat" w:hAnsi="GHEA Grapalat" w:cs="Calibri"/>
                <w:sz w:val="16"/>
                <w:szCs w:val="16"/>
              </w:rPr>
              <w:t xml:space="preserve">Транспортировка камня самосвалами, объемный вес 1,7 т/м³, на расстояние 10 км, вдоль главной канала Гарни.   </w:t>
            </w:r>
          </w:p>
        </w:tc>
        <w:tc>
          <w:tcPr>
            <w:tcW w:w="850" w:type="dxa"/>
            <w:tcBorders>
              <w:top w:val="nil"/>
              <w:left w:val="nil"/>
              <w:bottom w:val="single" w:sz="4" w:space="0" w:color="auto"/>
              <w:right w:val="single" w:sz="4" w:space="0" w:color="auto"/>
            </w:tcBorders>
            <w:noWrap/>
            <w:vAlign w:val="center"/>
            <w:hideMark/>
          </w:tcPr>
          <w:p w14:paraId="0C3D2AEA" w14:textId="77777777" w:rsidR="00E62B99" w:rsidRDefault="00E62B99">
            <w:pPr>
              <w:jc w:val="center"/>
              <w:rPr>
                <w:rFonts w:ascii="GHEA Grapalat" w:hAnsi="GHEA Grapalat" w:cs="Calibri"/>
                <w:sz w:val="16"/>
                <w:szCs w:val="16"/>
              </w:rPr>
            </w:pPr>
            <w:r>
              <w:rPr>
                <w:rFonts w:ascii="GHEA Grapalat" w:hAnsi="GHEA Grapalat" w:cs="Calibri"/>
                <w:sz w:val="16"/>
                <w:szCs w:val="16"/>
              </w:rPr>
              <w:t>մ³</w:t>
            </w:r>
          </w:p>
        </w:tc>
        <w:tc>
          <w:tcPr>
            <w:tcW w:w="1276" w:type="dxa"/>
            <w:tcBorders>
              <w:top w:val="nil"/>
              <w:left w:val="nil"/>
              <w:bottom w:val="single" w:sz="4" w:space="0" w:color="auto"/>
              <w:right w:val="single" w:sz="4" w:space="0" w:color="auto"/>
            </w:tcBorders>
            <w:vAlign w:val="center"/>
            <w:hideMark/>
          </w:tcPr>
          <w:p w14:paraId="21A40570" w14:textId="77777777" w:rsidR="00E62B99" w:rsidRDefault="00E62B99">
            <w:pPr>
              <w:jc w:val="center"/>
              <w:rPr>
                <w:rFonts w:ascii="GHEA Grapalat" w:hAnsi="GHEA Grapalat" w:cs="Calibri"/>
                <w:sz w:val="16"/>
                <w:szCs w:val="16"/>
              </w:rPr>
            </w:pPr>
            <w:r>
              <w:rPr>
                <w:rFonts w:ascii="GHEA Grapalat" w:hAnsi="GHEA Grapalat" w:cs="Calibri"/>
                <w:sz w:val="16"/>
                <w:szCs w:val="16"/>
              </w:rPr>
              <w:t>8,00</w:t>
            </w:r>
          </w:p>
        </w:tc>
        <w:tc>
          <w:tcPr>
            <w:tcW w:w="850" w:type="dxa"/>
            <w:tcBorders>
              <w:top w:val="nil"/>
              <w:left w:val="nil"/>
              <w:bottom w:val="single" w:sz="4" w:space="0" w:color="auto"/>
              <w:right w:val="single" w:sz="4" w:space="0" w:color="auto"/>
            </w:tcBorders>
            <w:noWrap/>
            <w:vAlign w:val="center"/>
            <w:hideMark/>
          </w:tcPr>
          <w:p w14:paraId="2C715688" w14:textId="77777777" w:rsidR="00E62B99" w:rsidRDefault="00E62B99">
            <w:pPr>
              <w:jc w:val="center"/>
              <w:rPr>
                <w:rFonts w:ascii="GHEA Grapalat" w:hAnsi="GHEA Grapalat" w:cs="Calibri"/>
                <w:sz w:val="16"/>
                <w:szCs w:val="16"/>
              </w:rPr>
            </w:pPr>
            <w:r>
              <w:rPr>
                <w:rFonts w:ascii="GHEA Grapalat" w:hAnsi="GHEA Grapalat" w:cs="Calibri"/>
                <w:sz w:val="16"/>
                <w:szCs w:val="16"/>
              </w:rPr>
              <w:t>15,064</w:t>
            </w:r>
          </w:p>
        </w:tc>
        <w:tc>
          <w:tcPr>
            <w:tcW w:w="1134" w:type="dxa"/>
            <w:tcBorders>
              <w:top w:val="nil"/>
              <w:left w:val="nil"/>
              <w:bottom w:val="single" w:sz="4" w:space="0" w:color="auto"/>
              <w:right w:val="single" w:sz="4" w:space="0" w:color="auto"/>
            </w:tcBorders>
            <w:noWrap/>
            <w:vAlign w:val="center"/>
            <w:hideMark/>
          </w:tcPr>
          <w:p w14:paraId="131165C4" w14:textId="77777777" w:rsidR="00E62B99" w:rsidRDefault="00E62B99">
            <w:pPr>
              <w:jc w:val="right"/>
              <w:rPr>
                <w:rFonts w:ascii="GHEA Grapalat" w:hAnsi="GHEA Grapalat" w:cs="Calibri"/>
                <w:sz w:val="16"/>
                <w:szCs w:val="16"/>
              </w:rPr>
            </w:pPr>
            <w:r>
              <w:rPr>
                <w:rFonts w:ascii="GHEA Grapalat" w:hAnsi="GHEA Grapalat" w:cs="Calibri"/>
                <w:sz w:val="16"/>
                <w:szCs w:val="16"/>
              </w:rPr>
              <w:t>120,508</w:t>
            </w:r>
          </w:p>
        </w:tc>
      </w:tr>
      <w:tr w:rsidR="00E62B99" w14:paraId="33E2C99C" w14:textId="77777777" w:rsidTr="00E62B99">
        <w:trPr>
          <w:trHeight w:val="695"/>
        </w:trPr>
        <w:tc>
          <w:tcPr>
            <w:tcW w:w="709" w:type="dxa"/>
            <w:tcBorders>
              <w:top w:val="nil"/>
              <w:left w:val="single" w:sz="4" w:space="0" w:color="auto"/>
              <w:bottom w:val="single" w:sz="4" w:space="0" w:color="auto"/>
              <w:right w:val="single" w:sz="4" w:space="0" w:color="auto"/>
            </w:tcBorders>
            <w:noWrap/>
            <w:vAlign w:val="center"/>
            <w:hideMark/>
          </w:tcPr>
          <w:p w14:paraId="668DB6C4" w14:textId="2859CB85" w:rsidR="00E62B99" w:rsidRPr="00E62B99" w:rsidRDefault="00E62B99">
            <w:pPr>
              <w:jc w:val="center"/>
              <w:rPr>
                <w:rFonts w:ascii="GHEA Grapalat" w:hAnsi="GHEA Grapalat" w:cs="Calibri"/>
                <w:sz w:val="16"/>
                <w:szCs w:val="16"/>
                <w:lang w:val="en-US"/>
              </w:rPr>
            </w:pPr>
            <w:r>
              <w:rPr>
                <w:rFonts w:ascii="Calibri" w:hAnsi="Calibri" w:cs="Calibri"/>
                <w:sz w:val="16"/>
                <w:szCs w:val="16"/>
              </w:rPr>
              <w:t> </w:t>
            </w:r>
            <w:r>
              <w:rPr>
                <w:rFonts w:ascii="Calibri" w:hAnsi="Calibri" w:cs="Calibri"/>
                <w:sz w:val="16"/>
                <w:szCs w:val="16"/>
                <w:lang w:val="en-US"/>
              </w:rPr>
              <w:t>5</w:t>
            </w:r>
          </w:p>
        </w:tc>
        <w:tc>
          <w:tcPr>
            <w:tcW w:w="4820" w:type="dxa"/>
            <w:tcBorders>
              <w:top w:val="single" w:sz="4" w:space="0" w:color="auto"/>
              <w:left w:val="nil"/>
              <w:bottom w:val="single" w:sz="4" w:space="0" w:color="auto"/>
              <w:right w:val="single" w:sz="4" w:space="0" w:color="auto"/>
            </w:tcBorders>
            <w:vAlign w:val="center"/>
            <w:hideMark/>
          </w:tcPr>
          <w:p w14:paraId="65A95D1C" w14:textId="77777777" w:rsidR="00E62B99" w:rsidRDefault="00E62B99">
            <w:pPr>
              <w:rPr>
                <w:rFonts w:ascii="GHEA Grapalat" w:hAnsi="GHEA Grapalat" w:cs="Calibri"/>
                <w:sz w:val="16"/>
                <w:szCs w:val="16"/>
              </w:rPr>
            </w:pPr>
            <w:r>
              <w:rPr>
                <w:rFonts w:ascii="GHEA Grapalat" w:hAnsi="GHEA Grapalat" w:cs="Calibri"/>
                <w:sz w:val="16"/>
                <w:szCs w:val="16"/>
              </w:rPr>
              <w:t xml:space="preserve">Ручная очистка отложений из земляных каналов глубиной до 1 м из второй группы источников (участки L-700 м): разделитель Гарни R4.   </w:t>
            </w:r>
          </w:p>
        </w:tc>
        <w:tc>
          <w:tcPr>
            <w:tcW w:w="850" w:type="dxa"/>
            <w:tcBorders>
              <w:top w:val="nil"/>
              <w:left w:val="nil"/>
              <w:bottom w:val="single" w:sz="4" w:space="0" w:color="auto"/>
              <w:right w:val="single" w:sz="4" w:space="0" w:color="auto"/>
            </w:tcBorders>
            <w:noWrap/>
            <w:vAlign w:val="center"/>
            <w:hideMark/>
          </w:tcPr>
          <w:p w14:paraId="2D65E832" w14:textId="77777777" w:rsidR="00E62B99" w:rsidRDefault="00E62B99">
            <w:pPr>
              <w:jc w:val="center"/>
              <w:rPr>
                <w:rFonts w:ascii="GHEA Grapalat" w:hAnsi="GHEA Grapalat" w:cs="Calibri"/>
                <w:sz w:val="16"/>
                <w:szCs w:val="16"/>
              </w:rPr>
            </w:pPr>
            <w:r>
              <w:rPr>
                <w:rFonts w:ascii="GHEA Grapalat" w:hAnsi="GHEA Grapalat" w:cs="Calibri"/>
                <w:sz w:val="16"/>
                <w:szCs w:val="16"/>
              </w:rPr>
              <w:t>մ³</w:t>
            </w:r>
          </w:p>
        </w:tc>
        <w:tc>
          <w:tcPr>
            <w:tcW w:w="1276" w:type="dxa"/>
            <w:tcBorders>
              <w:top w:val="nil"/>
              <w:left w:val="nil"/>
              <w:bottom w:val="single" w:sz="4" w:space="0" w:color="auto"/>
              <w:right w:val="single" w:sz="4" w:space="0" w:color="auto"/>
            </w:tcBorders>
            <w:noWrap/>
            <w:vAlign w:val="center"/>
            <w:hideMark/>
          </w:tcPr>
          <w:p w14:paraId="398984A8" w14:textId="77777777" w:rsidR="00E62B99" w:rsidRDefault="00E62B99">
            <w:pPr>
              <w:jc w:val="center"/>
              <w:rPr>
                <w:rFonts w:ascii="GHEA Grapalat" w:hAnsi="GHEA Grapalat" w:cs="Calibri"/>
                <w:sz w:val="16"/>
                <w:szCs w:val="16"/>
              </w:rPr>
            </w:pPr>
            <w:r>
              <w:rPr>
                <w:rFonts w:ascii="GHEA Grapalat" w:hAnsi="GHEA Grapalat" w:cs="Calibri"/>
                <w:sz w:val="16"/>
                <w:szCs w:val="16"/>
              </w:rPr>
              <w:t>12,6</w:t>
            </w:r>
          </w:p>
        </w:tc>
        <w:tc>
          <w:tcPr>
            <w:tcW w:w="850" w:type="dxa"/>
            <w:tcBorders>
              <w:top w:val="nil"/>
              <w:left w:val="nil"/>
              <w:bottom w:val="single" w:sz="4" w:space="0" w:color="auto"/>
              <w:right w:val="single" w:sz="4" w:space="0" w:color="auto"/>
            </w:tcBorders>
            <w:noWrap/>
            <w:vAlign w:val="center"/>
            <w:hideMark/>
          </w:tcPr>
          <w:p w14:paraId="6BB2E73D" w14:textId="77777777" w:rsidR="00E62B99" w:rsidRDefault="00E62B99">
            <w:pPr>
              <w:jc w:val="center"/>
              <w:rPr>
                <w:rFonts w:ascii="GHEA Grapalat" w:hAnsi="GHEA Grapalat" w:cs="Calibri"/>
                <w:sz w:val="16"/>
                <w:szCs w:val="16"/>
              </w:rPr>
            </w:pPr>
            <w:r>
              <w:rPr>
                <w:rFonts w:ascii="GHEA Grapalat" w:hAnsi="GHEA Grapalat" w:cs="Calibri"/>
                <w:sz w:val="16"/>
                <w:szCs w:val="16"/>
              </w:rPr>
              <w:t>2,217</w:t>
            </w:r>
          </w:p>
        </w:tc>
        <w:tc>
          <w:tcPr>
            <w:tcW w:w="1134" w:type="dxa"/>
            <w:tcBorders>
              <w:top w:val="nil"/>
              <w:left w:val="nil"/>
              <w:bottom w:val="single" w:sz="4" w:space="0" w:color="auto"/>
              <w:right w:val="single" w:sz="4" w:space="0" w:color="auto"/>
            </w:tcBorders>
            <w:noWrap/>
            <w:vAlign w:val="center"/>
            <w:hideMark/>
          </w:tcPr>
          <w:p w14:paraId="495DF091" w14:textId="77777777" w:rsidR="00E62B99" w:rsidRDefault="00E62B99">
            <w:pPr>
              <w:jc w:val="right"/>
              <w:rPr>
                <w:rFonts w:ascii="GHEA Grapalat" w:hAnsi="GHEA Grapalat" w:cs="Calibri"/>
                <w:sz w:val="16"/>
                <w:szCs w:val="16"/>
              </w:rPr>
            </w:pPr>
            <w:r>
              <w:rPr>
                <w:rFonts w:ascii="GHEA Grapalat" w:hAnsi="GHEA Grapalat" w:cs="Calibri"/>
                <w:sz w:val="16"/>
                <w:szCs w:val="16"/>
              </w:rPr>
              <w:t>27,939</w:t>
            </w:r>
          </w:p>
        </w:tc>
      </w:tr>
      <w:tr w:rsidR="00E62B99" w14:paraId="6C58F701" w14:textId="77777777" w:rsidTr="00E62B99">
        <w:trPr>
          <w:trHeight w:val="705"/>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E5D44D5" w14:textId="17E17793" w:rsidR="00E62B99" w:rsidRDefault="00E62B99">
            <w:pPr>
              <w:jc w:val="center"/>
              <w:rPr>
                <w:rFonts w:ascii="GHEA Grapalat" w:hAnsi="GHEA Grapalat" w:cs="Calibri"/>
                <w:sz w:val="16"/>
                <w:szCs w:val="16"/>
              </w:rPr>
            </w:pPr>
            <w:r>
              <w:rPr>
                <w:rFonts w:ascii="Calibri" w:hAnsi="Calibri" w:cs="Calibri"/>
                <w:sz w:val="16"/>
                <w:szCs w:val="16"/>
                <w:lang w:val="en-US"/>
              </w:rPr>
              <w:t>6</w:t>
            </w:r>
            <w:r>
              <w:rPr>
                <w:rFonts w:ascii="Calibri" w:hAnsi="Calibri" w:cs="Calibri"/>
                <w:sz w:val="16"/>
                <w:szCs w:val="16"/>
              </w:rPr>
              <w:t> </w:t>
            </w:r>
          </w:p>
        </w:tc>
        <w:tc>
          <w:tcPr>
            <w:tcW w:w="4820" w:type="dxa"/>
            <w:tcBorders>
              <w:top w:val="single" w:sz="4" w:space="0" w:color="auto"/>
              <w:left w:val="nil"/>
              <w:bottom w:val="single" w:sz="4" w:space="0" w:color="auto"/>
              <w:right w:val="single" w:sz="4" w:space="0" w:color="auto"/>
            </w:tcBorders>
            <w:vAlign w:val="center"/>
            <w:hideMark/>
          </w:tcPr>
          <w:p w14:paraId="7B266D14" w14:textId="77777777" w:rsidR="00E62B99" w:rsidRDefault="00E62B99">
            <w:pPr>
              <w:rPr>
                <w:rFonts w:ascii="GHEA Grapalat" w:hAnsi="GHEA Grapalat" w:cs="Calibri"/>
                <w:sz w:val="16"/>
                <w:szCs w:val="16"/>
              </w:rPr>
            </w:pPr>
            <w:r>
              <w:rPr>
                <w:rFonts w:ascii="GHEA Grapalat" w:hAnsi="GHEA Grapalat" w:cs="Calibri"/>
                <w:sz w:val="16"/>
                <w:szCs w:val="16"/>
              </w:rPr>
              <w:t xml:space="preserve">Ручная очистка отложений из земляных каналов глубиной до 1 м из 2-й группы отложений (участками L-300 м): разделитель Гарни R5.    </w:t>
            </w:r>
          </w:p>
        </w:tc>
        <w:tc>
          <w:tcPr>
            <w:tcW w:w="850" w:type="dxa"/>
            <w:tcBorders>
              <w:top w:val="nil"/>
              <w:left w:val="nil"/>
              <w:bottom w:val="single" w:sz="4" w:space="0" w:color="auto"/>
              <w:right w:val="single" w:sz="4" w:space="0" w:color="auto"/>
            </w:tcBorders>
            <w:noWrap/>
            <w:vAlign w:val="center"/>
            <w:hideMark/>
          </w:tcPr>
          <w:p w14:paraId="0C337FF8" w14:textId="77777777" w:rsidR="00E62B99" w:rsidRDefault="00E62B99">
            <w:pPr>
              <w:jc w:val="center"/>
              <w:rPr>
                <w:rFonts w:ascii="GHEA Grapalat" w:hAnsi="GHEA Grapalat" w:cs="Calibri"/>
                <w:sz w:val="16"/>
                <w:szCs w:val="16"/>
              </w:rPr>
            </w:pPr>
            <w:r>
              <w:rPr>
                <w:rFonts w:ascii="GHEA Grapalat" w:hAnsi="GHEA Grapalat" w:cs="Calibri"/>
                <w:sz w:val="16"/>
                <w:szCs w:val="16"/>
              </w:rPr>
              <w:t>մ³</w:t>
            </w:r>
          </w:p>
        </w:tc>
        <w:tc>
          <w:tcPr>
            <w:tcW w:w="1276" w:type="dxa"/>
            <w:tcBorders>
              <w:top w:val="nil"/>
              <w:left w:val="nil"/>
              <w:bottom w:val="single" w:sz="4" w:space="0" w:color="auto"/>
              <w:right w:val="single" w:sz="4" w:space="0" w:color="auto"/>
            </w:tcBorders>
            <w:noWrap/>
            <w:vAlign w:val="center"/>
            <w:hideMark/>
          </w:tcPr>
          <w:p w14:paraId="2EC10F8E" w14:textId="77777777" w:rsidR="00E62B99" w:rsidRDefault="00E62B99">
            <w:pPr>
              <w:jc w:val="center"/>
              <w:rPr>
                <w:rFonts w:ascii="GHEA Grapalat" w:hAnsi="GHEA Grapalat" w:cs="Calibri"/>
                <w:sz w:val="16"/>
                <w:szCs w:val="16"/>
              </w:rPr>
            </w:pPr>
            <w:r>
              <w:rPr>
                <w:rFonts w:ascii="GHEA Grapalat" w:hAnsi="GHEA Grapalat" w:cs="Calibri"/>
                <w:sz w:val="16"/>
                <w:szCs w:val="16"/>
              </w:rPr>
              <w:t>6,8</w:t>
            </w:r>
          </w:p>
        </w:tc>
        <w:tc>
          <w:tcPr>
            <w:tcW w:w="850" w:type="dxa"/>
            <w:tcBorders>
              <w:top w:val="nil"/>
              <w:left w:val="nil"/>
              <w:bottom w:val="single" w:sz="4" w:space="0" w:color="auto"/>
              <w:right w:val="single" w:sz="4" w:space="0" w:color="auto"/>
            </w:tcBorders>
            <w:noWrap/>
            <w:vAlign w:val="center"/>
            <w:hideMark/>
          </w:tcPr>
          <w:p w14:paraId="3F7E98D9" w14:textId="77777777" w:rsidR="00E62B99" w:rsidRDefault="00E62B99">
            <w:pPr>
              <w:jc w:val="center"/>
              <w:rPr>
                <w:rFonts w:ascii="GHEA Grapalat" w:hAnsi="GHEA Grapalat" w:cs="Calibri"/>
                <w:sz w:val="16"/>
                <w:szCs w:val="16"/>
              </w:rPr>
            </w:pPr>
            <w:r>
              <w:rPr>
                <w:rFonts w:ascii="GHEA Grapalat" w:hAnsi="GHEA Grapalat" w:cs="Calibri"/>
                <w:sz w:val="16"/>
                <w:szCs w:val="16"/>
              </w:rPr>
              <w:t>2,201</w:t>
            </w:r>
          </w:p>
        </w:tc>
        <w:tc>
          <w:tcPr>
            <w:tcW w:w="1134" w:type="dxa"/>
            <w:tcBorders>
              <w:top w:val="nil"/>
              <w:left w:val="nil"/>
              <w:bottom w:val="single" w:sz="4" w:space="0" w:color="auto"/>
              <w:right w:val="single" w:sz="4" w:space="0" w:color="auto"/>
            </w:tcBorders>
            <w:noWrap/>
            <w:vAlign w:val="center"/>
            <w:hideMark/>
          </w:tcPr>
          <w:p w14:paraId="76BA83A3" w14:textId="77777777" w:rsidR="00E62B99" w:rsidRDefault="00E62B99">
            <w:pPr>
              <w:jc w:val="right"/>
              <w:rPr>
                <w:rFonts w:ascii="GHEA Grapalat" w:hAnsi="GHEA Grapalat" w:cs="Calibri"/>
                <w:sz w:val="16"/>
                <w:szCs w:val="16"/>
              </w:rPr>
            </w:pPr>
            <w:r>
              <w:rPr>
                <w:rFonts w:ascii="GHEA Grapalat" w:hAnsi="GHEA Grapalat" w:cs="Calibri"/>
                <w:sz w:val="16"/>
                <w:szCs w:val="16"/>
              </w:rPr>
              <w:t>14,967</w:t>
            </w:r>
          </w:p>
        </w:tc>
      </w:tr>
      <w:tr w:rsidR="00E62B99" w14:paraId="5A8AE8DA" w14:textId="77777777" w:rsidTr="00E62B99">
        <w:trPr>
          <w:trHeight w:val="688"/>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2C08C5B2" w14:textId="77777777" w:rsidR="00E62B99" w:rsidRDefault="00E62B99">
            <w:pPr>
              <w:jc w:val="center"/>
              <w:rPr>
                <w:rFonts w:ascii="GHEA Grapalat" w:hAnsi="GHEA Grapalat" w:cs="Calibri"/>
                <w:sz w:val="16"/>
                <w:szCs w:val="16"/>
              </w:rPr>
            </w:pPr>
            <w:r>
              <w:rPr>
                <w:rFonts w:ascii="GHEA Grapalat" w:hAnsi="GHEA Grapalat" w:cs="Calibri"/>
                <w:sz w:val="16"/>
                <w:szCs w:val="16"/>
              </w:rPr>
              <w:t>5</w:t>
            </w:r>
          </w:p>
        </w:tc>
        <w:tc>
          <w:tcPr>
            <w:tcW w:w="4820" w:type="dxa"/>
            <w:tcBorders>
              <w:top w:val="single" w:sz="4" w:space="0" w:color="auto"/>
              <w:left w:val="nil"/>
              <w:bottom w:val="nil"/>
              <w:right w:val="single" w:sz="4" w:space="0" w:color="auto"/>
            </w:tcBorders>
            <w:vAlign w:val="center"/>
            <w:hideMark/>
          </w:tcPr>
          <w:p w14:paraId="6794F988" w14:textId="77777777" w:rsidR="00E62B99" w:rsidRDefault="00E62B99">
            <w:pPr>
              <w:rPr>
                <w:rFonts w:ascii="GHEA Grapalat" w:hAnsi="GHEA Grapalat" w:cs="Calibri"/>
                <w:sz w:val="16"/>
                <w:szCs w:val="16"/>
              </w:rPr>
            </w:pPr>
            <w:r>
              <w:rPr>
                <w:rFonts w:ascii="GHEA Grapalat" w:hAnsi="GHEA Grapalat" w:cs="Calibri"/>
                <w:sz w:val="16"/>
                <w:szCs w:val="16"/>
              </w:rPr>
              <w:t xml:space="preserve">Ручная очистка отложений из земляных каналов глубиной до 1 м из 2-й группы источников (участки L-200 м): разделитель канала Гарни Р3.    </w:t>
            </w:r>
          </w:p>
        </w:tc>
        <w:tc>
          <w:tcPr>
            <w:tcW w:w="850" w:type="dxa"/>
            <w:tcBorders>
              <w:top w:val="nil"/>
              <w:left w:val="nil"/>
              <w:bottom w:val="single" w:sz="4" w:space="0" w:color="auto"/>
              <w:right w:val="single" w:sz="4" w:space="0" w:color="auto"/>
            </w:tcBorders>
            <w:noWrap/>
            <w:vAlign w:val="center"/>
            <w:hideMark/>
          </w:tcPr>
          <w:p w14:paraId="5935B544" w14:textId="77777777" w:rsidR="00E62B99" w:rsidRDefault="00E62B99">
            <w:pPr>
              <w:jc w:val="center"/>
              <w:rPr>
                <w:rFonts w:ascii="GHEA Grapalat" w:hAnsi="GHEA Grapalat" w:cs="Calibri"/>
                <w:sz w:val="16"/>
                <w:szCs w:val="16"/>
              </w:rPr>
            </w:pPr>
            <w:r>
              <w:rPr>
                <w:rFonts w:ascii="GHEA Grapalat" w:hAnsi="GHEA Grapalat" w:cs="Calibri"/>
                <w:sz w:val="16"/>
                <w:szCs w:val="16"/>
              </w:rPr>
              <w:t>մ³</w:t>
            </w:r>
          </w:p>
        </w:tc>
        <w:tc>
          <w:tcPr>
            <w:tcW w:w="1276" w:type="dxa"/>
            <w:tcBorders>
              <w:top w:val="nil"/>
              <w:left w:val="nil"/>
              <w:bottom w:val="single" w:sz="4" w:space="0" w:color="auto"/>
              <w:right w:val="single" w:sz="4" w:space="0" w:color="auto"/>
            </w:tcBorders>
            <w:noWrap/>
            <w:vAlign w:val="center"/>
            <w:hideMark/>
          </w:tcPr>
          <w:p w14:paraId="7C77C9E4" w14:textId="77777777" w:rsidR="00E62B99" w:rsidRDefault="00E62B99">
            <w:pPr>
              <w:jc w:val="center"/>
              <w:rPr>
                <w:rFonts w:ascii="GHEA Grapalat" w:hAnsi="GHEA Grapalat" w:cs="Calibri"/>
                <w:sz w:val="16"/>
                <w:szCs w:val="16"/>
              </w:rPr>
            </w:pPr>
            <w:r>
              <w:rPr>
                <w:rFonts w:ascii="GHEA Grapalat" w:hAnsi="GHEA Grapalat" w:cs="Calibri"/>
                <w:sz w:val="16"/>
                <w:szCs w:val="16"/>
              </w:rPr>
              <w:t>6</w:t>
            </w:r>
          </w:p>
        </w:tc>
        <w:tc>
          <w:tcPr>
            <w:tcW w:w="850" w:type="dxa"/>
            <w:tcBorders>
              <w:top w:val="nil"/>
              <w:left w:val="nil"/>
              <w:bottom w:val="single" w:sz="4" w:space="0" w:color="auto"/>
              <w:right w:val="single" w:sz="4" w:space="0" w:color="auto"/>
            </w:tcBorders>
            <w:noWrap/>
            <w:vAlign w:val="center"/>
            <w:hideMark/>
          </w:tcPr>
          <w:p w14:paraId="1A892804" w14:textId="77777777" w:rsidR="00E62B99" w:rsidRDefault="00E62B99">
            <w:pPr>
              <w:jc w:val="center"/>
              <w:rPr>
                <w:rFonts w:ascii="GHEA Grapalat" w:hAnsi="GHEA Grapalat" w:cs="Calibri"/>
                <w:sz w:val="16"/>
                <w:szCs w:val="16"/>
              </w:rPr>
            </w:pPr>
            <w:r>
              <w:rPr>
                <w:rFonts w:ascii="GHEA Grapalat" w:hAnsi="GHEA Grapalat" w:cs="Calibri"/>
                <w:sz w:val="16"/>
                <w:szCs w:val="16"/>
              </w:rPr>
              <w:t>2,217</w:t>
            </w:r>
          </w:p>
        </w:tc>
        <w:tc>
          <w:tcPr>
            <w:tcW w:w="1134" w:type="dxa"/>
            <w:tcBorders>
              <w:top w:val="nil"/>
              <w:left w:val="nil"/>
              <w:bottom w:val="single" w:sz="4" w:space="0" w:color="auto"/>
              <w:right w:val="single" w:sz="4" w:space="0" w:color="auto"/>
            </w:tcBorders>
            <w:noWrap/>
            <w:vAlign w:val="center"/>
            <w:hideMark/>
          </w:tcPr>
          <w:p w14:paraId="1AD0E26B" w14:textId="77777777" w:rsidR="00E62B99" w:rsidRDefault="00E62B99">
            <w:pPr>
              <w:jc w:val="right"/>
              <w:rPr>
                <w:rFonts w:ascii="GHEA Grapalat" w:hAnsi="GHEA Grapalat" w:cs="Calibri"/>
                <w:sz w:val="16"/>
                <w:szCs w:val="16"/>
              </w:rPr>
            </w:pPr>
            <w:r>
              <w:rPr>
                <w:rFonts w:ascii="GHEA Grapalat" w:hAnsi="GHEA Grapalat" w:cs="Calibri"/>
                <w:sz w:val="16"/>
                <w:szCs w:val="16"/>
              </w:rPr>
              <w:t>13,304</w:t>
            </w:r>
          </w:p>
        </w:tc>
      </w:tr>
      <w:tr w:rsidR="00E62B99" w14:paraId="7C6561EA" w14:textId="77777777" w:rsidTr="00E62B99">
        <w:trPr>
          <w:trHeight w:val="300"/>
        </w:trPr>
        <w:tc>
          <w:tcPr>
            <w:tcW w:w="709" w:type="dxa"/>
            <w:tcBorders>
              <w:top w:val="nil"/>
              <w:left w:val="single" w:sz="4" w:space="0" w:color="auto"/>
              <w:bottom w:val="single" w:sz="4" w:space="0" w:color="auto"/>
              <w:right w:val="single" w:sz="4" w:space="0" w:color="auto"/>
            </w:tcBorders>
            <w:noWrap/>
            <w:vAlign w:val="bottom"/>
            <w:hideMark/>
          </w:tcPr>
          <w:p w14:paraId="1E13E610" w14:textId="77777777" w:rsidR="00E62B99" w:rsidRDefault="00E62B99">
            <w:pPr>
              <w:rPr>
                <w:rFonts w:ascii="Calibri" w:hAnsi="Calibri" w:cs="Calibri"/>
                <w:sz w:val="22"/>
                <w:szCs w:val="22"/>
              </w:rPr>
            </w:pPr>
            <w:r>
              <w:rPr>
                <w:rFonts w:ascii="Calibri" w:hAnsi="Calibri" w:cs="Calibri"/>
                <w:sz w:val="22"/>
                <w:szCs w:val="22"/>
              </w:rPr>
              <w:t> </w:t>
            </w:r>
          </w:p>
        </w:tc>
        <w:tc>
          <w:tcPr>
            <w:tcW w:w="4820" w:type="dxa"/>
            <w:tcBorders>
              <w:top w:val="single" w:sz="4" w:space="0" w:color="auto"/>
              <w:left w:val="nil"/>
              <w:bottom w:val="single" w:sz="4" w:space="0" w:color="auto"/>
              <w:right w:val="single" w:sz="4" w:space="0" w:color="auto"/>
            </w:tcBorders>
            <w:noWrap/>
            <w:vAlign w:val="bottom"/>
            <w:hideMark/>
          </w:tcPr>
          <w:p w14:paraId="7C6DB8BE" w14:textId="77777777" w:rsidR="00E62B99" w:rsidRDefault="00E62B99">
            <w:pPr>
              <w:rPr>
                <w:rFonts w:ascii="Calibri" w:hAnsi="Calibri" w:cs="Calibri"/>
                <w:sz w:val="22"/>
                <w:szCs w:val="22"/>
              </w:rPr>
            </w:pPr>
            <w:r>
              <w:rPr>
                <w:rFonts w:ascii="Calibri" w:hAnsi="Calibri" w:cs="Calibri"/>
                <w:sz w:val="22"/>
                <w:szCs w:val="22"/>
              </w:rPr>
              <w:t>Общий</w:t>
            </w:r>
          </w:p>
        </w:tc>
        <w:tc>
          <w:tcPr>
            <w:tcW w:w="850" w:type="dxa"/>
            <w:tcBorders>
              <w:top w:val="nil"/>
              <w:left w:val="nil"/>
              <w:bottom w:val="single" w:sz="4" w:space="0" w:color="auto"/>
              <w:right w:val="single" w:sz="4" w:space="0" w:color="auto"/>
            </w:tcBorders>
            <w:noWrap/>
            <w:vAlign w:val="bottom"/>
            <w:hideMark/>
          </w:tcPr>
          <w:p w14:paraId="1855556D" w14:textId="77777777" w:rsidR="00E62B99" w:rsidRDefault="00E62B99">
            <w:pPr>
              <w:rPr>
                <w:rFonts w:ascii="Calibri" w:hAnsi="Calibri" w:cs="Calibri"/>
                <w:sz w:val="22"/>
                <w:szCs w:val="22"/>
              </w:rPr>
            </w:pPr>
            <w:r>
              <w:rPr>
                <w:rFonts w:ascii="Calibri" w:hAnsi="Calibri" w:cs="Calibri"/>
                <w:sz w:val="22"/>
                <w:szCs w:val="22"/>
              </w:rPr>
              <w:t> </w:t>
            </w:r>
          </w:p>
        </w:tc>
        <w:tc>
          <w:tcPr>
            <w:tcW w:w="1276" w:type="dxa"/>
            <w:tcBorders>
              <w:top w:val="nil"/>
              <w:left w:val="nil"/>
              <w:bottom w:val="single" w:sz="4" w:space="0" w:color="auto"/>
              <w:right w:val="single" w:sz="4" w:space="0" w:color="auto"/>
            </w:tcBorders>
            <w:noWrap/>
            <w:vAlign w:val="bottom"/>
            <w:hideMark/>
          </w:tcPr>
          <w:p w14:paraId="1CBAE894" w14:textId="77777777" w:rsidR="00E62B99" w:rsidRDefault="00E62B99">
            <w:pPr>
              <w:rPr>
                <w:rFonts w:ascii="Calibri" w:hAnsi="Calibri" w:cs="Calibri"/>
                <w:sz w:val="22"/>
                <w:szCs w:val="22"/>
              </w:rPr>
            </w:pPr>
            <w:r>
              <w:rPr>
                <w:rFonts w:ascii="Calibri" w:hAnsi="Calibri" w:cs="Calibri"/>
                <w:sz w:val="22"/>
                <w:szCs w:val="22"/>
              </w:rPr>
              <w:t> </w:t>
            </w:r>
          </w:p>
        </w:tc>
        <w:tc>
          <w:tcPr>
            <w:tcW w:w="850" w:type="dxa"/>
            <w:tcBorders>
              <w:top w:val="nil"/>
              <w:left w:val="nil"/>
              <w:bottom w:val="single" w:sz="4" w:space="0" w:color="auto"/>
              <w:right w:val="single" w:sz="4" w:space="0" w:color="auto"/>
            </w:tcBorders>
            <w:noWrap/>
            <w:vAlign w:val="bottom"/>
            <w:hideMark/>
          </w:tcPr>
          <w:p w14:paraId="49792F29" w14:textId="77777777" w:rsidR="00E62B99" w:rsidRDefault="00E62B99">
            <w:pPr>
              <w:rPr>
                <w:rFonts w:ascii="Calibri" w:hAnsi="Calibri" w:cs="Calibri"/>
                <w:sz w:val="22"/>
                <w:szCs w:val="22"/>
              </w:rPr>
            </w:pPr>
            <w:r>
              <w:rPr>
                <w:rFonts w:ascii="Calibri" w:hAnsi="Calibri" w:cs="Calibri"/>
                <w:sz w:val="22"/>
                <w:szCs w:val="22"/>
              </w:rPr>
              <w:t> </w:t>
            </w:r>
          </w:p>
        </w:tc>
        <w:tc>
          <w:tcPr>
            <w:tcW w:w="1134" w:type="dxa"/>
            <w:tcBorders>
              <w:top w:val="nil"/>
              <w:left w:val="nil"/>
              <w:bottom w:val="single" w:sz="4" w:space="0" w:color="auto"/>
              <w:right w:val="single" w:sz="4" w:space="0" w:color="auto"/>
            </w:tcBorders>
            <w:noWrap/>
            <w:vAlign w:val="bottom"/>
            <w:hideMark/>
          </w:tcPr>
          <w:p w14:paraId="491316FA" w14:textId="77777777" w:rsidR="00E62B99" w:rsidRDefault="00E62B99">
            <w:pPr>
              <w:jc w:val="right"/>
              <w:rPr>
                <w:rFonts w:ascii="Calibri" w:hAnsi="Calibri" w:cs="Calibri"/>
                <w:sz w:val="22"/>
                <w:szCs w:val="22"/>
              </w:rPr>
            </w:pPr>
            <w:r>
              <w:rPr>
                <w:rFonts w:ascii="Calibri" w:hAnsi="Calibri" w:cs="Calibri"/>
                <w:sz w:val="22"/>
                <w:szCs w:val="22"/>
              </w:rPr>
              <w:t>1239,330</w:t>
            </w:r>
          </w:p>
        </w:tc>
      </w:tr>
    </w:tbl>
    <w:p w14:paraId="4111D375" w14:textId="77777777" w:rsidR="00E62B99" w:rsidRPr="005C532C" w:rsidRDefault="00E62B99" w:rsidP="00E62B99">
      <w:pPr>
        <w:rPr>
          <w:rFonts w:ascii="GHEA Grapalat" w:hAnsi="GHEA Grapalat"/>
          <w:color w:val="FF0000"/>
        </w:rPr>
      </w:pPr>
      <w:r w:rsidRPr="005C532C">
        <w:rPr>
          <w:rFonts w:ascii="GHEA Grapalat" w:hAnsi="GHEA Grapalat"/>
          <w:color w:val="FF0000"/>
          <w:lang w:val="hy-AM"/>
        </w:rPr>
        <w:t>*</w:t>
      </w:r>
      <w:r w:rsidRPr="005C532C">
        <w:rPr>
          <w:rFonts w:ascii="inherit" w:hAnsi="inherit" w:cs="Courier New"/>
          <w:color w:val="FF0000"/>
          <w:sz w:val="42"/>
          <w:szCs w:val="42"/>
        </w:rPr>
        <w:t xml:space="preserve"> </w:t>
      </w:r>
      <w:r w:rsidRPr="005C532C">
        <w:rPr>
          <w:rFonts w:ascii="GHEA Grapalat" w:hAnsi="GHEA Grapalat"/>
          <w:color w:val="FF0000"/>
        </w:rPr>
        <w:t>Оросительные системы следует очищать всей длине, по участками в соответствии с заданными объемами</w:t>
      </w:r>
      <w:r w:rsidRPr="005C532C">
        <w:rPr>
          <w:rFonts w:ascii="Microsoft JhengHei" w:eastAsia="Microsoft JhengHei" w:hAnsi="Microsoft JhengHei" w:cs="Microsoft JhengHei" w:hint="eastAsia"/>
          <w:color w:val="FF0000"/>
        </w:rPr>
        <w:t>․</w:t>
      </w:r>
    </w:p>
    <w:tbl>
      <w:tblPr>
        <w:tblW w:w="9919" w:type="dxa"/>
        <w:tblInd w:w="108" w:type="dxa"/>
        <w:tblLook w:val="04A0" w:firstRow="1" w:lastRow="0" w:firstColumn="1" w:lastColumn="0" w:noHBand="0" w:noVBand="1"/>
      </w:tblPr>
      <w:tblGrid>
        <w:gridCol w:w="620"/>
        <w:gridCol w:w="4317"/>
        <w:gridCol w:w="1158"/>
        <w:gridCol w:w="1197"/>
        <w:gridCol w:w="860"/>
        <w:gridCol w:w="1767"/>
      </w:tblGrid>
      <w:tr w:rsidR="00E62B99" w14:paraId="044465EB" w14:textId="77777777" w:rsidTr="00E62B99">
        <w:trPr>
          <w:trHeight w:val="300"/>
        </w:trPr>
        <w:tc>
          <w:tcPr>
            <w:tcW w:w="8152" w:type="dxa"/>
            <w:gridSpan w:val="5"/>
            <w:tcBorders>
              <w:top w:val="nil"/>
              <w:left w:val="nil"/>
              <w:bottom w:val="nil"/>
              <w:right w:val="nil"/>
            </w:tcBorders>
            <w:noWrap/>
            <w:vAlign w:val="bottom"/>
            <w:hideMark/>
          </w:tcPr>
          <w:p w14:paraId="1CAFC756" w14:textId="77777777" w:rsidR="00E62B99" w:rsidRDefault="00E62B99">
            <w:pPr>
              <w:jc w:val="center"/>
              <w:rPr>
                <w:rFonts w:ascii="Calibri" w:hAnsi="Calibri" w:cs="Calibri"/>
                <w:color w:val="000000"/>
                <w:sz w:val="22"/>
                <w:szCs w:val="22"/>
              </w:rPr>
            </w:pPr>
            <w:r>
              <w:rPr>
                <w:rFonts w:ascii="Calibri" w:hAnsi="Calibri" w:cs="Calibri"/>
                <w:color w:val="000000"/>
                <w:sz w:val="22"/>
                <w:szCs w:val="22"/>
              </w:rPr>
              <w:lastRenderedPageBreak/>
              <w:t>Объемная таблица - Смета</w:t>
            </w:r>
          </w:p>
        </w:tc>
        <w:tc>
          <w:tcPr>
            <w:tcW w:w="1767" w:type="dxa"/>
            <w:tcBorders>
              <w:top w:val="nil"/>
              <w:left w:val="nil"/>
              <w:bottom w:val="nil"/>
              <w:right w:val="nil"/>
            </w:tcBorders>
            <w:noWrap/>
            <w:vAlign w:val="bottom"/>
            <w:hideMark/>
          </w:tcPr>
          <w:p w14:paraId="1E7EDF2C" w14:textId="77777777" w:rsidR="00E62B99" w:rsidRDefault="00E62B99">
            <w:pPr>
              <w:jc w:val="center"/>
              <w:rPr>
                <w:rFonts w:ascii="Calibri" w:hAnsi="Calibri" w:cs="Calibri"/>
                <w:color w:val="000000"/>
                <w:sz w:val="22"/>
                <w:szCs w:val="22"/>
              </w:rPr>
            </w:pPr>
          </w:p>
        </w:tc>
      </w:tr>
      <w:tr w:rsidR="00E62B99" w14:paraId="2EEB7405" w14:textId="77777777" w:rsidTr="00E62B99">
        <w:trPr>
          <w:trHeight w:val="300"/>
        </w:trPr>
        <w:tc>
          <w:tcPr>
            <w:tcW w:w="620" w:type="dxa"/>
            <w:tcBorders>
              <w:top w:val="nil"/>
              <w:left w:val="nil"/>
              <w:bottom w:val="nil"/>
              <w:right w:val="nil"/>
            </w:tcBorders>
            <w:noWrap/>
            <w:vAlign w:val="bottom"/>
            <w:hideMark/>
          </w:tcPr>
          <w:p w14:paraId="4F068E0F" w14:textId="77777777" w:rsidR="00E62B99" w:rsidRDefault="00E62B99">
            <w:pPr>
              <w:rPr>
                <w:sz w:val="20"/>
                <w:szCs w:val="20"/>
              </w:rPr>
            </w:pPr>
          </w:p>
        </w:tc>
        <w:tc>
          <w:tcPr>
            <w:tcW w:w="4317" w:type="dxa"/>
            <w:tcBorders>
              <w:top w:val="nil"/>
              <w:left w:val="nil"/>
              <w:bottom w:val="nil"/>
              <w:right w:val="nil"/>
            </w:tcBorders>
            <w:noWrap/>
            <w:vAlign w:val="bottom"/>
            <w:hideMark/>
          </w:tcPr>
          <w:p w14:paraId="4984BD4D" w14:textId="77777777" w:rsidR="00E62B99" w:rsidRDefault="00E62B99">
            <w:pPr>
              <w:jc w:val="center"/>
              <w:rPr>
                <w:sz w:val="20"/>
                <w:szCs w:val="20"/>
              </w:rPr>
            </w:pPr>
          </w:p>
        </w:tc>
        <w:tc>
          <w:tcPr>
            <w:tcW w:w="1158" w:type="dxa"/>
            <w:tcBorders>
              <w:top w:val="nil"/>
              <w:left w:val="nil"/>
              <w:bottom w:val="nil"/>
              <w:right w:val="nil"/>
            </w:tcBorders>
            <w:noWrap/>
            <w:vAlign w:val="bottom"/>
            <w:hideMark/>
          </w:tcPr>
          <w:p w14:paraId="045F0360" w14:textId="77777777" w:rsidR="00E62B99" w:rsidRDefault="00E62B99">
            <w:pPr>
              <w:jc w:val="center"/>
              <w:rPr>
                <w:sz w:val="20"/>
                <w:szCs w:val="20"/>
              </w:rPr>
            </w:pPr>
          </w:p>
        </w:tc>
        <w:tc>
          <w:tcPr>
            <w:tcW w:w="1197" w:type="dxa"/>
            <w:tcBorders>
              <w:top w:val="nil"/>
              <w:left w:val="nil"/>
              <w:bottom w:val="nil"/>
              <w:right w:val="nil"/>
            </w:tcBorders>
            <w:noWrap/>
            <w:vAlign w:val="bottom"/>
            <w:hideMark/>
          </w:tcPr>
          <w:p w14:paraId="4C112987" w14:textId="77777777" w:rsidR="00E62B99" w:rsidRDefault="00E62B99">
            <w:pPr>
              <w:jc w:val="center"/>
              <w:rPr>
                <w:sz w:val="20"/>
                <w:szCs w:val="20"/>
              </w:rPr>
            </w:pPr>
          </w:p>
        </w:tc>
        <w:tc>
          <w:tcPr>
            <w:tcW w:w="860" w:type="dxa"/>
            <w:tcBorders>
              <w:top w:val="nil"/>
              <w:left w:val="nil"/>
              <w:bottom w:val="nil"/>
              <w:right w:val="nil"/>
            </w:tcBorders>
            <w:noWrap/>
            <w:vAlign w:val="bottom"/>
            <w:hideMark/>
          </w:tcPr>
          <w:p w14:paraId="49730DF6" w14:textId="77777777" w:rsidR="00E62B99" w:rsidRDefault="00E62B99">
            <w:pPr>
              <w:jc w:val="center"/>
              <w:rPr>
                <w:sz w:val="20"/>
                <w:szCs w:val="20"/>
              </w:rPr>
            </w:pPr>
          </w:p>
        </w:tc>
        <w:tc>
          <w:tcPr>
            <w:tcW w:w="1767" w:type="dxa"/>
            <w:tcBorders>
              <w:top w:val="nil"/>
              <w:left w:val="nil"/>
              <w:bottom w:val="nil"/>
              <w:right w:val="nil"/>
            </w:tcBorders>
            <w:noWrap/>
            <w:vAlign w:val="bottom"/>
            <w:hideMark/>
          </w:tcPr>
          <w:p w14:paraId="5DEB821D" w14:textId="77777777" w:rsidR="00E62B99" w:rsidRDefault="00E62B99">
            <w:pPr>
              <w:jc w:val="center"/>
              <w:rPr>
                <w:sz w:val="20"/>
                <w:szCs w:val="20"/>
              </w:rPr>
            </w:pPr>
          </w:p>
        </w:tc>
      </w:tr>
      <w:tr w:rsidR="00E62B99" w14:paraId="50F94E28" w14:textId="77777777" w:rsidTr="00E62B99">
        <w:trPr>
          <w:trHeight w:val="300"/>
        </w:trPr>
        <w:tc>
          <w:tcPr>
            <w:tcW w:w="8152" w:type="dxa"/>
            <w:gridSpan w:val="5"/>
            <w:tcBorders>
              <w:top w:val="nil"/>
              <w:left w:val="nil"/>
              <w:bottom w:val="nil"/>
              <w:right w:val="nil"/>
            </w:tcBorders>
            <w:noWrap/>
            <w:vAlign w:val="bottom"/>
            <w:hideMark/>
          </w:tcPr>
          <w:p w14:paraId="6013290B" w14:textId="527565DD" w:rsidR="00E62B99" w:rsidRPr="00E62B99" w:rsidRDefault="00E62B99" w:rsidP="00E62B99">
            <w:pPr>
              <w:jc w:val="center"/>
              <w:rPr>
                <w:rFonts w:ascii="Calibri" w:hAnsi="Calibri" w:cs="Calibri"/>
                <w:color w:val="000000"/>
                <w:sz w:val="22"/>
                <w:szCs w:val="22"/>
              </w:rPr>
            </w:pPr>
            <w:r>
              <w:rPr>
                <w:rFonts w:ascii="Calibri" w:hAnsi="Calibri" w:cs="Calibri"/>
                <w:color w:val="000000"/>
                <w:sz w:val="22"/>
                <w:szCs w:val="22"/>
              </w:rPr>
              <w:t xml:space="preserve">  </w:t>
            </w:r>
            <w:r w:rsidR="00DE5E2C" w:rsidRPr="00DE5E2C">
              <w:rPr>
                <w:rFonts w:ascii="Calibri" w:hAnsi="Calibri" w:cs="Calibri"/>
                <w:color w:val="000000"/>
                <w:sz w:val="22"/>
                <w:szCs w:val="22"/>
              </w:rPr>
              <w:t>Ручная очистка  Дотационного канала</w:t>
            </w:r>
          </w:p>
          <w:p w14:paraId="19CEA35C" w14:textId="5A1A87AD" w:rsidR="00E62B99" w:rsidRPr="00E62B99" w:rsidRDefault="00E62B99">
            <w:pPr>
              <w:jc w:val="center"/>
              <w:rPr>
                <w:rFonts w:ascii="Calibri" w:hAnsi="Calibri" w:cs="Calibri"/>
                <w:color w:val="000000"/>
                <w:sz w:val="22"/>
                <w:szCs w:val="22"/>
              </w:rPr>
            </w:pPr>
          </w:p>
        </w:tc>
        <w:tc>
          <w:tcPr>
            <w:tcW w:w="1767" w:type="dxa"/>
            <w:tcBorders>
              <w:top w:val="nil"/>
              <w:left w:val="nil"/>
              <w:bottom w:val="nil"/>
              <w:right w:val="nil"/>
            </w:tcBorders>
            <w:noWrap/>
            <w:vAlign w:val="bottom"/>
            <w:hideMark/>
          </w:tcPr>
          <w:p w14:paraId="275DB519" w14:textId="77777777" w:rsidR="00E62B99" w:rsidRDefault="00E62B99">
            <w:pPr>
              <w:jc w:val="center"/>
              <w:rPr>
                <w:rFonts w:ascii="Calibri" w:hAnsi="Calibri" w:cs="Calibri"/>
                <w:color w:val="000000"/>
                <w:sz w:val="22"/>
                <w:szCs w:val="22"/>
              </w:rPr>
            </w:pPr>
          </w:p>
        </w:tc>
      </w:tr>
      <w:tr w:rsidR="00E62B99" w14:paraId="2A8754D7" w14:textId="77777777" w:rsidTr="00E62B99">
        <w:trPr>
          <w:trHeight w:val="300"/>
        </w:trPr>
        <w:tc>
          <w:tcPr>
            <w:tcW w:w="620" w:type="dxa"/>
            <w:tcBorders>
              <w:top w:val="nil"/>
              <w:left w:val="nil"/>
              <w:bottom w:val="nil"/>
              <w:right w:val="nil"/>
            </w:tcBorders>
            <w:noWrap/>
            <w:vAlign w:val="bottom"/>
            <w:hideMark/>
          </w:tcPr>
          <w:p w14:paraId="073838B7" w14:textId="77777777" w:rsidR="00E62B99" w:rsidRDefault="00E62B99">
            <w:pPr>
              <w:rPr>
                <w:sz w:val="20"/>
                <w:szCs w:val="20"/>
              </w:rPr>
            </w:pPr>
          </w:p>
        </w:tc>
        <w:tc>
          <w:tcPr>
            <w:tcW w:w="4317" w:type="dxa"/>
            <w:tcBorders>
              <w:top w:val="nil"/>
              <w:left w:val="nil"/>
              <w:bottom w:val="nil"/>
              <w:right w:val="nil"/>
            </w:tcBorders>
            <w:noWrap/>
            <w:vAlign w:val="bottom"/>
            <w:hideMark/>
          </w:tcPr>
          <w:p w14:paraId="12E47257" w14:textId="77777777" w:rsidR="00E62B99" w:rsidRDefault="00E62B99">
            <w:pPr>
              <w:rPr>
                <w:sz w:val="20"/>
                <w:szCs w:val="20"/>
              </w:rPr>
            </w:pPr>
          </w:p>
        </w:tc>
        <w:tc>
          <w:tcPr>
            <w:tcW w:w="1158" w:type="dxa"/>
            <w:tcBorders>
              <w:top w:val="nil"/>
              <w:left w:val="nil"/>
              <w:bottom w:val="nil"/>
              <w:right w:val="nil"/>
            </w:tcBorders>
            <w:noWrap/>
            <w:vAlign w:val="bottom"/>
            <w:hideMark/>
          </w:tcPr>
          <w:p w14:paraId="61032D60" w14:textId="77777777" w:rsidR="00E62B99" w:rsidRDefault="00E62B99">
            <w:pPr>
              <w:rPr>
                <w:sz w:val="20"/>
                <w:szCs w:val="20"/>
              </w:rPr>
            </w:pPr>
          </w:p>
        </w:tc>
        <w:tc>
          <w:tcPr>
            <w:tcW w:w="1197" w:type="dxa"/>
            <w:tcBorders>
              <w:top w:val="nil"/>
              <w:left w:val="nil"/>
              <w:bottom w:val="nil"/>
              <w:right w:val="nil"/>
            </w:tcBorders>
            <w:noWrap/>
            <w:vAlign w:val="bottom"/>
            <w:hideMark/>
          </w:tcPr>
          <w:p w14:paraId="51F09770" w14:textId="77777777" w:rsidR="00E62B99" w:rsidRDefault="00E62B99">
            <w:pPr>
              <w:rPr>
                <w:sz w:val="20"/>
                <w:szCs w:val="20"/>
              </w:rPr>
            </w:pPr>
          </w:p>
        </w:tc>
        <w:tc>
          <w:tcPr>
            <w:tcW w:w="860" w:type="dxa"/>
            <w:tcBorders>
              <w:top w:val="nil"/>
              <w:left w:val="nil"/>
              <w:bottom w:val="nil"/>
              <w:right w:val="nil"/>
            </w:tcBorders>
            <w:noWrap/>
            <w:vAlign w:val="bottom"/>
            <w:hideMark/>
          </w:tcPr>
          <w:p w14:paraId="15EE7C2E" w14:textId="77777777" w:rsidR="00E62B99" w:rsidRDefault="00E62B99">
            <w:pPr>
              <w:rPr>
                <w:sz w:val="20"/>
                <w:szCs w:val="20"/>
              </w:rPr>
            </w:pPr>
          </w:p>
        </w:tc>
        <w:tc>
          <w:tcPr>
            <w:tcW w:w="1767" w:type="dxa"/>
            <w:tcBorders>
              <w:top w:val="nil"/>
              <w:left w:val="nil"/>
              <w:bottom w:val="nil"/>
              <w:right w:val="nil"/>
            </w:tcBorders>
            <w:noWrap/>
            <w:vAlign w:val="bottom"/>
            <w:hideMark/>
          </w:tcPr>
          <w:p w14:paraId="791EB80A" w14:textId="77777777" w:rsidR="00E62B99" w:rsidRDefault="00E62B99">
            <w:pPr>
              <w:rPr>
                <w:sz w:val="20"/>
                <w:szCs w:val="20"/>
              </w:rPr>
            </w:pPr>
          </w:p>
        </w:tc>
      </w:tr>
      <w:tr w:rsidR="00E62B99" w14:paraId="0CC72732" w14:textId="77777777" w:rsidTr="00E62B99">
        <w:trPr>
          <w:trHeight w:val="1020"/>
        </w:trPr>
        <w:tc>
          <w:tcPr>
            <w:tcW w:w="620" w:type="dxa"/>
            <w:tcBorders>
              <w:top w:val="single" w:sz="4" w:space="0" w:color="auto"/>
              <w:left w:val="single" w:sz="4" w:space="0" w:color="auto"/>
              <w:bottom w:val="single" w:sz="4" w:space="0" w:color="auto"/>
              <w:right w:val="single" w:sz="4" w:space="0" w:color="auto"/>
            </w:tcBorders>
            <w:vAlign w:val="center"/>
            <w:hideMark/>
          </w:tcPr>
          <w:p w14:paraId="24CE83AA" w14:textId="77777777" w:rsidR="00E62B99" w:rsidRDefault="00E62B99">
            <w:pPr>
              <w:rPr>
                <w:rFonts w:ascii="Calibri" w:hAnsi="Calibri" w:cs="Calibri"/>
                <w:color w:val="000000"/>
                <w:sz w:val="20"/>
                <w:szCs w:val="20"/>
              </w:rPr>
            </w:pPr>
            <w:r>
              <w:rPr>
                <w:rFonts w:ascii="Calibri" w:hAnsi="Calibri" w:cs="Calibri"/>
                <w:color w:val="000000"/>
                <w:sz w:val="20"/>
                <w:szCs w:val="20"/>
              </w:rPr>
              <w:t>NN</w:t>
            </w:r>
          </w:p>
        </w:tc>
        <w:tc>
          <w:tcPr>
            <w:tcW w:w="4317" w:type="dxa"/>
            <w:tcBorders>
              <w:top w:val="single" w:sz="4" w:space="0" w:color="auto"/>
              <w:left w:val="nil"/>
              <w:bottom w:val="single" w:sz="4" w:space="0" w:color="auto"/>
              <w:right w:val="single" w:sz="4" w:space="0" w:color="auto"/>
            </w:tcBorders>
            <w:vAlign w:val="center"/>
            <w:hideMark/>
          </w:tcPr>
          <w:p w14:paraId="219DD625" w14:textId="77777777" w:rsidR="00E62B99" w:rsidRDefault="00E62B99">
            <w:pPr>
              <w:rPr>
                <w:rFonts w:ascii="Calibri" w:hAnsi="Calibri" w:cs="Calibri"/>
                <w:color w:val="000000"/>
                <w:sz w:val="20"/>
                <w:szCs w:val="20"/>
              </w:rPr>
            </w:pPr>
            <w:r>
              <w:rPr>
                <w:rFonts w:ascii="Calibri" w:hAnsi="Calibri" w:cs="Calibri"/>
                <w:color w:val="000000"/>
                <w:sz w:val="20"/>
                <w:szCs w:val="20"/>
              </w:rPr>
              <w:t xml:space="preserve">                           Наименование работы</w:t>
            </w:r>
          </w:p>
        </w:tc>
        <w:tc>
          <w:tcPr>
            <w:tcW w:w="1158" w:type="dxa"/>
            <w:tcBorders>
              <w:top w:val="single" w:sz="4" w:space="0" w:color="auto"/>
              <w:left w:val="nil"/>
              <w:bottom w:val="single" w:sz="4" w:space="0" w:color="auto"/>
              <w:right w:val="single" w:sz="4" w:space="0" w:color="auto"/>
            </w:tcBorders>
            <w:vAlign w:val="center"/>
            <w:hideMark/>
          </w:tcPr>
          <w:p w14:paraId="3F2D048F" w14:textId="77777777" w:rsidR="00E62B99" w:rsidRDefault="00E62B99">
            <w:pPr>
              <w:rPr>
                <w:rFonts w:ascii="Calibri" w:hAnsi="Calibri" w:cs="Calibri"/>
                <w:color w:val="000000"/>
                <w:sz w:val="20"/>
                <w:szCs w:val="20"/>
              </w:rPr>
            </w:pPr>
            <w:r>
              <w:rPr>
                <w:rFonts w:ascii="Calibri" w:hAnsi="Calibri" w:cs="Calibri"/>
                <w:color w:val="000000"/>
                <w:sz w:val="20"/>
                <w:szCs w:val="20"/>
              </w:rPr>
              <w:t>Единица измерения</w:t>
            </w:r>
          </w:p>
        </w:tc>
        <w:tc>
          <w:tcPr>
            <w:tcW w:w="1197" w:type="dxa"/>
            <w:tcBorders>
              <w:top w:val="single" w:sz="4" w:space="0" w:color="auto"/>
              <w:left w:val="nil"/>
              <w:bottom w:val="single" w:sz="4" w:space="0" w:color="auto"/>
              <w:right w:val="single" w:sz="4" w:space="0" w:color="auto"/>
            </w:tcBorders>
            <w:vAlign w:val="center"/>
            <w:hideMark/>
          </w:tcPr>
          <w:p w14:paraId="3D14C7DA" w14:textId="77777777" w:rsidR="00E62B99" w:rsidRDefault="00E62B99">
            <w:pPr>
              <w:rPr>
                <w:rFonts w:ascii="Calibri" w:hAnsi="Calibri" w:cs="Calibri"/>
                <w:color w:val="000000"/>
                <w:sz w:val="20"/>
                <w:szCs w:val="20"/>
              </w:rPr>
            </w:pPr>
            <w:r>
              <w:rPr>
                <w:rFonts w:ascii="Calibri" w:hAnsi="Calibri" w:cs="Calibri"/>
                <w:color w:val="000000"/>
                <w:sz w:val="20"/>
                <w:szCs w:val="20"/>
              </w:rPr>
              <w:t>Количество</w:t>
            </w:r>
          </w:p>
        </w:tc>
        <w:tc>
          <w:tcPr>
            <w:tcW w:w="860" w:type="dxa"/>
            <w:tcBorders>
              <w:top w:val="single" w:sz="4" w:space="0" w:color="auto"/>
              <w:left w:val="nil"/>
              <w:bottom w:val="single" w:sz="4" w:space="0" w:color="auto"/>
              <w:right w:val="single" w:sz="4" w:space="0" w:color="auto"/>
            </w:tcBorders>
            <w:vAlign w:val="center"/>
            <w:hideMark/>
          </w:tcPr>
          <w:p w14:paraId="6143D13B" w14:textId="77777777" w:rsidR="00E62B99" w:rsidRDefault="00E62B99">
            <w:pPr>
              <w:rPr>
                <w:rFonts w:ascii="Calibri" w:hAnsi="Calibri" w:cs="Calibri"/>
                <w:color w:val="000000"/>
                <w:sz w:val="20"/>
                <w:szCs w:val="20"/>
              </w:rPr>
            </w:pPr>
            <w:r>
              <w:rPr>
                <w:rFonts w:ascii="Calibri" w:hAnsi="Calibri" w:cs="Calibri"/>
                <w:color w:val="000000"/>
                <w:sz w:val="20"/>
                <w:szCs w:val="20"/>
              </w:rPr>
              <w:t>Цена</w:t>
            </w:r>
          </w:p>
        </w:tc>
        <w:tc>
          <w:tcPr>
            <w:tcW w:w="1767" w:type="dxa"/>
            <w:tcBorders>
              <w:top w:val="single" w:sz="4" w:space="0" w:color="auto"/>
              <w:left w:val="nil"/>
              <w:bottom w:val="single" w:sz="4" w:space="0" w:color="auto"/>
              <w:right w:val="single" w:sz="4" w:space="0" w:color="auto"/>
            </w:tcBorders>
            <w:vAlign w:val="center"/>
            <w:hideMark/>
          </w:tcPr>
          <w:p w14:paraId="01BEB8E0" w14:textId="77777777" w:rsidR="00E62B99" w:rsidRDefault="00E62B99">
            <w:pPr>
              <w:rPr>
                <w:rFonts w:ascii="Calibri" w:hAnsi="Calibri" w:cs="Calibri"/>
                <w:color w:val="000000"/>
                <w:sz w:val="20"/>
                <w:szCs w:val="20"/>
              </w:rPr>
            </w:pPr>
            <w:r>
              <w:rPr>
                <w:rFonts w:ascii="Calibri" w:hAnsi="Calibri" w:cs="Calibri"/>
                <w:color w:val="000000"/>
                <w:sz w:val="20"/>
                <w:szCs w:val="20"/>
              </w:rPr>
              <w:t>Сумма/армянских драм/</w:t>
            </w:r>
          </w:p>
        </w:tc>
      </w:tr>
      <w:tr w:rsidR="00E62B99" w14:paraId="6719C6D7" w14:textId="77777777" w:rsidTr="00E62B99">
        <w:trPr>
          <w:trHeight w:val="300"/>
        </w:trPr>
        <w:tc>
          <w:tcPr>
            <w:tcW w:w="7292" w:type="dxa"/>
            <w:gridSpan w:val="4"/>
            <w:tcBorders>
              <w:top w:val="single" w:sz="4" w:space="0" w:color="auto"/>
              <w:left w:val="single" w:sz="4" w:space="0" w:color="auto"/>
              <w:bottom w:val="single" w:sz="4" w:space="0" w:color="auto"/>
              <w:right w:val="single" w:sz="4" w:space="0" w:color="000000"/>
            </w:tcBorders>
            <w:noWrap/>
            <w:vAlign w:val="bottom"/>
            <w:hideMark/>
          </w:tcPr>
          <w:p w14:paraId="4F375706" w14:textId="77777777" w:rsidR="00E62B99" w:rsidRDefault="00E62B99">
            <w:pPr>
              <w:jc w:val="center"/>
              <w:rPr>
                <w:rFonts w:ascii="Calibri" w:hAnsi="Calibri" w:cs="Calibri"/>
                <w:b/>
                <w:bCs/>
                <w:color w:val="000000"/>
                <w:sz w:val="22"/>
                <w:szCs w:val="22"/>
              </w:rPr>
            </w:pPr>
            <w:r>
              <w:rPr>
                <w:rFonts w:ascii="Calibri" w:hAnsi="Calibri" w:cs="Calibri"/>
                <w:b/>
                <w:bCs/>
                <w:color w:val="000000"/>
                <w:sz w:val="22"/>
                <w:szCs w:val="22"/>
              </w:rPr>
              <w:t>Дотационный канал (</w:t>
            </w:r>
            <w:proofErr w:type="spellStart"/>
            <w:r>
              <w:rPr>
                <w:rFonts w:ascii="Calibri" w:hAnsi="Calibri" w:cs="Calibri"/>
                <w:b/>
                <w:bCs/>
                <w:color w:val="000000"/>
                <w:sz w:val="22"/>
                <w:szCs w:val="22"/>
              </w:rPr>
              <w:t>Арагюх</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Зораван</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Егвард</w:t>
            </w:r>
            <w:proofErr w:type="spellEnd"/>
            <w:r>
              <w:rPr>
                <w:rFonts w:ascii="Calibri" w:hAnsi="Calibri" w:cs="Calibri"/>
                <w:b/>
                <w:bCs/>
                <w:color w:val="000000"/>
                <w:sz w:val="22"/>
                <w:szCs w:val="22"/>
              </w:rPr>
              <w:t>)</w:t>
            </w:r>
          </w:p>
        </w:tc>
        <w:tc>
          <w:tcPr>
            <w:tcW w:w="860" w:type="dxa"/>
            <w:tcBorders>
              <w:top w:val="nil"/>
              <w:left w:val="nil"/>
              <w:bottom w:val="single" w:sz="4" w:space="0" w:color="auto"/>
              <w:right w:val="single" w:sz="4" w:space="0" w:color="auto"/>
            </w:tcBorders>
            <w:noWrap/>
            <w:vAlign w:val="bottom"/>
            <w:hideMark/>
          </w:tcPr>
          <w:p w14:paraId="191251F2" w14:textId="77777777" w:rsidR="00E62B99" w:rsidRDefault="00E62B99">
            <w:pP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bottom"/>
            <w:hideMark/>
          </w:tcPr>
          <w:p w14:paraId="6EDE741F" w14:textId="77777777" w:rsidR="00E62B99" w:rsidRDefault="00E62B99">
            <w:pPr>
              <w:rPr>
                <w:rFonts w:ascii="Calibri" w:hAnsi="Calibri" w:cs="Calibri"/>
                <w:color w:val="000000"/>
                <w:sz w:val="22"/>
                <w:szCs w:val="22"/>
              </w:rPr>
            </w:pPr>
            <w:r>
              <w:rPr>
                <w:rFonts w:ascii="Calibri" w:hAnsi="Calibri" w:cs="Calibri"/>
                <w:color w:val="000000"/>
                <w:sz w:val="22"/>
                <w:szCs w:val="22"/>
              </w:rPr>
              <w:t> </w:t>
            </w:r>
          </w:p>
        </w:tc>
      </w:tr>
      <w:tr w:rsidR="00E62B99" w14:paraId="4B94C8DC" w14:textId="77777777" w:rsidTr="00E62B99">
        <w:trPr>
          <w:trHeight w:val="765"/>
        </w:trPr>
        <w:tc>
          <w:tcPr>
            <w:tcW w:w="620" w:type="dxa"/>
            <w:tcBorders>
              <w:top w:val="nil"/>
              <w:left w:val="single" w:sz="4" w:space="0" w:color="auto"/>
              <w:bottom w:val="single" w:sz="4" w:space="0" w:color="auto"/>
              <w:right w:val="single" w:sz="4" w:space="0" w:color="auto"/>
            </w:tcBorders>
            <w:noWrap/>
            <w:vAlign w:val="center"/>
            <w:hideMark/>
          </w:tcPr>
          <w:p w14:paraId="62EE106D" w14:textId="77777777" w:rsidR="00E62B99" w:rsidRDefault="00E62B99">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4317" w:type="dxa"/>
            <w:tcBorders>
              <w:top w:val="nil"/>
              <w:left w:val="nil"/>
              <w:bottom w:val="single" w:sz="4" w:space="0" w:color="auto"/>
              <w:right w:val="single" w:sz="4" w:space="0" w:color="auto"/>
            </w:tcBorders>
            <w:vAlign w:val="center"/>
            <w:hideMark/>
          </w:tcPr>
          <w:p w14:paraId="61F91C22" w14:textId="77777777" w:rsidR="00E62B99" w:rsidRDefault="00E62B99">
            <w:pPr>
              <w:rPr>
                <w:rFonts w:ascii="GHEA Grapalat" w:hAnsi="GHEA Grapalat" w:cs="Calibri"/>
                <w:sz w:val="16"/>
                <w:szCs w:val="16"/>
              </w:rPr>
            </w:pPr>
            <w:r>
              <w:rPr>
                <w:rFonts w:ascii="GHEA Grapalat" w:hAnsi="GHEA Grapalat" w:cs="Calibri"/>
                <w:sz w:val="16"/>
                <w:szCs w:val="16"/>
              </w:rPr>
              <w:t xml:space="preserve">Очистка каналов от переувлажненной воды 3-й группы с дополнительным ручным сбросом на глубину до 1 м (длина участка – 2000 м).)     </w:t>
            </w:r>
          </w:p>
        </w:tc>
        <w:tc>
          <w:tcPr>
            <w:tcW w:w="1158" w:type="dxa"/>
            <w:tcBorders>
              <w:top w:val="nil"/>
              <w:left w:val="nil"/>
              <w:bottom w:val="single" w:sz="4" w:space="0" w:color="auto"/>
              <w:right w:val="single" w:sz="4" w:space="0" w:color="auto"/>
            </w:tcBorders>
            <w:noWrap/>
            <w:vAlign w:val="center"/>
            <w:hideMark/>
          </w:tcPr>
          <w:p w14:paraId="2CB92BD4" w14:textId="77777777" w:rsidR="00E62B99" w:rsidRDefault="00E62B99">
            <w:pPr>
              <w:jc w:val="center"/>
              <w:rPr>
                <w:rFonts w:ascii="GHEA Grapalat" w:hAnsi="GHEA Grapalat" w:cs="Calibri"/>
                <w:color w:val="000000"/>
                <w:sz w:val="16"/>
                <w:szCs w:val="16"/>
              </w:rPr>
            </w:pPr>
            <w:r>
              <w:rPr>
                <w:rFonts w:ascii="GHEA Grapalat" w:hAnsi="GHEA Grapalat" w:cs="Calibri"/>
                <w:color w:val="000000"/>
                <w:sz w:val="16"/>
                <w:szCs w:val="16"/>
              </w:rPr>
              <w:t>մ³</w:t>
            </w:r>
          </w:p>
        </w:tc>
        <w:tc>
          <w:tcPr>
            <w:tcW w:w="1197" w:type="dxa"/>
            <w:tcBorders>
              <w:top w:val="nil"/>
              <w:left w:val="nil"/>
              <w:bottom w:val="nil"/>
              <w:right w:val="single" w:sz="4" w:space="0" w:color="auto"/>
            </w:tcBorders>
            <w:noWrap/>
            <w:vAlign w:val="center"/>
            <w:hideMark/>
          </w:tcPr>
          <w:p w14:paraId="56D337EF" w14:textId="77777777" w:rsidR="00E62B99" w:rsidRDefault="00E62B99">
            <w:pPr>
              <w:jc w:val="center"/>
              <w:rPr>
                <w:rFonts w:ascii="GHEA Grapalat" w:hAnsi="GHEA Grapalat" w:cs="Calibri"/>
                <w:sz w:val="16"/>
                <w:szCs w:val="16"/>
              </w:rPr>
            </w:pPr>
            <w:r>
              <w:rPr>
                <w:rFonts w:ascii="GHEA Grapalat" w:hAnsi="GHEA Grapalat" w:cs="Calibri"/>
                <w:sz w:val="16"/>
                <w:szCs w:val="16"/>
              </w:rPr>
              <w:t>10,0</w:t>
            </w:r>
          </w:p>
        </w:tc>
        <w:tc>
          <w:tcPr>
            <w:tcW w:w="860" w:type="dxa"/>
            <w:tcBorders>
              <w:top w:val="nil"/>
              <w:left w:val="nil"/>
              <w:bottom w:val="single" w:sz="4" w:space="0" w:color="auto"/>
              <w:right w:val="single" w:sz="4" w:space="0" w:color="auto"/>
            </w:tcBorders>
            <w:noWrap/>
            <w:vAlign w:val="center"/>
            <w:hideMark/>
          </w:tcPr>
          <w:p w14:paraId="0015B674" w14:textId="77777777" w:rsidR="00E62B99" w:rsidRDefault="00E62B99">
            <w:pPr>
              <w:jc w:val="center"/>
              <w:rPr>
                <w:rFonts w:ascii="GHEA Grapalat" w:hAnsi="GHEA Grapalat" w:cs="Calibri"/>
                <w:color w:val="000000"/>
                <w:sz w:val="16"/>
                <w:szCs w:val="16"/>
              </w:rPr>
            </w:pPr>
            <w:r>
              <w:rPr>
                <w:rFonts w:ascii="GHEA Grapalat" w:hAnsi="GHEA Grapalat" w:cs="Calibri"/>
                <w:color w:val="000000"/>
                <w:sz w:val="16"/>
                <w:szCs w:val="16"/>
              </w:rPr>
              <w:t>8,17</w:t>
            </w:r>
          </w:p>
        </w:tc>
        <w:tc>
          <w:tcPr>
            <w:tcW w:w="1767" w:type="dxa"/>
            <w:tcBorders>
              <w:top w:val="nil"/>
              <w:left w:val="nil"/>
              <w:bottom w:val="single" w:sz="4" w:space="0" w:color="auto"/>
              <w:right w:val="single" w:sz="4" w:space="0" w:color="auto"/>
            </w:tcBorders>
            <w:noWrap/>
            <w:vAlign w:val="center"/>
            <w:hideMark/>
          </w:tcPr>
          <w:p w14:paraId="5C051F76" w14:textId="77777777" w:rsidR="00E62B99" w:rsidRDefault="00E62B99">
            <w:pPr>
              <w:jc w:val="center"/>
              <w:rPr>
                <w:rFonts w:ascii="GHEA Grapalat" w:hAnsi="GHEA Grapalat" w:cs="Calibri"/>
                <w:color w:val="000000"/>
                <w:sz w:val="16"/>
                <w:szCs w:val="16"/>
              </w:rPr>
            </w:pPr>
            <w:r>
              <w:rPr>
                <w:rFonts w:ascii="GHEA Grapalat" w:hAnsi="GHEA Grapalat" w:cs="Calibri"/>
                <w:color w:val="000000"/>
                <w:sz w:val="16"/>
                <w:szCs w:val="16"/>
              </w:rPr>
              <w:t>81,72</w:t>
            </w:r>
          </w:p>
        </w:tc>
      </w:tr>
      <w:tr w:rsidR="00E62B99" w14:paraId="2BEEAF5D" w14:textId="77777777" w:rsidTr="00E62B99">
        <w:trPr>
          <w:trHeight w:val="300"/>
        </w:trPr>
        <w:tc>
          <w:tcPr>
            <w:tcW w:w="620" w:type="dxa"/>
            <w:tcBorders>
              <w:top w:val="nil"/>
              <w:left w:val="single" w:sz="4" w:space="0" w:color="auto"/>
              <w:bottom w:val="single" w:sz="4" w:space="0" w:color="auto"/>
              <w:right w:val="single" w:sz="4" w:space="0" w:color="auto"/>
            </w:tcBorders>
            <w:noWrap/>
            <w:vAlign w:val="bottom"/>
            <w:hideMark/>
          </w:tcPr>
          <w:p w14:paraId="25EA82FB" w14:textId="77777777" w:rsidR="00E62B99" w:rsidRDefault="00E62B99">
            <w:pPr>
              <w:rPr>
                <w:rFonts w:ascii="Calibri" w:hAnsi="Calibri" w:cs="Calibri"/>
                <w:color w:val="000000"/>
                <w:sz w:val="22"/>
                <w:szCs w:val="22"/>
              </w:rPr>
            </w:pPr>
            <w:r>
              <w:rPr>
                <w:rFonts w:ascii="Calibri" w:hAnsi="Calibri" w:cs="Calibri"/>
                <w:color w:val="000000"/>
                <w:sz w:val="22"/>
                <w:szCs w:val="22"/>
              </w:rPr>
              <w:t> </w:t>
            </w:r>
          </w:p>
        </w:tc>
        <w:tc>
          <w:tcPr>
            <w:tcW w:w="4317" w:type="dxa"/>
            <w:tcBorders>
              <w:top w:val="nil"/>
              <w:left w:val="nil"/>
              <w:bottom w:val="single" w:sz="4" w:space="0" w:color="auto"/>
              <w:right w:val="single" w:sz="4" w:space="0" w:color="auto"/>
            </w:tcBorders>
            <w:noWrap/>
            <w:vAlign w:val="bottom"/>
            <w:hideMark/>
          </w:tcPr>
          <w:p w14:paraId="30AF8F9B" w14:textId="77777777" w:rsidR="00E62B99" w:rsidRDefault="00E62B99">
            <w:pPr>
              <w:rPr>
                <w:rFonts w:ascii="Calibri" w:hAnsi="Calibri" w:cs="Calibri"/>
                <w:color w:val="000000"/>
                <w:sz w:val="22"/>
                <w:szCs w:val="22"/>
              </w:rPr>
            </w:pPr>
            <w:r>
              <w:rPr>
                <w:rFonts w:ascii="Calibri" w:hAnsi="Calibri" w:cs="Calibri"/>
                <w:color w:val="000000"/>
                <w:sz w:val="22"/>
                <w:szCs w:val="22"/>
              </w:rPr>
              <w:t>Общий</w:t>
            </w:r>
          </w:p>
        </w:tc>
        <w:tc>
          <w:tcPr>
            <w:tcW w:w="1158" w:type="dxa"/>
            <w:tcBorders>
              <w:top w:val="nil"/>
              <w:left w:val="nil"/>
              <w:bottom w:val="single" w:sz="4" w:space="0" w:color="auto"/>
              <w:right w:val="single" w:sz="4" w:space="0" w:color="auto"/>
            </w:tcBorders>
            <w:noWrap/>
            <w:vAlign w:val="bottom"/>
            <w:hideMark/>
          </w:tcPr>
          <w:p w14:paraId="5A24FE88" w14:textId="77777777" w:rsidR="00E62B99" w:rsidRDefault="00E62B99">
            <w:pPr>
              <w:rPr>
                <w:rFonts w:ascii="Calibri" w:hAnsi="Calibri" w:cs="Calibri"/>
                <w:color w:val="000000"/>
                <w:sz w:val="22"/>
                <w:szCs w:val="22"/>
              </w:rPr>
            </w:pPr>
            <w:r>
              <w:rPr>
                <w:rFonts w:ascii="Calibri" w:hAnsi="Calibri" w:cs="Calibri"/>
                <w:color w:val="000000"/>
                <w:sz w:val="22"/>
                <w:szCs w:val="22"/>
              </w:rPr>
              <w:t> </w:t>
            </w:r>
          </w:p>
        </w:tc>
        <w:tc>
          <w:tcPr>
            <w:tcW w:w="1197" w:type="dxa"/>
            <w:tcBorders>
              <w:top w:val="single" w:sz="4" w:space="0" w:color="auto"/>
              <w:left w:val="nil"/>
              <w:bottom w:val="single" w:sz="4" w:space="0" w:color="auto"/>
              <w:right w:val="single" w:sz="4" w:space="0" w:color="auto"/>
            </w:tcBorders>
            <w:noWrap/>
            <w:vAlign w:val="bottom"/>
            <w:hideMark/>
          </w:tcPr>
          <w:p w14:paraId="58457D59" w14:textId="77777777" w:rsidR="00E62B99" w:rsidRDefault="00E62B99">
            <w:pPr>
              <w:rPr>
                <w:rFonts w:ascii="Calibri" w:hAnsi="Calibri" w:cs="Calibri"/>
                <w:color w:val="000000"/>
                <w:sz w:val="22"/>
                <w:szCs w:val="22"/>
              </w:rPr>
            </w:pPr>
            <w:r>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noWrap/>
            <w:vAlign w:val="bottom"/>
            <w:hideMark/>
          </w:tcPr>
          <w:p w14:paraId="7CE6A648" w14:textId="77777777" w:rsidR="00E62B99" w:rsidRDefault="00E62B99">
            <w:pPr>
              <w:rPr>
                <w:rFonts w:ascii="Calibri" w:hAnsi="Calibri" w:cs="Calibri"/>
                <w:color w:val="000000"/>
                <w:sz w:val="22"/>
                <w:szCs w:val="22"/>
              </w:rPr>
            </w:pPr>
            <w:r>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noWrap/>
            <w:vAlign w:val="center"/>
            <w:hideMark/>
          </w:tcPr>
          <w:p w14:paraId="37860806" w14:textId="77777777" w:rsidR="00E62B99" w:rsidRDefault="00E62B99">
            <w:pPr>
              <w:jc w:val="center"/>
              <w:rPr>
                <w:rFonts w:ascii="GHEA Grapalat" w:hAnsi="GHEA Grapalat" w:cs="Calibri"/>
                <w:color w:val="000000"/>
                <w:sz w:val="16"/>
                <w:szCs w:val="16"/>
              </w:rPr>
            </w:pPr>
            <w:r>
              <w:rPr>
                <w:rFonts w:ascii="GHEA Grapalat" w:hAnsi="GHEA Grapalat" w:cs="Calibri"/>
                <w:color w:val="000000"/>
                <w:sz w:val="16"/>
                <w:szCs w:val="16"/>
              </w:rPr>
              <w:t>81,72</w:t>
            </w:r>
          </w:p>
        </w:tc>
      </w:tr>
    </w:tbl>
    <w:p w14:paraId="4B2E95DD" w14:textId="77777777" w:rsidR="00E62B99" w:rsidRPr="005C532C" w:rsidRDefault="00E62B99" w:rsidP="00E62B99">
      <w:pPr>
        <w:rPr>
          <w:rFonts w:ascii="GHEA Grapalat" w:hAnsi="GHEA Grapalat"/>
          <w:color w:val="FF0000"/>
        </w:rPr>
      </w:pPr>
      <w:r w:rsidRPr="005C532C">
        <w:rPr>
          <w:rFonts w:ascii="GHEA Grapalat" w:hAnsi="GHEA Grapalat"/>
          <w:color w:val="FF0000"/>
          <w:lang w:val="hy-AM"/>
        </w:rPr>
        <w:t>*</w:t>
      </w:r>
      <w:r w:rsidRPr="005C532C">
        <w:rPr>
          <w:rFonts w:ascii="inherit" w:hAnsi="inherit" w:cs="Courier New"/>
          <w:color w:val="FF0000"/>
          <w:sz w:val="42"/>
          <w:szCs w:val="42"/>
        </w:rPr>
        <w:t xml:space="preserve"> </w:t>
      </w:r>
      <w:r w:rsidRPr="005C532C">
        <w:rPr>
          <w:rFonts w:ascii="GHEA Grapalat" w:hAnsi="GHEA Grapalat"/>
          <w:color w:val="FF0000"/>
        </w:rPr>
        <w:t>Оросительные системы следует очищать всей длине, по участками в соответствии с заданными объемами</w:t>
      </w:r>
      <w:r w:rsidRPr="005C532C">
        <w:rPr>
          <w:rFonts w:ascii="Microsoft JhengHei" w:eastAsia="Microsoft JhengHei" w:hAnsi="Microsoft JhengHei" w:cs="Microsoft JhengHei" w:hint="eastAsia"/>
          <w:color w:val="FF0000"/>
        </w:rPr>
        <w:t>․</w:t>
      </w:r>
    </w:p>
    <w:p w14:paraId="6D90B7CB" w14:textId="77777777" w:rsidR="00E62B99" w:rsidRPr="00E62B99" w:rsidRDefault="00E62B99" w:rsidP="003B2F27">
      <w:pPr>
        <w:widowControl w:val="0"/>
        <w:spacing w:after="160" w:line="360" w:lineRule="auto"/>
        <w:jc w:val="right"/>
        <w:rPr>
          <w:rFonts w:ascii="GHEA Grapalat" w:hAnsi="GHEA Grapalat"/>
          <w:i/>
        </w:rPr>
      </w:pPr>
    </w:p>
    <w:p w14:paraId="4DBA01E4" w14:textId="77777777" w:rsidR="00E62B99" w:rsidRPr="00DE5E2C" w:rsidRDefault="00E62B99" w:rsidP="003B2F27">
      <w:pPr>
        <w:widowControl w:val="0"/>
        <w:spacing w:after="160" w:line="360" w:lineRule="auto"/>
        <w:jc w:val="right"/>
        <w:rPr>
          <w:rFonts w:ascii="GHEA Grapalat" w:hAnsi="GHEA Grapalat"/>
          <w:i/>
        </w:rPr>
      </w:pPr>
    </w:p>
    <w:p w14:paraId="64457100" w14:textId="77777777" w:rsidR="00E62B99" w:rsidRPr="00DE5E2C" w:rsidRDefault="00E62B99" w:rsidP="003B2F27">
      <w:pPr>
        <w:widowControl w:val="0"/>
        <w:spacing w:after="160" w:line="360" w:lineRule="auto"/>
        <w:jc w:val="right"/>
        <w:rPr>
          <w:rFonts w:ascii="GHEA Grapalat" w:hAnsi="GHEA Grapalat"/>
          <w:i/>
        </w:rPr>
      </w:pPr>
    </w:p>
    <w:p w14:paraId="2A41DB41" w14:textId="77777777" w:rsidR="00E62B99" w:rsidRPr="00DE5E2C" w:rsidRDefault="00E62B99" w:rsidP="003B2F27">
      <w:pPr>
        <w:widowControl w:val="0"/>
        <w:spacing w:after="160" w:line="360" w:lineRule="auto"/>
        <w:jc w:val="right"/>
        <w:rPr>
          <w:rFonts w:ascii="GHEA Grapalat" w:hAnsi="GHEA Grapalat"/>
          <w:i/>
        </w:rPr>
      </w:pPr>
    </w:p>
    <w:p w14:paraId="7C7D54B1" w14:textId="77777777" w:rsidR="00E62B99" w:rsidRPr="00DE5E2C" w:rsidRDefault="00E62B99" w:rsidP="003B2F27">
      <w:pPr>
        <w:widowControl w:val="0"/>
        <w:spacing w:after="160" w:line="360" w:lineRule="auto"/>
        <w:jc w:val="right"/>
        <w:rPr>
          <w:rFonts w:ascii="GHEA Grapalat" w:hAnsi="GHEA Grapalat"/>
          <w:i/>
        </w:rPr>
      </w:pPr>
    </w:p>
    <w:p w14:paraId="45E7DE56" w14:textId="77777777" w:rsidR="00E62B99" w:rsidRPr="00DE5E2C" w:rsidRDefault="00E62B99" w:rsidP="003B2F27">
      <w:pPr>
        <w:widowControl w:val="0"/>
        <w:spacing w:after="160" w:line="360" w:lineRule="auto"/>
        <w:jc w:val="right"/>
        <w:rPr>
          <w:rFonts w:ascii="GHEA Grapalat" w:hAnsi="GHEA Grapalat"/>
          <w:i/>
        </w:rPr>
      </w:pPr>
    </w:p>
    <w:p w14:paraId="7AACDFD0" w14:textId="77777777" w:rsidR="00E62B99" w:rsidRPr="00DE5E2C" w:rsidRDefault="00E62B99" w:rsidP="003B2F27">
      <w:pPr>
        <w:widowControl w:val="0"/>
        <w:spacing w:after="160" w:line="360" w:lineRule="auto"/>
        <w:jc w:val="right"/>
        <w:rPr>
          <w:rFonts w:ascii="GHEA Grapalat" w:hAnsi="GHEA Grapalat"/>
          <w:i/>
        </w:rPr>
      </w:pPr>
    </w:p>
    <w:p w14:paraId="5BBC6989" w14:textId="77777777" w:rsidR="00E62B99" w:rsidRPr="00DE5E2C" w:rsidRDefault="00E62B99" w:rsidP="003B2F27">
      <w:pPr>
        <w:widowControl w:val="0"/>
        <w:spacing w:after="160" w:line="360" w:lineRule="auto"/>
        <w:jc w:val="right"/>
        <w:rPr>
          <w:rFonts w:ascii="GHEA Grapalat" w:hAnsi="GHEA Grapalat"/>
          <w:i/>
        </w:rPr>
      </w:pPr>
    </w:p>
    <w:p w14:paraId="63F26B43" w14:textId="77777777" w:rsidR="00E62B99" w:rsidRPr="00DE5E2C" w:rsidRDefault="00E62B99" w:rsidP="003B2F27">
      <w:pPr>
        <w:widowControl w:val="0"/>
        <w:spacing w:after="160" w:line="360" w:lineRule="auto"/>
        <w:jc w:val="right"/>
        <w:rPr>
          <w:rFonts w:ascii="GHEA Grapalat" w:hAnsi="GHEA Grapalat"/>
          <w:i/>
        </w:rPr>
      </w:pPr>
    </w:p>
    <w:p w14:paraId="2251CDB3" w14:textId="77777777" w:rsidR="00E62B99" w:rsidRPr="00DE5E2C" w:rsidRDefault="00E62B99" w:rsidP="003B2F27">
      <w:pPr>
        <w:widowControl w:val="0"/>
        <w:spacing w:after="160" w:line="360" w:lineRule="auto"/>
        <w:jc w:val="right"/>
        <w:rPr>
          <w:rFonts w:ascii="GHEA Grapalat" w:hAnsi="GHEA Grapalat"/>
          <w:i/>
        </w:rPr>
      </w:pPr>
    </w:p>
    <w:p w14:paraId="23CCBD2E" w14:textId="77777777" w:rsidR="00E62B99" w:rsidRPr="00DE5E2C" w:rsidRDefault="00E62B99" w:rsidP="003B2F27">
      <w:pPr>
        <w:widowControl w:val="0"/>
        <w:spacing w:after="160" w:line="360" w:lineRule="auto"/>
        <w:jc w:val="right"/>
        <w:rPr>
          <w:rFonts w:ascii="GHEA Grapalat" w:hAnsi="GHEA Grapalat"/>
          <w:i/>
        </w:rPr>
      </w:pPr>
    </w:p>
    <w:p w14:paraId="20DD76AC" w14:textId="77777777" w:rsidR="00E62B99" w:rsidRPr="00DE5E2C" w:rsidRDefault="00E62B99" w:rsidP="003B2F27">
      <w:pPr>
        <w:widowControl w:val="0"/>
        <w:spacing w:after="160" w:line="360" w:lineRule="auto"/>
        <w:jc w:val="right"/>
        <w:rPr>
          <w:rFonts w:ascii="GHEA Grapalat" w:hAnsi="GHEA Grapalat"/>
          <w:i/>
        </w:rPr>
      </w:pPr>
    </w:p>
    <w:p w14:paraId="06F8EBD8" w14:textId="77777777" w:rsidR="00E62B99" w:rsidRPr="00DE5E2C" w:rsidRDefault="00E62B99" w:rsidP="003B2F27">
      <w:pPr>
        <w:widowControl w:val="0"/>
        <w:spacing w:after="160" w:line="360" w:lineRule="auto"/>
        <w:jc w:val="right"/>
        <w:rPr>
          <w:rFonts w:ascii="GHEA Grapalat" w:hAnsi="GHEA Grapalat"/>
          <w:i/>
        </w:rPr>
      </w:pPr>
    </w:p>
    <w:p w14:paraId="40D770A3" w14:textId="77777777" w:rsidR="00E62B99" w:rsidRPr="00DE5E2C" w:rsidRDefault="00E62B99" w:rsidP="003B2F27">
      <w:pPr>
        <w:widowControl w:val="0"/>
        <w:spacing w:after="160" w:line="360" w:lineRule="auto"/>
        <w:jc w:val="right"/>
        <w:rPr>
          <w:rFonts w:ascii="GHEA Grapalat" w:hAnsi="GHEA Grapalat"/>
          <w:i/>
        </w:rPr>
      </w:pPr>
    </w:p>
    <w:p w14:paraId="18B493E4" w14:textId="77777777" w:rsidR="00E62B99" w:rsidRPr="00DE5E2C" w:rsidRDefault="00E62B99" w:rsidP="003B2F27">
      <w:pPr>
        <w:widowControl w:val="0"/>
        <w:spacing w:after="160" w:line="360" w:lineRule="auto"/>
        <w:jc w:val="right"/>
        <w:rPr>
          <w:rFonts w:ascii="GHEA Grapalat" w:hAnsi="GHEA Grapalat"/>
          <w:i/>
        </w:rPr>
      </w:pPr>
    </w:p>
    <w:p w14:paraId="25607AED" w14:textId="63E7C694"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01589B30" w14:textId="1AE35A2F"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E62B99" w:rsidRPr="00E62B99">
        <w:rPr>
          <w:rFonts w:ascii="GHEA Grapalat" w:hAnsi="GHEA Grapalat"/>
          <w:i/>
        </w:rPr>
        <w:t>26</w:t>
      </w:r>
      <w:r w:rsidRPr="00AD29CE">
        <w:rPr>
          <w:rFonts w:ascii="GHEA Grapalat" w:hAnsi="GHEA Grapalat"/>
          <w:i/>
        </w:rPr>
        <w:t>г.</w:t>
      </w:r>
    </w:p>
    <w:p w14:paraId="003A4C9A"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8"/>
        <w:t>*</w:t>
      </w:r>
    </w:p>
    <w:p w14:paraId="57996E96"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277"/>
        <w:gridCol w:w="1522"/>
        <w:gridCol w:w="283"/>
        <w:gridCol w:w="301"/>
        <w:gridCol w:w="563"/>
        <w:gridCol w:w="681"/>
        <w:gridCol w:w="582"/>
        <w:gridCol w:w="566"/>
        <w:gridCol w:w="601"/>
        <w:gridCol w:w="611"/>
        <w:gridCol w:w="871"/>
        <w:gridCol w:w="676"/>
        <w:gridCol w:w="643"/>
        <w:gridCol w:w="611"/>
        <w:gridCol w:w="666"/>
      </w:tblGrid>
      <w:tr w:rsidR="003B2F27" w:rsidRPr="00F412AC" w14:paraId="543A08C4" w14:textId="77777777" w:rsidTr="00E62B99">
        <w:trPr>
          <w:trHeight w:val="363"/>
          <w:jc w:val="center"/>
        </w:trPr>
        <w:tc>
          <w:tcPr>
            <w:tcW w:w="11270" w:type="dxa"/>
            <w:gridSpan w:val="16"/>
          </w:tcPr>
          <w:p w14:paraId="343444A4"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5E057CD8" w14:textId="77777777" w:rsidTr="00951DCC">
        <w:trPr>
          <w:trHeight w:val="1370"/>
          <w:jc w:val="center"/>
        </w:trPr>
        <w:tc>
          <w:tcPr>
            <w:tcW w:w="816" w:type="dxa"/>
            <w:vAlign w:val="center"/>
          </w:tcPr>
          <w:p w14:paraId="516F2217"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77" w:type="dxa"/>
            <w:vAlign w:val="center"/>
          </w:tcPr>
          <w:p w14:paraId="2F7BB2DC"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522" w:type="dxa"/>
            <w:vAlign w:val="center"/>
          </w:tcPr>
          <w:p w14:paraId="378967F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655" w:type="dxa"/>
            <w:gridSpan w:val="13"/>
            <w:vAlign w:val="center"/>
          </w:tcPr>
          <w:p w14:paraId="2D66DBA8" w14:textId="0E8567DF"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E62B99" w:rsidRPr="00E62B99">
              <w:rPr>
                <w:rFonts w:ascii="GHEA Grapalat" w:hAnsi="GHEA Grapalat"/>
                <w:sz w:val="16"/>
              </w:rPr>
              <w:t>26</w:t>
            </w:r>
            <w:r>
              <w:rPr>
                <w:rFonts w:ascii="GHEA Grapalat" w:hAnsi="GHEA Grapalat"/>
                <w:sz w:val="16"/>
              </w:rPr>
              <w:t>г., по месяцам, в том числе</w:t>
            </w:r>
            <w:r>
              <w:rPr>
                <w:rStyle w:val="af6"/>
                <w:rFonts w:ascii="GHEA Grapalat" w:hAnsi="GHEA Grapalat"/>
                <w:sz w:val="16"/>
              </w:rPr>
              <w:footnoteReference w:customMarkFollows="1" w:id="19"/>
              <w:t>**</w:t>
            </w:r>
          </w:p>
        </w:tc>
      </w:tr>
      <w:tr w:rsidR="003B2F27" w:rsidRPr="00F412AC" w14:paraId="78F636DE" w14:textId="77777777" w:rsidTr="00951DCC">
        <w:trPr>
          <w:trHeight w:val="598"/>
          <w:jc w:val="center"/>
        </w:trPr>
        <w:tc>
          <w:tcPr>
            <w:tcW w:w="816" w:type="dxa"/>
          </w:tcPr>
          <w:p w14:paraId="139348E2" w14:textId="77777777" w:rsidR="003B2F27" w:rsidRPr="00F412AC" w:rsidRDefault="003B2F27" w:rsidP="005B7138">
            <w:pPr>
              <w:widowControl w:val="0"/>
              <w:spacing w:after="120"/>
              <w:jc w:val="center"/>
              <w:rPr>
                <w:rFonts w:ascii="GHEA Grapalat" w:hAnsi="GHEA Grapalat"/>
                <w:sz w:val="16"/>
              </w:rPr>
            </w:pPr>
          </w:p>
        </w:tc>
        <w:tc>
          <w:tcPr>
            <w:tcW w:w="1277" w:type="dxa"/>
          </w:tcPr>
          <w:p w14:paraId="145FB47C" w14:textId="77777777" w:rsidR="003B2F27" w:rsidRPr="00F412AC" w:rsidRDefault="003B2F27" w:rsidP="005B7138">
            <w:pPr>
              <w:widowControl w:val="0"/>
              <w:spacing w:after="120"/>
              <w:jc w:val="center"/>
              <w:rPr>
                <w:rFonts w:ascii="GHEA Grapalat" w:hAnsi="GHEA Grapalat"/>
                <w:sz w:val="16"/>
              </w:rPr>
            </w:pPr>
          </w:p>
        </w:tc>
        <w:tc>
          <w:tcPr>
            <w:tcW w:w="1522" w:type="dxa"/>
          </w:tcPr>
          <w:p w14:paraId="369BBD3C" w14:textId="77777777" w:rsidR="003B2F27" w:rsidRPr="00F412AC" w:rsidRDefault="003B2F27" w:rsidP="005B7138">
            <w:pPr>
              <w:widowControl w:val="0"/>
              <w:spacing w:after="120"/>
              <w:jc w:val="center"/>
              <w:rPr>
                <w:rFonts w:ascii="GHEA Grapalat" w:hAnsi="GHEA Grapalat"/>
                <w:sz w:val="16"/>
              </w:rPr>
            </w:pPr>
          </w:p>
        </w:tc>
        <w:tc>
          <w:tcPr>
            <w:tcW w:w="283" w:type="dxa"/>
            <w:vAlign w:val="center"/>
          </w:tcPr>
          <w:p w14:paraId="0FB76584"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301" w:type="dxa"/>
            <w:vAlign w:val="center"/>
          </w:tcPr>
          <w:p w14:paraId="09BE2DB5"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EC276F"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01B1AD63"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8555D33"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1DE523C8"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7A9A6740"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1077F9EA"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65BB3CA1"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5B11D649"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56569AA4"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5377638A"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632766F"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4C5AEC" w:rsidRPr="00F412AC" w14:paraId="18550C5A" w14:textId="77777777" w:rsidTr="00951DCC">
        <w:trPr>
          <w:trHeight w:val="363"/>
          <w:jc w:val="center"/>
        </w:trPr>
        <w:tc>
          <w:tcPr>
            <w:tcW w:w="816" w:type="dxa"/>
          </w:tcPr>
          <w:p w14:paraId="18A3EBD8" w14:textId="0CCD483E"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es-ES"/>
              </w:rPr>
              <w:t xml:space="preserve">                                                    1</w:t>
            </w:r>
          </w:p>
        </w:tc>
        <w:tc>
          <w:tcPr>
            <w:tcW w:w="1277" w:type="dxa"/>
            <w:vAlign w:val="center"/>
          </w:tcPr>
          <w:p w14:paraId="639B876C" w14:textId="3A5924A7"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cs="Calibri"/>
                <w:sz w:val="16"/>
                <w:szCs w:val="16"/>
              </w:rPr>
              <w:t>90641100/1</w:t>
            </w:r>
          </w:p>
        </w:tc>
        <w:tc>
          <w:tcPr>
            <w:tcW w:w="1522" w:type="dxa"/>
            <w:vAlign w:val="center"/>
          </w:tcPr>
          <w:p w14:paraId="60A71EC9" w14:textId="08DFE201"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 xml:space="preserve">Ручная очистка внутрихозяйственных сетей участка </w:t>
            </w:r>
            <w:proofErr w:type="spellStart"/>
            <w:r w:rsidRPr="004C5AEC">
              <w:rPr>
                <w:rFonts w:ascii="GHEA Grapalat" w:hAnsi="GHEA Grapalat"/>
                <w:sz w:val="16"/>
                <w:szCs w:val="16"/>
              </w:rPr>
              <w:t>Егвард</w:t>
            </w:r>
            <w:proofErr w:type="spellEnd"/>
          </w:p>
        </w:tc>
        <w:tc>
          <w:tcPr>
            <w:tcW w:w="283" w:type="dxa"/>
            <w:vAlign w:val="center"/>
          </w:tcPr>
          <w:p w14:paraId="0654FC16" w14:textId="0FEDF0D8" w:rsidR="004C5AEC" w:rsidRPr="004C5AEC" w:rsidRDefault="004C5AEC" w:rsidP="004C5AEC">
            <w:pPr>
              <w:widowControl w:val="0"/>
              <w:spacing w:after="120"/>
              <w:jc w:val="center"/>
              <w:rPr>
                <w:rFonts w:ascii="GHEA Grapalat" w:hAnsi="GHEA Grapalat"/>
                <w:sz w:val="16"/>
                <w:szCs w:val="16"/>
              </w:rPr>
            </w:pPr>
          </w:p>
        </w:tc>
        <w:tc>
          <w:tcPr>
            <w:tcW w:w="301" w:type="dxa"/>
            <w:vAlign w:val="center"/>
          </w:tcPr>
          <w:p w14:paraId="05577D29" w14:textId="363D55F4" w:rsidR="004C5AEC" w:rsidRPr="004C5AEC" w:rsidRDefault="004C5AEC" w:rsidP="004C5AEC">
            <w:pPr>
              <w:widowControl w:val="0"/>
              <w:spacing w:after="120"/>
              <w:jc w:val="center"/>
              <w:rPr>
                <w:rFonts w:ascii="GHEA Grapalat" w:hAnsi="GHEA Grapalat"/>
                <w:sz w:val="16"/>
                <w:szCs w:val="16"/>
              </w:rPr>
            </w:pPr>
          </w:p>
        </w:tc>
        <w:tc>
          <w:tcPr>
            <w:tcW w:w="563" w:type="dxa"/>
            <w:vAlign w:val="center"/>
          </w:tcPr>
          <w:p w14:paraId="086944F8" w14:textId="169B6EB1"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rPr>
              <w:t xml:space="preserve">30 </w:t>
            </w:r>
            <w:r w:rsidRPr="004C5AEC">
              <w:rPr>
                <w:rFonts w:ascii="GHEA Grapalat" w:hAnsi="GHEA Grapalat"/>
                <w:sz w:val="16"/>
                <w:szCs w:val="16"/>
                <w:lang w:val="hy-AM"/>
              </w:rPr>
              <w:t>%</w:t>
            </w:r>
          </w:p>
        </w:tc>
        <w:tc>
          <w:tcPr>
            <w:tcW w:w="681" w:type="dxa"/>
            <w:vAlign w:val="center"/>
          </w:tcPr>
          <w:p w14:paraId="4987A4FA" w14:textId="5EE022CA"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rPr>
              <w:t xml:space="preserve">100 </w:t>
            </w:r>
            <w:r w:rsidRPr="004C5AEC">
              <w:rPr>
                <w:rFonts w:ascii="GHEA Grapalat" w:hAnsi="GHEA Grapalat"/>
                <w:sz w:val="16"/>
                <w:szCs w:val="16"/>
                <w:lang w:val="hy-AM"/>
              </w:rPr>
              <w:t>%</w:t>
            </w:r>
          </w:p>
        </w:tc>
        <w:tc>
          <w:tcPr>
            <w:tcW w:w="582" w:type="dxa"/>
            <w:vAlign w:val="center"/>
          </w:tcPr>
          <w:p w14:paraId="73D0DE36" w14:textId="36C1821F"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lang w:val="hy-AM"/>
              </w:rPr>
              <w:t>100 %</w:t>
            </w:r>
          </w:p>
        </w:tc>
        <w:tc>
          <w:tcPr>
            <w:tcW w:w="566" w:type="dxa"/>
            <w:vAlign w:val="center"/>
          </w:tcPr>
          <w:p w14:paraId="2EE9C431" w14:textId="5E3B19A3"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01" w:type="dxa"/>
            <w:vAlign w:val="center"/>
          </w:tcPr>
          <w:p w14:paraId="591847F8" w14:textId="4999E1BC"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138DC977" w14:textId="537B6B02"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871" w:type="dxa"/>
            <w:vAlign w:val="center"/>
          </w:tcPr>
          <w:p w14:paraId="4176A1F0" w14:textId="616D9D9B"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76" w:type="dxa"/>
            <w:vAlign w:val="center"/>
          </w:tcPr>
          <w:p w14:paraId="7F2F4781" w14:textId="6249FF06"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43" w:type="dxa"/>
            <w:vAlign w:val="center"/>
          </w:tcPr>
          <w:p w14:paraId="53D71F77" w14:textId="0C9A126F"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7EDEFEF4" w14:textId="62320774" w:rsidR="004C5AEC" w:rsidRPr="004C5AEC" w:rsidRDefault="004C5AEC" w:rsidP="004C5AEC">
            <w:pPr>
              <w:widowControl w:val="0"/>
              <w:spacing w:after="120"/>
              <w:jc w:val="center"/>
              <w:rPr>
                <w:rFonts w:ascii="GHEA Grapalat" w:hAnsi="GHEA Grapalat" w:cs="Arial"/>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66" w:type="dxa"/>
            <w:vAlign w:val="center"/>
          </w:tcPr>
          <w:p w14:paraId="4BE7D7F7" w14:textId="34E38B87" w:rsidR="004C5AEC" w:rsidRPr="004C5AEC" w:rsidRDefault="004C5AEC" w:rsidP="004C5AEC">
            <w:pPr>
              <w:widowControl w:val="0"/>
              <w:spacing w:after="120"/>
              <w:jc w:val="center"/>
              <w:rPr>
                <w:rFonts w:ascii="GHEA Grapalat" w:hAnsi="GHEA Grapalat"/>
                <w:b/>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r>
      <w:tr w:rsidR="004C5AEC" w:rsidRPr="00F412AC" w14:paraId="36A1E382" w14:textId="77777777" w:rsidTr="00951DCC">
        <w:trPr>
          <w:trHeight w:val="363"/>
          <w:jc w:val="center"/>
        </w:trPr>
        <w:tc>
          <w:tcPr>
            <w:tcW w:w="816" w:type="dxa"/>
          </w:tcPr>
          <w:p w14:paraId="0B6E7569" w14:textId="186C844D"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es-ES"/>
              </w:rPr>
              <w:t xml:space="preserve">                                 2</w:t>
            </w:r>
          </w:p>
        </w:tc>
        <w:tc>
          <w:tcPr>
            <w:tcW w:w="1277" w:type="dxa"/>
            <w:vAlign w:val="center"/>
          </w:tcPr>
          <w:p w14:paraId="279B0514" w14:textId="161C31AD"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cs="Calibri"/>
                <w:sz w:val="16"/>
                <w:szCs w:val="16"/>
              </w:rPr>
              <w:t>90641100/</w:t>
            </w:r>
            <w:r w:rsidRPr="004C5AEC">
              <w:rPr>
                <w:rFonts w:ascii="GHEA Grapalat" w:hAnsi="GHEA Grapalat" w:cs="Calibri"/>
                <w:sz w:val="16"/>
                <w:szCs w:val="16"/>
                <w:lang w:val="hy-AM"/>
              </w:rPr>
              <w:t>2</w:t>
            </w:r>
          </w:p>
        </w:tc>
        <w:tc>
          <w:tcPr>
            <w:tcW w:w="1522" w:type="dxa"/>
            <w:vAlign w:val="center"/>
          </w:tcPr>
          <w:p w14:paraId="011E9222" w14:textId="52AA7A0F"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 xml:space="preserve">Ручная очистка межхозяйственных и внутрихозяйственных сетей участка </w:t>
            </w:r>
            <w:proofErr w:type="spellStart"/>
            <w:r w:rsidRPr="004C5AEC">
              <w:rPr>
                <w:rFonts w:ascii="GHEA Grapalat" w:hAnsi="GHEA Grapalat"/>
                <w:sz w:val="16"/>
                <w:szCs w:val="16"/>
              </w:rPr>
              <w:t>Джрвеж-Дзорахпюр</w:t>
            </w:r>
            <w:proofErr w:type="spellEnd"/>
          </w:p>
        </w:tc>
        <w:tc>
          <w:tcPr>
            <w:tcW w:w="283" w:type="dxa"/>
            <w:vAlign w:val="center"/>
          </w:tcPr>
          <w:p w14:paraId="0CD8C8DE" w14:textId="77777777" w:rsidR="004C5AEC" w:rsidRPr="004C5AEC" w:rsidRDefault="004C5AEC" w:rsidP="004C5AEC">
            <w:pPr>
              <w:widowControl w:val="0"/>
              <w:spacing w:after="120"/>
              <w:jc w:val="center"/>
              <w:rPr>
                <w:rFonts w:ascii="GHEA Grapalat" w:hAnsi="GHEA Grapalat"/>
                <w:sz w:val="16"/>
                <w:szCs w:val="16"/>
              </w:rPr>
            </w:pPr>
          </w:p>
        </w:tc>
        <w:tc>
          <w:tcPr>
            <w:tcW w:w="301" w:type="dxa"/>
            <w:vAlign w:val="center"/>
          </w:tcPr>
          <w:p w14:paraId="739EAE0F" w14:textId="77777777" w:rsidR="004C5AEC" w:rsidRPr="004C5AEC" w:rsidRDefault="004C5AEC" w:rsidP="004C5AEC">
            <w:pPr>
              <w:widowControl w:val="0"/>
              <w:spacing w:after="120"/>
              <w:jc w:val="center"/>
              <w:rPr>
                <w:rFonts w:ascii="GHEA Grapalat" w:hAnsi="GHEA Grapalat"/>
                <w:sz w:val="16"/>
                <w:szCs w:val="16"/>
              </w:rPr>
            </w:pPr>
          </w:p>
        </w:tc>
        <w:tc>
          <w:tcPr>
            <w:tcW w:w="563" w:type="dxa"/>
            <w:vAlign w:val="center"/>
          </w:tcPr>
          <w:p w14:paraId="298870BF" w14:textId="711984D6"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 xml:space="preserve">30 </w:t>
            </w:r>
            <w:r w:rsidRPr="004C5AEC">
              <w:rPr>
                <w:rFonts w:ascii="GHEA Grapalat" w:hAnsi="GHEA Grapalat"/>
                <w:sz w:val="16"/>
                <w:szCs w:val="16"/>
                <w:lang w:val="hy-AM"/>
              </w:rPr>
              <w:t>%</w:t>
            </w:r>
          </w:p>
        </w:tc>
        <w:tc>
          <w:tcPr>
            <w:tcW w:w="681" w:type="dxa"/>
            <w:vAlign w:val="center"/>
          </w:tcPr>
          <w:p w14:paraId="725A11D8" w14:textId="7B09FB74"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70</w:t>
            </w:r>
            <w:r w:rsidRPr="004C5AEC">
              <w:rPr>
                <w:rFonts w:ascii="GHEA Grapalat" w:hAnsi="GHEA Grapalat"/>
                <w:sz w:val="16"/>
                <w:szCs w:val="16"/>
                <w:lang w:val="hy-AM"/>
              </w:rPr>
              <w:t xml:space="preserve"> %</w:t>
            </w:r>
          </w:p>
        </w:tc>
        <w:tc>
          <w:tcPr>
            <w:tcW w:w="582" w:type="dxa"/>
            <w:vAlign w:val="center"/>
          </w:tcPr>
          <w:p w14:paraId="046B9019" w14:textId="490078C4"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100</w:t>
            </w:r>
            <w:r w:rsidRPr="004C5AEC">
              <w:rPr>
                <w:rFonts w:ascii="GHEA Grapalat" w:hAnsi="GHEA Grapalat"/>
                <w:sz w:val="16"/>
                <w:szCs w:val="16"/>
                <w:lang w:val="hy-AM"/>
              </w:rPr>
              <w:t xml:space="preserve"> %</w:t>
            </w:r>
          </w:p>
        </w:tc>
        <w:tc>
          <w:tcPr>
            <w:tcW w:w="566" w:type="dxa"/>
            <w:vAlign w:val="center"/>
          </w:tcPr>
          <w:p w14:paraId="2D83AFAD" w14:textId="3225D923"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01" w:type="dxa"/>
            <w:vAlign w:val="center"/>
          </w:tcPr>
          <w:p w14:paraId="2FF75A36" w14:textId="7107D6B3"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3F4CA5B4" w14:textId="54C479B4"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871" w:type="dxa"/>
            <w:vAlign w:val="center"/>
          </w:tcPr>
          <w:p w14:paraId="7A7DCD4B" w14:textId="107DBECB"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76" w:type="dxa"/>
            <w:vAlign w:val="center"/>
          </w:tcPr>
          <w:p w14:paraId="4739AD75" w14:textId="430D2167"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43" w:type="dxa"/>
            <w:vAlign w:val="center"/>
          </w:tcPr>
          <w:p w14:paraId="0AC03B0C" w14:textId="69C733F9"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0BA5F129" w14:textId="1A21C335"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66" w:type="dxa"/>
            <w:vAlign w:val="center"/>
          </w:tcPr>
          <w:p w14:paraId="78217567" w14:textId="1C4A8360"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r>
      <w:tr w:rsidR="004C5AEC" w:rsidRPr="00F412AC" w14:paraId="737AF686" w14:textId="77777777" w:rsidTr="00951DCC">
        <w:trPr>
          <w:trHeight w:val="363"/>
          <w:jc w:val="center"/>
        </w:trPr>
        <w:tc>
          <w:tcPr>
            <w:tcW w:w="816" w:type="dxa"/>
          </w:tcPr>
          <w:p w14:paraId="7A8E3E8C" w14:textId="719EB969"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es-ES"/>
              </w:rPr>
              <w:t xml:space="preserve">                       3</w:t>
            </w:r>
          </w:p>
        </w:tc>
        <w:tc>
          <w:tcPr>
            <w:tcW w:w="1277" w:type="dxa"/>
            <w:vAlign w:val="center"/>
          </w:tcPr>
          <w:p w14:paraId="3E027214" w14:textId="713BF28B"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cs="Calibri"/>
                <w:sz w:val="16"/>
                <w:szCs w:val="16"/>
              </w:rPr>
              <w:t>90641100/</w:t>
            </w:r>
            <w:r w:rsidRPr="004C5AEC">
              <w:rPr>
                <w:rFonts w:ascii="GHEA Grapalat" w:hAnsi="GHEA Grapalat" w:cs="Calibri"/>
                <w:sz w:val="16"/>
                <w:szCs w:val="16"/>
                <w:lang w:val="hy-AM"/>
              </w:rPr>
              <w:t>3</w:t>
            </w:r>
          </w:p>
        </w:tc>
        <w:tc>
          <w:tcPr>
            <w:tcW w:w="1522" w:type="dxa"/>
            <w:vAlign w:val="center"/>
          </w:tcPr>
          <w:p w14:paraId="7EDF2E6C" w14:textId="23D4B303"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Ручная очистка межхозяйственных и внутрихозяйственных сетей участка Раздан</w:t>
            </w:r>
          </w:p>
        </w:tc>
        <w:tc>
          <w:tcPr>
            <w:tcW w:w="283" w:type="dxa"/>
            <w:vAlign w:val="center"/>
          </w:tcPr>
          <w:p w14:paraId="5304D82C" w14:textId="77777777" w:rsidR="004C5AEC" w:rsidRPr="004C5AEC" w:rsidRDefault="004C5AEC" w:rsidP="004C5AEC">
            <w:pPr>
              <w:widowControl w:val="0"/>
              <w:spacing w:after="120"/>
              <w:jc w:val="center"/>
              <w:rPr>
                <w:rFonts w:ascii="GHEA Grapalat" w:hAnsi="GHEA Grapalat"/>
                <w:sz w:val="16"/>
                <w:szCs w:val="16"/>
              </w:rPr>
            </w:pPr>
          </w:p>
        </w:tc>
        <w:tc>
          <w:tcPr>
            <w:tcW w:w="301" w:type="dxa"/>
            <w:vAlign w:val="center"/>
          </w:tcPr>
          <w:p w14:paraId="7BE60266" w14:textId="77777777" w:rsidR="004C5AEC" w:rsidRPr="004C5AEC" w:rsidRDefault="004C5AEC" w:rsidP="004C5AEC">
            <w:pPr>
              <w:widowControl w:val="0"/>
              <w:spacing w:after="120"/>
              <w:jc w:val="center"/>
              <w:rPr>
                <w:rFonts w:ascii="GHEA Grapalat" w:hAnsi="GHEA Grapalat"/>
                <w:sz w:val="16"/>
                <w:szCs w:val="16"/>
              </w:rPr>
            </w:pPr>
          </w:p>
        </w:tc>
        <w:tc>
          <w:tcPr>
            <w:tcW w:w="563" w:type="dxa"/>
            <w:vAlign w:val="center"/>
          </w:tcPr>
          <w:p w14:paraId="31E43EF3" w14:textId="77777777" w:rsidR="004C5AEC" w:rsidRPr="004C5AEC" w:rsidRDefault="004C5AEC" w:rsidP="004C5AEC">
            <w:pPr>
              <w:jc w:val="center"/>
              <w:rPr>
                <w:rFonts w:ascii="GHEA Grapalat" w:hAnsi="GHEA Grapalat"/>
                <w:sz w:val="16"/>
                <w:szCs w:val="16"/>
                <w:lang w:val="hy-AM"/>
              </w:rPr>
            </w:pPr>
          </w:p>
          <w:p w14:paraId="1C4FC759" w14:textId="77777777" w:rsidR="004C5AEC" w:rsidRPr="004C5AEC" w:rsidRDefault="004C5AEC" w:rsidP="004C5AEC">
            <w:pPr>
              <w:jc w:val="center"/>
              <w:rPr>
                <w:rFonts w:ascii="GHEA Grapalat" w:hAnsi="GHEA Grapalat"/>
                <w:sz w:val="16"/>
                <w:szCs w:val="16"/>
                <w:lang w:val="hy-AM"/>
              </w:rPr>
            </w:pPr>
            <w:r w:rsidRPr="004C5AEC">
              <w:rPr>
                <w:rFonts w:ascii="GHEA Grapalat" w:hAnsi="GHEA Grapalat"/>
                <w:sz w:val="16"/>
                <w:szCs w:val="16"/>
              </w:rPr>
              <w:t xml:space="preserve">0 </w:t>
            </w:r>
            <w:r w:rsidRPr="004C5AEC">
              <w:rPr>
                <w:rFonts w:ascii="GHEA Grapalat" w:hAnsi="GHEA Grapalat"/>
                <w:sz w:val="16"/>
                <w:szCs w:val="16"/>
                <w:lang w:val="hy-AM"/>
              </w:rPr>
              <w:t>%</w:t>
            </w:r>
          </w:p>
          <w:p w14:paraId="41F6EAE8" w14:textId="77777777" w:rsidR="004C5AEC" w:rsidRPr="004C5AEC" w:rsidRDefault="004C5AEC" w:rsidP="004C5AEC">
            <w:pPr>
              <w:widowControl w:val="0"/>
              <w:spacing w:after="120"/>
              <w:jc w:val="center"/>
              <w:rPr>
                <w:rFonts w:ascii="GHEA Grapalat" w:hAnsi="GHEA Grapalat"/>
                <w:sz w:val="16"/>
                <w:szCs w:val="16"/>
              </w:rPr>
            </w:pPr>
          </w:p>
        </w:tc>
        <w:tc>
          <w:tcPr>
            <w:tcW w:w="681" w:type="dxa"/>
            <w:vAlign w:val="center"/>
          </w:tcPr>
          <w:p w14:paraId="389E96D4" w14:textId="3B9F575B"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60</w:t>
            </w:r>
            <w:r w:rsidRPr="004C5AEC">
              <w:rPr>
                <w:rFonts w:ascii="GHEA Grapalat" w:hAnsi="GHEA Grapalat"/>
                <w:sz w:val="16"/>
                <w:szCs w:val="16"/>
                <w:lang w:val="hy-AM"/>
              </w:rPr>
              <w:t xml:space="preserve"> %</w:t>
            </w:r>
          </w:p>
        </w:tc>
        <w:tc>
          <w:tcPr>
            <w:tcW w:w="582" w:type="dxa"/>
            <w:vAlign w:val="center"/>
          </w:tcPr>
          <w:p w14:paraId="370D26F9" w14:textId="6AE71679"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100 %</w:t>
            </w:r>
          </w:p>
        </w:tc>
        <w:tc>
          <w:tcPr>
            <w:tcW w:w="566" w:type="dxa"/>
            <w:vAlign w:val="center"/>
          </w:tcPr>
          <w:p w14:paraId="0E9CDDC6" w14:textId="3E5606AF"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01" w:type="dxa"/>
            <w:vAlign w:val="center"/>
          </w:tcPr>
          <w:p w14:paraId="32F4BB10" w14:textId="054B429E"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71B92F40" w14:textId="33474F1D"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871" w:type="dxa"/>
            <w:vAlign w:val="center"/>
          </w:tcPr>
          <w:p w14:paraId="68568D4E" w14:textId="51B2C95A"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76" w:type="dxa"/>
            <w:vAlign w:val="center"/>
          </w:tcPr>
          <w:p w14:paraId="5B77C845" w14:textId="52E355EA"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43" w:type="dxa"/>
            <w:vAlign w:val="center"/>
          </w:tcPr>
          <w:p w14:paraId="1D4ADE3A" w14:textId="7663D223"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5C3C24C5" w14:textId="6E818AA3"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66" w:type="dxa"/>
            <w:vAlign w:val="center"/>
          </w:tcPr>
          <w:p w14:paraId="0A5B8145" w14:textId="7AB08E37"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r>
      <w:tr w:rsidR="004C5AEC" w:rsidRPr="00F412AC" w14:paraId="5FA6308E" w14:textId="77777777" w:rsidTr="00951DCC">
        <w:trPr>
          <w:trHeight w:val="363"/>
          <w:jc w:val="center"/>
        </w:trPr>
        <w:tc>
          <w:tcPr>
            <w:tcW w:w="816" w:type="dxa"/>
          </w:tcPr>
          <w:p w14:paraId="2809D623" w14:textId="624CCFAF"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es-ES"/>
              </w:rPr>
              <w:t xml:space="preserve">                       4</w:t>
            </w:r>
          </w:p>
        </w:tc>
        <w:tc>
          <w:tcPr>
            <w:tcW w:w="1277" w:type="dxa"/>
            <w:vAlign w:val="center"/>
          </w:tcPr>
          <w:p w14:paraId="1C68D608" w14:textId="37C86895"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cs="Calibri"/>
                <w:sz w:val="16"/>
                <w:szCs w:val="16"/>
              </w:rPr>
              <w:t>90641100/</w:t>
            </w:r>
            <w:r w:rsidRPr="004C5AEC">
              <w:rPr>
                <w:rFonts w:ascii="GHEA Grapalat" w:hAnsi="GHEA Grapalat" w:cs="Calibri"/>
                <w:sz w:val="16"/>
                <w:szCs w:val="16"/>
                <w:lang w:val="hy-AM"/>
              </w:rPr>
              <w:t>4</w:t>
            </w:r>
          </w:p>
        </w:tc>
        <w:tc>
          <w:tcPr>
            <w:tcW w:w="1522" w:type="dxa"/>
            <w:vAlign w:val="center"/>
          </w:tcPr>
          <w:p w14:paraId="7CE7B829" w14:textId="1E60E736"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Ручная очистка внутрихозяйственных сетей участка Гарни</w:t>
            </w:r>
          </w:p>
        </w:tc>
        <w:tc>
          <w:tcPr>
            <w:tcW w:w="283" w:type="dxa"/>
            <w:vAlign w:val="center"/>
          </w:tcPr>
          <w:p w14:paraId="6090F321" w14:textId="77777777" w:rsidR="004C5AEC" w:rsidRPr="004C5AEC" w:rsidRDefault="004C5AEC" w:rsidP="004C5AEC">
            <w:pPr>
              <w:widowControl w:val="0"/>
              <w:spacing w:after="120"/>
              <w:jc w:val="center"/>
              <w:rPr>
                <w:rFonts w:ascii="GHEA Grapalat" w:hAnsi="GHEA Grapalat"/>
                <w:sz w:val="16"/>
                <w:szCs w:val="16"/>
              </w:rPr>
            </w:pPr>
          </w:p>
        </w:tc>
        <w:tc>
          <w:tcPr>
            <w:tcW w:w="301" w:type="dxa"/>
            <w:vAlign w:val="center"/>
          </w:tcPr>
          <w:p w14:paraId="33CC2B1B" w14:textId="77777777" w:rsidR="004C5AEC" w:rsidRPr="004C5AEC" w:rsidRDefault="004C5AEC" w:rsidP="004C5AEC">
            <w:pPr>
              <w:widowControl w:val="0"/>
              <w:spacing w:after="120"/>
              <w:jc w:val="center"/>
              <w:rPr>
                <w:rFonts w:ascii="GHEA Grapalat" w:hAnsi="GHEA Grapalat"/>
                <w:sz w:val="16"/>
                <w:szCs w:val="16"/>
              </w:rPr>
            </w:pPr>
          </w:p>
        </w:tc>
        <w:tc>
          <w:tcPr>
            <w:tcW w:w="563" w:type="dxa"/>
            <w:vAlign w:val="center"/>
          </w:tcPr>
          <w:p w14:paraId="3A9E76C9" w14:textId="0692B63F"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0</w:t>
            </w:r>
            <w:r w:rsidRPr="004C5AEC">
              <w:rPr>
                <w:rFonts w:ascii="GHEA Grapalat" w:hAnsi="GHEA Grapalat"/>
                <w:sz w:val="16"/>
                <w:szCs w:val="16"/>
              </w:rPr>
              <w:t xml:space="preserve"> %</w:t>
            </w:r>
          </w:p>
        </w:tc>
        <w:tc>
          <w:tcPr>
            <w:tcW w:w="681" w:type="dxa"/>
            <w:vAlign w:val="center"/>
          </w:tcPr>
          <w:p w14:paraId="6C3FDDE6" w14:textId="45664822"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60</w:t>
            </w:r>
            <w:r w:rsidRPr="004C5AEC">
              <w:rPr>
                <w:rFonts w:ascii="GHEA Grapalat" w:hAnsi="GHEA Grapalat"/>
                <w:sz w:val="16"/>
                <w:szCs w:val="16"/>
                <w:lang w:val="hy-AM"/>
              </w:rPr>
              <w:t xml:space="preserve"> %</w:t>
            </w:r>
          </w:p>
        </w:tc>
        <w:tc>
          <w:tcPr>
            <w:tcW w:w="582" w:type="dxa"/>
            <w:vAlign w:val="center"/>
          </w:tcPr>
          <w:p w14:paraId="6930BB6F" w14:textId="7FEA117F"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70</w:t>
            </w:r>
            <w:r w:rsidRPr="004C5AEC">
              <w:rPr>
                <w:rFonts w:ascii="GHEA Grapalat" w:hAnsi="GHEA Grapalat"/>
                <w:sz w:val="16"/>
                <w:szCs w:val="16"/>
                <w:lang w:val="hy-AM"/>
              </w:rPr>
              <w:t xml:space="preserve"> %</w:t>
            </w:r>
          </w:p>
        </w:tc>
        <w:tc>
          <w:tcPr>
            <w:tcW w:w="566" w:type="dxa"/>
            <w:vAlign w:val="center"/>
          </w:tcPr>
          <w:p w14:paraId="0D938D55" w14:textId="51AE2A79"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01" w:type="dxa"/>
            <w:vAlign w:val="center"/>
          </w:tcPr>
          <w:p w14:paraId="70A1C0F4" w14:textId="21A04F2E"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087450FF" w14:textId="1E0A6EC8"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871" w:type="dxa"/>
            <w:vAlign w:val="center"/>
          </w:tcPr>
          <w:p w14:paraId="7153FFF4" w14:textId="1148A4AF"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76" w:type="dxa"/>
            <w:vAlign w:val="center"/>
          </w:tcPr>
          <w:p w14:paraId="3E8F321F" w14:textId="2AE27FA1"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43" w:type="dxa"/>
            <w:vAlign w:val="center"/>
          </w:tcPr>
          <w:p w14:paraId="16829A1E" w14:textId="4E4703DA"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2B5F35FC" w14:textId="156B9D29"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66" w:type="dxa"/>
            <w:vAlign w:val="center"/>
          </w:tcPr>
          <w:p w14:paraId="7EA6CA27" w14:textId="5C78F500"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r>
      <w:tr w:rsidR="004C5AEC" w:rsidRPr="00F412AC" w14:paraId="34D48A57" w14:textId="77777777" w:rsidTr="00951DCC">
        <w:trPr>
          <w:trHeight w:val="363"/>
          <w:jc w:val="center"/>
        </w:trPr>
        <w:tc>
          <w:tcPr>
            <w:tcW w:w="816" w:type="dxa"/>
          </w:tcPr>
          <w:p w14:paraId="0C6D1966" w14:textId="275BE94D"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es-ES"/>
              </w:rPr>
              <w:lastRenderedPageBreak/>
              <w:t xml:space="preserve">                         5</w:t>
            </w:r>
          </w:p>
        </w:tc>
        <w:tc>
          <w:tcPr>
            <w:tcW w:w="1277" w:type="dxa"/>
            <w:vAlign w:val="center"/>
          </w:tcPr>
          <w:p w14:paraId="50740B03" w14:textId="0C1202D2"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cs="Calibri"/>
                <w:sz w:val="16"/>
                <w:szCs w:val="16"/>
              </w:rPr>
              <w:t>90641100/</w:t>
            </w:r>
            <w:r w:rsidRPr="004C5AEC">
              <w:rPr>
                <w:rFonts w:ascii="GHEA Grapalat" w:hAnsi="GHEA Grapalat" w:cs="Calibri"/>
                <w:sz w:val="16"/>
                <w:szCs w:val="16"/>
                <w:lang w:val="hy-AM"/>
              </w:rPr>
              <w:t>5</w:t>
            </w:r>
          </w:p>
        </w:tc>
        <w:tc>
          <w:tcPr>
            <w:tcW w:w="1522" w:type="dxa"/>
            <w:vAlign w:val="center"/>
          </w:tcPr>
          <w:p w14:paraId="2A02EF95" w14:textId="77777777" w:rsidR="004C5AEC" w:rsidRPr="004C5AEC" w:rsidRDefault="004C5AEC" w:rsidP="004C5AEC">
            <w:pPr>
              <w:contextualSpacing/>
              <w:jc w:val="center"/>
              <w:rPr>
                <w:rFonts w:ascii="GHEA Grapalat" w:hAnsi="GHEA Grapalat"/>
                <w:sz w:val="16"/>
                <w:szCs w:val="16"/>
                <w:lang w:val="hy-AM"/>
              </w:rPr>
            </w:pPr>
            <w:r w:rsidRPr="004C5AEC">
              <w:rPr>
                <w:rFonts w:ascii="GHEA Grapalat" w:hAnsi="GHEA Grapalat"/>
                <w:sz w:val="16"/>
                <w:szCs w:val="16"/>
              </w:rPr>
              <w:t xml:space="preserve">Ручная очистка </w:t>
            </w:r>
            <w:r w:rsidRPr="004C5AEC">
              <w:rPr>
                <w:rFonts w:ascii="inherit" w:hAnsi="inherit" w:cs="Courier New"/>
                <w:color w:val="1F1F1F"/>
                <w:sz w:val="16"/>
                <w:szCs w:val="16"/>
              </w:rPr>
              <w:t xml:space="preserve"> </w:t>
            </w:r>
            <w:r w:rsidRPr="004C5AEC">
              <w:rPr>
                <w:rFonts w:ascii="GHEA Grapalat" w:hAnsi="GHEA Grapalat"/>
                <w:sz w:val="16"/>
                <w:szCs w:val="16"/>
              </w:rPr>
              <w:t>Дотационного</w:t>
            </w:r>
          </w:p>
          <w:p w14:paraId="4DADF0EF" w14:textId="77777777" w:rsidR="004C5AEC" w:rsidRPr="004C5AEC" w:rsidRDefault="004C5AEC" w:rsidP="004C5AEC">
            <w:pPr>
              <w:tabs>
                <w:tab w:val="left" w:pos="360"/>
              </w:tabs>
              <w:rPr>
                <w:rFonts w:ascii="GHEA Grapalat" w:hAnsi="GHEA Grapalat" w:cs="Arial"/>
                <w:i/>
                <w:sz w:val="16"/>
                <w:szCs w:val="16"/>
              </w:rPr>
            </w:pPr>
            <w:r w:rsidRPr="004C5AEC">
              <w:rPr>
                <w:rFonts w:ascii="inherit" w:hAnsi="inherit" w:cs="Courier New"/>
                <w:color w:val="1F1F1F"/>
                <w:sz w:val="16"/>
                <w:szCs w:val="16"/>
              </w:rPr>
              <w:t xml:space="preserve"> </w:t>
            </w:r>
            <w:r w:rsidRPr="004C5AEC">
              <w:rPr>
                <w:rFonts w:ascii="GHEA Grapalat" w:hAnsi="GHEA Grapalat"/>
                <w:sz w:val="16"/>
                <w:szCs w:val="16"/>
              </w:rPr>
              <w:t>канала</w:t>
            </w:r>
          </w:p>
          <w:p w14:paraId="0ED74B55" w14:textId="77777777" w:rsidR="004C5AEC" w:rsidRPr="004C5AEC" w:rsidRDefault="004C5AEC" w:rsidP="004C5AEC">
            <w:pPr>
              <w:widowControl w:val="0"/>
              <w:spacing w:after="120"/>
              <w:jc w:val="center"/>
              <w:rPr>
                <w:rFonts w:ascii="GHEA Grapalat" w:hAnsi="GHEA Grapalat"/>
                <w:sz w:val="16"/>
                <w:szCs w:val="16"/>
              </w:rPr>
            </w:pPr>
          </w:p>
        </w:tc>
        <w:tc>
          <w:tcPr>
            <w:tcW w:w="283" w:type="dxa"/>
            <w:vAlign w:val="center"/>
          </w:tcPr>
          <w:p w14:paraId="7471BC2A" w14:textId="77777777" w:rsidR="004C5AEC" w:rsidRPr="004C5AEC" w:rsidRDefault="004C5AEC" w:rsidP="004C5AEC">
            <w:pPr>
              <w:widowControl w:val="0"/>
              <w:spacing w:after="120"/>
              <w:jc w:val="center"/>
              <w:rPr>
                <w:rFonts w:ascii="GHEA Grapalat" w:hAnsi="GHEA Grapalat"/>
                <w:sz w:val="16"/>
                <w:szCs w:val="16"/>
              </w:rPr>
            </w:pPr>
          </w:p>
        </w:tc>
        <w:tc>
          <w:tcPr>
            <w:tcW w:w="301" w:type="dxa"/>
            <w:vAlign w:val="center"/>
          </w:tcPr>
          <w:p w14:paraId="4A4C919E" w14:textId="77777777" w:rsidR="004C5AEC" w:rsidRPr="004C5AEC" w:rsidRDefault="004C5AEC" w:rsidP="004C5AEC">
            <w:pPr>
              <w:widowControl w:val="0"/>
              <w:spacing w:after="120"/>
              <w:jc w:val="center"/>
              <w:rPr>
                <w:rFonts w:ascii="GHEA Grapalat" w:hAnsi="GHEA Grapalat"/>
                <w:sz w:val="16"/>
                <w:szCs w:val="16"/>
              </w:rPr>
            </w:pPr>
          </w:p>
        </w:tc>
        <w:tc>
          <w:tcPr>
            <w:tcW w:w="563" w:type="dxa"/>
            <w:vAlign w:val="center"/>
          </w:tcPr>
          <w:p w14:paraId="767B25B3" w14:textId="2500D771"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3</w:t>
            </w:r>
            <w:r w:rsidRPr="004C5AEC">
              <w:rPr>
                <w:rFonts w:ascii="GHEA Grapalat" w:hAnsi="GHEA Grapalat"/>
                <w:sz w:val="16"/>
                <w:szCs w:val="16"/>
                <w:lang w:val="hy-AM"/>
              </w:rPr>
              <w:t>0</w:t>
            </w:r>
            <w:r w:rsidRPr="004C5AEC">
              <w:rPr>
                <w:rFonts w:ascii="GHEA Grapalat" w:hAnsi="GHEA Grapalat"/>
                <w:sz w:val="16"/>
                <w:szCs w:val="16"/>
              </w:rPr>
              <w:t xml:space="preserve"> </w:t>
            </w:r>
            <w:r w:rsidRPr="004C5AEC">
              <w:rPr>
                <w:rFonts w:ascii="GHEA Grapalat" w:hAnsi="GHEA Grapalat"/>
                <w:sz w:val="16"/>
                <w:szCs w:val="16"/>
                <w:lang w:val="hy-AM"/>
              </w:rPr>
              <w:t>%</w:t>
            </w:r>
          </w:p>
        </w:tc>
        <w:tc>
          <w:tcPr>
            <w:tcW w:w="681" w:type="dxa"/>
            <w:vAlign w:val="center"/>
          </w:tcPr>
          <w:p w14:paraId="6D6232EB" w14:textId="2C55E2FE"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rPr>
              <w:t>10</w:t>
            </w:r>
            <w:r w:rsidRPr="004C5AEC">
              <w:rPr>
                <w:rFonts w:ascii="GHEA Grapalat" w:hAnsi="GHEA Grapalat"/>
                <w:sz w:val="16"/>
                <w:szCs w:val="16"/>
                <w:lang w:val="hy-AM"/>
              </w:rPr>
              <w:t>0</w:t>
            </w:r>
            <w:r w:rsidRPr="004C5AEC">
              <w:rPr>
                <w:rFonts w:ascii="GHEA Grapalat" w:hAnsi="GHEA Grapalat"/>
                <w:sz w:val="16"/>
                <w:szCs w:val="16"/>
              </w:rPr>
              <w:t xml:space="preserve"> </w:t>
            </w:r>
            <w:r w:rsidRPr="004C5AEC">
              <w:rPr>
                <w:rFonts w:ascii="GHEA Grapalat" w:hAnsi="GHEA Grapalat"/>
                <w:sz w:val="16"/>
                <w:szCs w:val="16"/>
                <w:lang w:val="hy-AM"/>
              </w:rPr>
              <w:t>%</w:t>
            </w:r>
          </w:p>
        </w:tc>
        <w:tc>
          <w:tcPr>
            <w:tcW w:w="582" w:type="dxa"/>
            <w:vAlign w:val="center"/>
          </w:tcPr>
          <w:p w14:paraId="6B485AFA" w14:textId="75F1F50D"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100 %</w:t>
            </w:r>
          </w:p>
        </w:tc>
        <w:tc>
          <w:tcPr>
            <w:tcW w:w="566" w:type="dxa"/>
            <w:vAlign w:val="center"/>
          </w:tcPr>
          <w:p w14:paraId="51D72187" w14:textId="5E52D833"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01" w:type="dxa"/>
            <w:vAlign w:val="center"/>
          </w:tcPr>
          <w:p w14:paraId="452E29DC" w14:textId="2B3D0CB2"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1708B364" w14:textId="601CDF48"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871" w:type="dxa"/>
            <w:vAlign w:val="center"/>
          </w:tcPr>
          <w:p w14:paraId="43D6CE55" w14:textId="4EAEA618"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76" w:type="dxa"/>
            <w:vAlign w:val="center"/>
          </w:tcPr>
          <w:p w14:paraId="22B665E7" w14:textId="1D26D7DD"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43" w:type="dxa"/>
            <w:vAlign w:val="center"/>
          </w:tcPr>
          <w:p w14:paraId="4A700C49" w14:textId="7633F766"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11" w:type="dxa"/>
            <w:vAlign w:val="center"/>
          </w:tcPr>
          <w:p w14:paraId="47941D4B" w14:textId="42A6F426"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c>
          <w:tcPr>
            <w:tcW w:w="666" w:type="dxa"/>
            <w:vAlign w:val="center"/>
          </w:tcPr>
          <w:p w14:paraId="183498BF" w14:textId="19F12575" w:rsidR="004C5AEC" w:rsidRPr="004C5AEC" w:rsidRDefault="004C5AEC" w:rsidP="004C5AEC">
            <w:pPr>
              <w:widowControl w:val="0"/>
              <w:spacing w:after="120"/>
              <w:jc w:val="center"/>
              <w:rPr>
                <w:rFonts w:ascii="GHEA Grapalat" w:hAnsi="GHEA Grapalat"/>
                <w:sz w:val="16"/>
                <w:szCs w:val="16"/>
              </w:rPr>
            </w:pPr>
            <w:r w:rsidRPr="004C5AEC">
              <w:rPr>
                <w:rFonts w:ascii="GHEA Grapalat" w:hAnsi="GHEA Grapalat"/>
                <w:sz w:val="16"/>
                <w:szCs w:val="16"/>
                <w:lang w:val="hy-AM"/>
              </w:rPr>
              <w:t>100</w:t>
            </w:r>
            <w:r w:rsidRPr="004C5AEC">
              <w:rPr>
                <w:rFonts w:ascii="GHEA Grapalat" w:hAnsi="GHEA Grapalat"/>
                <w:sz w:val="16"/>
                <w:szCs w:val="16"/>
                <w:lang w:val="pt-BR"/>
              </w:rPr>
              <w:t xml:space="preserve"> %</w:t>
            </w:r>
          </w:p>
        </w:tc>
      </w:tr>
    </w:tbl>
    <w:p w14:paraId="11C7A892"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529B79C8" w14:textId="77777777" w:rsidTr="005B7138">
        <w:trPr>
          <w:jc w:val="center"/>
        </w:trPr>
        <w:tc>
          <w:tcPr>
            <w:tcW w:w="4536" w:type="dxa"/>
          </w:tcPr>
          <w:p w14:paraId="339AB4A5"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110DBFB"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0ED41550"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79424B7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561747"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4C7F32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5C822D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09EC8B3D"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2A6586F"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19BD73B"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1"/>
          <w:footnotePr>
            <w:pos w:val="beneathText"/>
          </w:footnotePr>
          <w:pgSz w:w="11907" w:h="16840" w:code="9"/>
          <w:pgMar w:top="1134" w:right="1418" w:bottom="1560" w:left="1418" w:header="561" w:footer="561" w:gutter="0"/>
          <w:cols w:space="720"/>
          <w:titlePg/>
          <w:docGrid w:linePitch="326"/>
        </w:sectPr>
      </w:pPr>
    </w:p>
    <w:p w14:paraId="429CC9A6"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13F0CFA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85A23A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6215415" w14:textId="77777777" w:rsidTr="005B7138">
        <w:trPr>
          <w:tblCellSpacing w:w="7" w:type="dxa"/>
          <w:jc w:val="center"/>
        </w:trPr>
        <w:tc>
          <w:tcPr>
            <w:tcW w:w="0" w:type="auto"/>
            <w:gridSpan w:val="2"/>
            <w:vAlign w:val="center"/>
          </w:tcPr>
          <w:p w14:paraId="5516F1DF"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6C49CBEE"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31929279" w14:textId="77777777" w:rsidTr="005B7138">
        <w:trPr>
          <w:tblCellSpacing w:w="7" w:type="dxa"/>
          <w:jc w:val="center"/>
        </w:trPr>
        <w:tc>
          <w:tcPr>
            <w:tcW w:w="0" w:type="auto"/>
            <w:vAlign w:val="center"/>
          </w:tcPr>
          <w:p w14:paraId="27A395C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49B4C4B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6EB4B6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7BB8FE6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30531B5"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950905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2BE6487"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D235074"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4ED261E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3E7F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48E6B5E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55DD9B1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F0A07BE" w14:textId="77777777" w:rsidR="003B2F27" w:rsidRPr="00AD29CE" w:rsidRDefault="003B2F27" w:rsidP="003B2F27">
      <w:pPr>
        <w:widowControl w:val="0"/>
        <w:spacing w:after="160" w:line="360" w:lineRule="auto"/>
        <w:ind w:firstLine="375"/>
        <w:rPr>
          <w:rFonts w:ascii="GHEA Grapalat" w:hAnsi="GHEA Grapalat"/>
          <w:iCs/>
          <w:color w:val="000000"/>
        </w:rPr>
      </w:pPr>
    </w:p>
    <w:p w14:paraId="1ED7F16C"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5D557734"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2CADDDC"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2BADFDD7"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4CEFEE6E"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2B9ADD2F"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6F242B23"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5997E077"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28B0DB9"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7F22F34C" w14:textId="77777777" w:rsidTr="005B7138">
        <w:trPr>
          <w:jc w:val="center"/>
        </w:trPr>
        <w:tc>
          <w:tcPr>
            <w:tcW w:w="357" w:type="dxa"/>
            <w:vMerge w:val="restart"/>
            <w:vAlign w:val="center"/>
          </w:tcPr>
          <w:p w14:paraId="1B9A398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069E39F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38AE9320" w14:textId="77777777" w:rsidTr="005B7138">
        <w:trPr>
          <w:jc w:val="center"/>
        </w:trPr>
        <w:tc>
          <w:tcPr>
            <w:tcW w:w="357" w:type="dxa"/>
            <w:vMerge/>
          </w:tcPr>
          <w:p w14:paraId="7ADCB5B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vAlign w:val="center"/>
          </w:tcPr>
          <w:p w14:paraId="00356C6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1C8D7E2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7B2E190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32830ED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68DE0EB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9E7B24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14062D24" w14:textId="77777777" w:rsidTr="005B7138">
        <w:trPr>
          <w:trHeight w:val="1105"/>
          <w:jc w:val="center"/>
        </w:trPr>
        <w:tc>
          <w:tcPr>
            <w:tcW w:w="357" w:type="dxa"/>
            <w:vMerge/>
            <w:tcBorders>
              <w:bottom w:val="single" w:sz="4" w:space="0" w:color="auto"/>
            </w:tcBorders>
          </w:tcPr>
          <w:p w14:paraId="1C4F03D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1E5371C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02409FE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04426A9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03009D6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49A3EBE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309EBA6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462843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6277410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0D6FA5FE" w14:textId="77777777" w:rsidTr="005B7138">
        <w:trPr>
          <w:jc w:val="center"/>
        </w:trPr>
        <w:tc>
          <w:tcPr>
            <w:tcW w:w="357" w:type="dxa"/>
            <w:vAlign w:val="center"/>
          </w:tcPr>
          <w:p w14:paraId="4BFE8D2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Align w:val="center"/>
          </w:tcPr>
          <w:p w14:paraId="7F78F6A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Align w:val="center"/>
          </w:tcPr>
          <w:p w14:paraId="5E9BC32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vAlign w:val="center"/>
          </w:tcPr>
          <w:p w14:paraId="1899AE1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vAlign w:val="center"/>
          </w:tcPr>
          <w:p w14:paraId="5AB79D4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vAlign w:val="center"/>
          </w:tcPr>
          <w:p w14:paraId="5119F4E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vAlign w:val="center"/>
          </w:tcPr>
          <w:p w14:paraId="6BD6082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vAlign w:val="center"/>
          </w:tcPr>
          <w:p w14:paraId="0D03BB2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Align w:val="center"/>
          </w:tcPr>
          <w:p w14:paraId="632E974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552DE003" w14:textId="77777777" w:rsidTr="005B7138">
        <w:trPr>
          <w:jc w:val="center"/>
        </w:trPr>
        <w:tc>
          <w:tcPr>
            <w:tcW w:w="357" w:type="dxa"/>
          </w:tcPr>
          <w:p w14:paraId="0F3FB12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tcPr>
          <w:p w14:paraId="197C01A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tcPr>
          <w:p w14:paraId="45575CD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Pr>
          <w:p w14:paraId="4392B99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tcPr>
          <w:p w14:paraId="6EE7BDB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tcPr>
          <w:p w14:paraId="4B66BF3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tcPr>
          <w:p w14:paraId="3FC3A7B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tcPr>
          <w:p w14:paraId="5006949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tcPr>
          <w:p w14:paraId="277F2EA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5BF7AC07"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478F79AF"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71522692" w14:textId="77777777" w:rsidTr="005B7138">
        <w:trPr>
          <w:trHeight w:val="266"/>
          <w:tblCellSpacing w:w="7" w:type="dxa"/>
          <w:jc w:val="center"/>
        </w:trPr>
        <w:tc>
          <w:tcPr>
            <w:tcW w:w="0" w:type="auto"/>
            <w:vAlign w:val="center"/>
          </w:tcPr>
          <w:p w14:paraId="663C130D"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29B3C9D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A06897B" w14:textId="77777777" w:rsidTr="005B7138">
        <w:trPr>
          <w:trHeight w:val="473"/>
          <w:tblCellSpacing w:w="7" w:type="dxa"/>
          <w:jc w:val="center"/>
        </w:trPr>
        <w:tc>
          <w:tcPr>
            <w:tcW w:w="0" w:type="auto"/>
            <w:vAlign w:val="center"/>
          </w:tcPr>
          <w:p w14:paraId="779EB276"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1E3149C9"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3E873AB"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7AA442E"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48B46A8" w14:textId="77777777" w:rsidTr="005B7138">
        <w:trPr>
          <w:trHeight w:val="503"/>
          <w:tblCellSpacing w:w="7" w:type="dxa"/>
          <w:jc w:val="center"/>
        </w:trPr>
        <w:tc>
          <w:tcPr>
            <w:tcW w:w="0" w:type="auto"/>
            <w:vAlign w:val="center"/>
          </w:tcPr>
          <w:p w14:paraId="37D4F552"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FD4291F"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093A7E67"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40FFDE0"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3F1123F9" w14:textId="77777777" w:rsidTr="005B7138">
        <w:trPr>
          <w:trHeight w:val="281"/>
          <w:tblCellSpacing w:w="7" w:type="dxa"/>
          <w:jc w:val="center"/>
        </w:trPr>
        <w:tc>
          <w:tcPr>
            <w:tcW w:w="0" w:type="auto"/>
            <w:vAlign w:val="center"/>
          </w:tcPr>
          <w:p w14:paraId="3E224B1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44A668D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0F9DEAD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84601DC" w14:textId="77777777" w:rsidR="003B2F27" w:rsidRDefault="003B2F27" w:rsidP="003B2F27">
      <w:pPr>
        <w:rPr>
          <w:rFonts w:ascii="GHEA Grapalat" w:hAnsi="GHEA Grapalat"/>
        </w:rPr>
      </w:pPr>
      <w:r>
        <w:rPr>
          <w:rFonts w:ascii="GHEA Grapalat" w:hAnsi="GHEA Grapalat"/>
        </w:rPr>
        <w:br w:type="page"/>
      </w:r>
    </w:p>
    <w:p w14:paraId="70C215A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0C5CBD6"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F29A9AF" w14:textId="77777777" w:rsidR="003B2F27" w:rsidRPr="00AD29CE" w:rsidRDefault="003B2F27" w:rsidP="003B2F27">
      <w:pPr>
        <w:widowControl w:val="0"/>
        <w:spacing w:after="160" w:line="360" w:lineRule="auto"/>
        <w:rPr>
          <w:rFonts w:ascii="GHEA Grapalat" w:hAnsi="GHEA Grapalat"/>
        </w:rPr>
      </w:pPr>
    </w:p>
    <w:p w14:paraId="1C5F695B"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1359862D"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6C7D3613"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1A906CEB"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31AF2A25"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27F09ED1"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5097571"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66EB4EC2"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C395917"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6F1BC7C8"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0E82CCA5"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7CC2A63"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41A452DB"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AF17DA7"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D6E53D9"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C93800C"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5C57BB7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80B7732"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AE8989F"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833F556" w14:textId="77777777" w:rsidR="003B2F27" w:rsidRPr="00AD29CE" w:rsidRDefault="003B2F27" w:rsidP="005B7138">
            <w:pPr>
              <w:widowControl w:val="0"/>
              <w:spacing w:after="120"/>
              <w:rPr>
                <w:rFonts w:ascii="GHEA Grapalat" w:hAnsi="GHEA Grapalat" w:cs="Sylfaen"/>
              </w:rPr>
            </w:pPr>
          </w:p>
        </w:tc>
      </w:tr>
      <w:tr w:rsidR="003B2F27" w:rsidRPr="00AD29CE" w14:paraId="2E937EEE"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CBF61D4"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518D230"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4462E9" w14:textId="77777777" w:rsidR="003B2F27" w:rsidRPr="00AD29CE" w:rsidRDefault="003B2F27" w:rsidP="005B7138">
            <w:pPr>
              <w:widowControl w:val="0"/>
              <w:spacing w:after="120"/>
              <w:rPr>
                <w:rFonts w:ascii="GHEA Grapalat" w:hAnsi="GHEA Grapalat" w:cs="Sylfaen"/>
              </w:rPr>
            </w:pPr>
          </w:p>
        </w:tc>
      </w:tr>
    </w:tbl>
    <w:p w14:paraId="6B7934B8"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23E862E4" w14:textId="77777777" w:rsidR="003B2F27" w:rsidRDefault="003B2F27" w:rsidP="003B2F27">
      <w:pPr>
        <w:rPr>
          <w:rFonts w:ascii="GHEA Grapalat" w:hAnsi="GHEA Grapalat" w:cs="Sylfaen"/>
        </w:rPr>
      </w:pPr>
      <w:r>
        <w:rPr>
          <w:rFonts w:ascii="GHEA Grapalat" w:hAnsi="GHEA Grapalat" w:cs="Sylfaen"/>
        </w:rPr>
        <w:br w:type="page"/>
      </w:r>
    </w:p>
    <w:p w14:paraId="25269BF9"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53A5C7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42F45C05" w14:textId="77777777" w:rsidTr="005B7138">
        <w:tc>
          <w:tcPr>
            <w:tcW w:w="4785" w:type="dxa"/>
          </w:tcPr>
          <w:p w14:paraId="3AF97C13"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019A5A5"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37B04AF"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116F716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25EFBD89" w14:textId="77777777" w:rsidTr="005B7138">
        <w:trPr>
          <w:tblCellSpacing w:w="7" w:type="dxa"/>
          <w:jc w:val="center"/>
        </w:trPr>
        <w:tc>
          <w:tcPr>
            <w:tcW w:w="0" w:type="auto"/>
            <w:vAlign w:val="center"/>
          </w:tcPr>
          <w:p w14:paraId="7B5DA533"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297853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9DF952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1690BA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42395252" w14:textId="77777777" w:rsidTr="005B7138">
        <w:trPr>
          <w:tblCellSpacing w:w="7" w:type="dxa"/>
          <w:jc w:val="center"/>
        </w:trPr>
        <w:tc>
          <w:tcPr>
            <w:tcW w:w="0" w:type="auto"/>
            <w:vAlign w:val="center"/>
          </w:tcPr>
          <w:p w14:paraId="79470463"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4803F14"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700B88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1B32FB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755B627D" w14:textId="77777777" w:rsidTr="005B7138">
        <w:trPr>
          <w:tblCellSpacing w:w="7" w:type="dxa"/>
          <w:jc w:val="center"/>
        </w:trPr>
        <w:tc>
          <w:tcPr>
            <w:tcW w:w="0" w:type="auto"/>
            <w:vAlign w:val="center"/>
          </w:tcPr>
          <w:p w14:paraId="2C17F665"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2E545C08"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4DDE4F78"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649B8462"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3D32A2FB" w14:textId="77777777" w:rsidR="008D352C" w:rsidRDefault="008D352C" w:rsidP="00B46D58">
      <w:pPr>
        <w:widowControl w:val="0"/>
        <w:spacing w:after="160"/>
        <w:ind w:left="-142" w:firstLine="142"/>
        <w:jc w:val="center"/>
        <w:rPr>
          <w:rFonts w:ascii="GHEA Grapalat" w:hAnsi="GHEA Grapalat"/>
          <w:i/>
          <w:lang w:val="en-US"/>
        </w:rPr>
      </w:pPr>
    </w:p>
    <w:p w14:paraId="5AA348EE" w14:textId="77777777" w:rsidR="00CE3DEB" w:rsidRDefault="00CE3DEB" w:rsidP="00B46D58">
      <w:pPr>
        <w:widowControl w:val="0"/>
        <w:spacing w:after="160"/>
        <w:ind w:left="-142" w:firstLine="142"/>
        <w:jc w:val="center"/>
        <w:rPr>
          <w:rFonts w:ascii="GHEA Grapalat" w:hAnsi="GHEA Grapalat"/>
          <w:i/>
          <w:lang w:val="en-US"/>
        </w:rPr>
      </w:pPr>
    </w:p>
    <w:p w14:paraId="4531B2D2" w14:textId="77777777" w:rsidR="00CE3DEB" w:rsidRDefault="00CE3DEB" w:rsidP="00B46D58">
      <w:pPr>
        <w:widowControl w:val="0"/>
        <w:spacing w:after="160"/>
        <w:ind w:left="-142" w:firstLine="142"/>
        <w:jc w:val="center"/>
        <w:rPr>
          <w:rFonts w:ascii="GHEA Grapalat" w:hAnsi="GHEA Grapalat"/>
          <w:i/>
          <w:lang w:val="en-US"/>
        </w:rPr>
      </w:pPr>
    </w:p>
    <w:p w14:paraId="1EA5EC65" w14:textId="77777777" w:rsidR="00CE3DEB" w:rsidRDefault="00CE3DEB" w:rsidP="00B46D58">
      <w:pPr>
        <w:widowControl w:val="0"/>
        <w:spacing w:after="160"/>
        <w:ind w:left="-142" w:firstLine="142"/>
        <w:jc w:val="center"/>
        <w:rPr>
          <w:rFonts w:ascii="GHEA Grapalat" w:hAnsi="GHEA Grapalat"/>
          <w:i/>
          <w:lang w:val="en-US"/>
        </w:rPr>
      </w:pPr>
    </w:p>
    <w:p w14:paraId="5E6AAAD1" w14:textId="77777777" w:rsidR="00CE3DEB" w:rsidRDefault="00CE3DEB" w:rsidP="00B46D58">
      <w:pPr>
        <w:widowControl w:val="0"/>
        <w:spacing w:after="160"/>
        <w:ind w:left="-142" w:firstLine="142"/>
        <w:jc w:val="center"/>
        <w:rPr>
          <w:rFonts w:ascii="GHEA Grapalat" w:hAnsi="GHEA Grapalat"/>
          <w:i/>
          <w:lang w:val="en-US"/>
        </w:rPr>
      </w:pPr>
    </w:p>
    <w:p w14:paraId="3D2802BF" w14:textId="77777777" w:rsidR="00CE3DEB" w:rsidRDefault="00CE3DEB" w:rsidP="00B46D58">
      <w:pPr>
        <w:widowControl w:val="0"/>
        <w:spacing w:after="160"/>
        <w:ind w:left="-142" w:firstLine="142"/>
        <w:jc w:val="center"/>
        <w:rPr>
          <w:rFonts w:ascii="GHEA Grapalat" w:hAnsi="GHEA Grapalat"/>
          <w:i/>
          <w:lang w:val="en-US"/>
        </w:rPr>
      </w:pPr>
    </w:p>
    <w:p w14:paraId="42FE25AA" w14:textId="77777777" w:rsidR="00CE3DEB" w:rsidRDefault="00CE3DEB" w:rsidP="00B46D58">
      <w:pPr>
        <w:widowControl w:val="0"/>
        <w:spacing w:after="160"/>
        <w:ind w:left="-142" w:firstLine="142"/>
        <w:jc w:val="center"/>
        <w:rPr>
          <w:rFonts w:ascii="GHEA Grapalat" w:hAnsi="GHEA Grapalat"/>
          <w:i/>
          <w:lang w:val="en-US"/>
        </w:rPr>
      </w:pPr>
    </w:p>
    <w:p w14:paraId="2AF7C127" w14:textId="77777777" w:rsidR="00CE3DEB" w:rsidRDefault="00CE3DEB" w:rsidP="00B46D58">
      <w:pPr>
        <w:widowControl w:val="0"/>
        <w:spacing w:after="160"/>
        <w:ind w:left="-142" w:firstLine="142"/>
        <w:jc w:val="center"/>
        <w:rPr>
          <w:rFonts w:ascii="GHEA Grapalat" w:hAnsi="GHEA Grapalat"/>
          <w:i/>
          <w:lang w:val="en-US"/>
        </w:rPr>
      </w:pPr>
    </w:p>
    <w:p w14:paraId="7DB9B933" w14:textId="77777777" w:rsidR="00CE3DEB" w:rsidRDefault="00CE3DEB" w:rsidP="00B46D58">
      <w:pPr>
        <w:widowControl w:val="0"/>
        <w:spacing w:after="160"/>
        <w:ind w:left="-142" w:firstLine="142"/>
        <w:jc w:val="center"/>
        <w:rPr>
          <w:rFonts w:ascii="GHEA Grapalat" w:hAnsi="GHEA Grapalat"/>
          <w:i/>
          <w:lang w:val="en-US"/>
        </w:rPr>
      </w:pPr>
    </w:p>
    <w:p w14:paraId="5902D708" w14:textId="77777777" w:rsidR="00CE3DEB" w:rsidRDefault="00CE3DEB" w:rsidP="00B46D58">
      <w:pPr>
        <w:widowControl w:val="0"/>
        <w:spacing w:after="160"/>
        <w:ind w:left="-142" w:firstLine="142"/>
        <w:jc w:val="center"/>
        <w:rPr>
          <w:rFonts w:ascii="GHEA Grapalat" w:hAnsi="GHEA Grapalat"/>
          <w:i/>
          <w:lang w:val="en-US"/>
        </w:rPr>
      </w:pPr>
    </w:p>
    <w:p w14:paraId="5D003156" w14:textId="77777777" w:rsidR="00CE3DEB" w:rsidRDefault="00CE3DEB" w:rsidP="00B46D58">
      <w:pPr>
        <w:widowControl w:val="0"/>
        <w:spacing w:after="160"/>
        <w:ind w:left="-142" w:firstLine="142"/>
        <w:jc w:val="center"/>
        <w:rPr>
          <w:rFonts w:ascii="GHEA Grapalat" w:hAnsi="GHEA Grapalat"/>
          <w:i/>
          <w:lang w:val="en-US"/>
        </w:rPr>
      </w:pPr>
    </w:p>
    <w:p w14:paraId="6B718B81" w14:textId="77777777" w:rsidR="00CE3DEB" w:rsidRDefault="00CE3DEB" w:rsidP="00B46D58">
      <w:pPr>
        <w:widowControl w:val="0"/>
        <w:spacing w:after="160"/>
        <w:ind w:left="-142" w:firstLine="142"/>
        <w:jc w:val="center"/>
        <w:rPr>
          <w:rFonts w:ascii="GHEA Grapalat" w:hAnsi="GHEA Grapalat"/>
          <w:i/>
          <w:lang w:val="en-US"/>
        </w:rPr>
      </w:pPr>
    </w:p>
    <w:p w14:paraId="7E01B6D7" w14:textId="77777777" w:rsidR="00CE3DEB" w:rsidRDefault="00CE3DEB" w:rsidP="00B46D58">
      <w:pPr>
        <w:widowControl w:val="0"/>
        <w:spacing w:after="160"/>
        <w:ind w:left="-142" w:firstLine="142"/>
        <w:jc w:val="center"/>
        <w:rPr>
          <w:rFonts w:ascii="GHEA Grapalat" w:hAnsi="GHEA Grapalat"/>
          <w:i/>
          <w:lang w:val="en-US"/>
        </w:rPr>
      </w:pPr>
    </w:p>
    <w:p w14:paraId="22D0545D" w14:textId="77777777" w:rsidR="00CE3DEB" w:rsidRDefault="00CE3DEB" w:rsidP="00B46D58">
      <w:pPr>
        <w:widowControl w:val="0"/>
        <w:spacing w:after="160"/>
        <w:ind w:left="-142" w:firstLine="142"/>
        <w:jc w:val="center"/>
        <w:rPr>
          <w:rFonts w:ascii="GHEA Grapalat" w:hAnsi="GHEA Grapalat"/>
          <w:i/>
          <w:lang w:val="en-US"/>
        </w:rPr>
      </w:pPr>
    </w:p>
    <w:p w14:paraId="2D4129CF" w14:textId="77777777" w:rsidR="00CE3DEB" w:rsidRDefault="00CE3DEB" w:rsidP="00B46D58">
      <w:pPr>
        <w:widowControl w:val="0"/>
        <w:spacing w:after="160"/>
        <w:ind w:left="-142" w:firstLine="142"/>
        <w:jc w:val="center"/>
        <w:rPr>
          <w:rFonts w:ascii="GHEA Grapalat" w:hAnsi="GHEA Grapalat"/>
          <w:i/>
          <w:lang w:val="en-US"/>
        </w:rPr>
      </w:pPr>
    </w:p>
    <w:p w14:paraId="37EDC29E" w14:textId="77777777" w:rsidR="00CE3DEB" w:rsidRDefault="00CE3DEB" w:rsidP="00B46D58">
      <w:pPr>
        <w:widowControl w:val="0"/>
        <w:spacing w:after="160"/>
        <w:ind w:left="-142" w:firstLine="142"/>
        <w:jc w:val="center"/>
        <w:rPr>
          <w:rFonts w:ascii="GHEA Grapalat" w:hAnsi="GHEA Grapalat"/>
          <w:i/>
          <w:lang w:val="en-US"/>
        </w:rPr>
      </w:pPr>
    </w:p>
    <w:p w14:paraId="374FE7C3"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0F7AFECE"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C8DEBF1" w14:textId="77777777" w:rsidR="00CE3DEB" w:rsidRPr="00A33C34" w:rsidRDefault="00CE3DEB" w:rsidP="00CE3DEB">
      <w:pPr>
        <w:jc w:val="center"/>
        <w:rPr>
          <w:rFonts w:ascii="GHEA Grapalat" w:hAnsi="GHEA Grapalat" w:cs="GHEA Grapalat"/>
        </w:rPr>
      </w:pPr>
    </w:p>
    <w:p w14:paraId="6BA164D9"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29A6D30B" w14:textId="77777777" w:rsidR="00CE3DEB" w:rsidRPr="00A33C34" w:rsidRDefault="00CE3DEB" w:rsidP="00CE3DEB">
      <w:pPr>
        <w:jc w:val="center"/>
        <w:rPr>
          <w:rFonts w:ascii="GHEA Grapalat" w:hAnsi="GHEA Grapalat" w:cs="GHEA Grapalat"/>
          <w:lang w:val="hy-AM"/>
        </w:rPr>
      </w:pPr>
    </w:p>
    <w:p w14:paraId="7FFB0A5C"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5CC9628E"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34D6DA99" w14:textId="77777777" w:rsidR="00CE3DEB" w:rsidRPr="00A33C34" w:rsidRDefault="00CE3DEB" w:rsidP="00CE3DEB">
      <w:pPr>
        <w:rPr>
          <w:rFonts w:ascii="GHEA Grapalat" w:hAnsi="GHEA Grapalat"/>
          <w:vertAlign w:val="superscript"/>
          <w:lang w:val="es-ES"/>
        </w:rPr>
      </w:pPr>
    </w:p>
    <w:p w14:paraId="318CE079" w14:textId="77777777" w:rsidR="00CE3DEB" w:rsidRPr="00A33C34" w:rsidRDefault="00CE3DEB" w:rsidP="00CE3DE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048C40FA"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13A56115"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4A8A2730"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10E3DFF"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0A6D2626" w14:textId="77777777" w:rsidR="00CE3DEB" w:rsidRPr="00A33C34" w:rsidRDefault="00CE3DEB" w:rsidP="00CE3DEB">
      <w:pPr>
        <w:rPr>
          <w:rFonts w:ascii="GHEA Grapalat" w:hAnsi="GHEA Grapalat" w:cs="Sylfaen"/>
          <w:sz w:val="20"/>
          <w:szCs w:val="20"/>
          <w:lang w:val="es-ES"/>
        </w:rPr>
      </w:pPr>
    </w:p>
    <w:p w14:paraId="185D305C" w14:textId="77777777"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4A1507DF" w14:textId="77777777" w:rsidR="00CE3DEB" w:rsidRPr="00A33C34" w:rsidRDefault="00CE3DEB" w:rsidP="00CE3DEB">
      <w:pPr>
        <w:jc w:val="center"/>
        <w:rPr>
          <w:rFonts w:ascii="GHEA Grapalat" w:hAnsi="GHEA Grapalat" w:cs="GHEA Grapalat"/>
          <w:lang w:val="es-ES"/>
        </w:rPr>
      </w:pPr>
    </w:p>
    <w:p w14:paraId="23DBD6AC" w14:textId="77777777" w:rsidR="00CE3DEB" w:rsidRPr="00A33C34" w:rsidRDefault="00CE3DEB" w:rsidP="00CE3DEB">
      <w:pPr>
        <w:ind w:firstLine="709"/>
        <w:rPr>
          <w:lang w:val="es-ES"/>
        </w:rPr>
      </w:pPr>
    </w:p>
    <w:p w14:paraId="43C74419" w14:textId="77777777" w:rsidR="00CE3DEB" w:rsidRPr="00A33C34" w:rsidRDefault="00CE3DEB" w:rsidP="00CE3DEB">
      <w:pPr>
        <w:ind w:firstLine="709"/>
        <w:rPr>
          <w:lang w:val="es-ES"/>
        </w:rPr>
      </w:pPr>
    </w:p>
    <w:p w14:paraId="4E8C5516" w14:textId="77777777" w:rsidR="00CE3DEB" w:rsidRPr="00A33C34" w:rsidRDefault="00CE3DEB" w:rsidP="00CE3DEB">
      <w:pPr>
        <w:ind w:firstLine="709"/>
        <w:rPr>
          <w:lang w:val="es-ES"/>
        </w:rPr>
      </w:pPr>
    </w:p>
    <w:p w14:paraId="78A91D4E"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0AD64442"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59054276"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39D38255"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023BCC14"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4B10BC89" w14:textId="77777777" w:rsidR="00CE3DEB" w:rsidRPr="00A33C34" w:rsidRDefault="00CE3DEB" w:rsidP="00CE3DEB">
      <w:pPr>
        <w:jc w:val="center"/>
        <w:rPr>
          <w:rFonts w:ascii="GHEA Grapalat" w:hAnsi="GHEA Grapalat" w:cs="Sylfaen"/>
          <w:sz w:val="16"/>
          <w:szCs w:val="16"/>
          <w:lang w:val="es-ES"/>
        </w:rPr>
      </w:pPr>
    </w:p>
    <w:p w14:paraId="5C1DA01F"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7794B99F"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9B900" w14:textId="77777777" w:rsidR="009E1B5A" w:rsidRDefault="009E1B5A">
      <w:r>
        <w:separator/>
      </w:r>
    </w:p>
  </w:endnote>
  <w:endnote w:type="continuationSeparator" w:id="0">
    <w:p w14:paraId="56D65499" w14:textId="77777777" w:rsidR="009E1B5A" w:rsidRDefault="009E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3E0F4EAD" w14:textId="77777777" w:rsidR="00CE3DEB" w:rsidRPr="00305BEC" w:rsidRDefault="00CE3DE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25F94">
          <w:rPr>
            <w:rFonts w:ascii="GHEA Grapalat" w:hAnsi="GHEA Grapalat"/>
            <w:noProof/>
            <w:sz w:val="24"/>
            <w:szCs w:val="24"/>
          </w:rPr>
          <w:t>20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EDD8C" w14:textId="77777777" w:rsidR="009E1B5A" w:rsidRDefault="009E1B5A">
      <w:r>
        <w:separator/>
      </w:r>
    </w:p>
  </w:footnote>
  <w:footnote w:type="continuationSeparator" w:id="0">
    <w:p w14:paraId="681A0A5A" w14:textId="77777777" w:rsidR="009E1B5A" w:rsidRDefault="009E1B5A">
      <w:r>
        <w:continuationSeparator/>
      </w:r>
    </w:p>
  </w:footnote>
  <w:footnote w:id="1">
    <w:p w14:paraId="7B453F33" w14:textId="77777777" w:rsidR="00CE3DEB" w:rsidRPr="008842CE" w:rsidRDefault="00CE3DEB"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57131EBD" w14:textId="77777777" w:rsidR="00CE3DEB" w:rsidRPr="00A31673" w:rsidRDefault="00CE3DE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75AE4688" w14:textId="77777777" w:rsidR="00CE3DEB" w:rsidRDefault="00CE3DEB" w:rsidP="006B3E56">
      <w:pPr>
        <w:jc w:val="both"/>
      </w:pPr>
    </w:p>
    <w:p w14:paraId="39D4D767" w14:textId="77777777" w:rsidR="00CE3DEB" w:rsidRDefault="00CE3DE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355857F8" w14:textId="77777777" w:rsidR="00CE3DEB" w:rsidRPr="00503980" w:rsidRDefault="00CE3DE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19339EDC" w14:textId="77777777" w:rsidR="00CE3DEB" w:rsidRPr="003905B4" w:rsidRDefault="00CE3DE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6C62289F" w14:textId="77777777" w:rsidR="00CE3DEB" w:rsidRPr="008D64EE" w:rsidRDefault="00CE3DEB" w:rsidP="006B3E56">
      <w:pPr>
        <w:pStyle w:val="af2"/>
        <w:rPr>
          <w:rFonts w:asciiTheme="minorHAnsi" w:hAnsiTheme="minorHAnsi"/>
        </w:rPr>
      </w:pPr>
    </w:p>
  </w:footnote>
  <w:footnote w:id="4">
    <w:p w14:paraId="0CBD5FA4" w14:textId="77777777" w:rsidR="00CE3DEB" w:rsidRPr="00DC619D" w:rsidRDefault="00CE3DEB"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14:paraId="580ABE10" w14:textId="77777777" w:rsidR="00CE3DEB" w:rsidRPr="00D3436F" w:rsidRDefault="00CE3DE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2F2A6174" w14:textId="77777777" w:rsidR="00CE3DEB" w:rsidRPr="00D3436F" w:rsidRDefault="00CE3DEB">
      <w:pPr>
        <w:pStyle w:val="af2"/>
        <w:rPr>
          <w:lang w:val="es-ES"/>
        </w:rPr>
      </w:pPr>
    </w:p>
  </w:footnote>
  <w:footnote w:id="6">
    <w:p w14:paraId="6F5BEB56" w14:textId="77777777" w:rsidR="00CE3DEB" w:rsidRPr="008842CE" w:rsidRDefault="00CE3DEB" w:rsidP="003D2FE2">
      <w:pPr>
        <w:pStyle w:val="af2"/>
        <w:jc w:val="both"/>
      </w:pPr>
    </w:p>
  </w:footnote>
  <w:footnote w:id="7">
    <w:p w14:paraId="250B74D8" w14:textId="77777777" w:rsidR="00CE3DEB" w:rsidRPr="008842CE" w:rsidRDefault="00CE3DEB" w:rsidP="000A214C">
      <w:pPr>
        <w:pStyle w:val="af2"/>
        <w:jc w:val="both"/>
        <w:rPr>
          <w:rFonts w:ascii="GHEA Grapalat" w:hAnsi="GHEA Grapalat"/>
        </w:rPr>
      </w:pPr>
    </w:p>
  </w:footnote>
  <w:footnote w:id="8">
    <w:p w14:paraId="438E48AD" w14:textId="77777777" w:rsidR="00CE3DEB" w:rsidRPr="008842CE" w:rsidRDefault="00CE3DEB" w:rsidP="000A214C">
      <w:pPr>
        <w:pStyle w:val="af2"/>
        <w:jc w:val="both"/>
      </w:pPr>
    </w:p>
  </w:footnote>
  <w:footnote w:id="9">
    <w:p w14:paraId="08A1FA8D" w14:textId="77777777" w:rsidR="00CE3DEB" w:rsidRDefault="00CE3DEB"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4915AC05" w14:textId="77777777" w:rsidR="00CE3DEB" w:rsidRPr="002A1F5A" w:rsidRDefault="00CE3DEB"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5F750984" w14:textId="77777777" w:rsidR="00CE3DEB" w:rsidRPr="002A1F5A" w:rsidRDefault="00CE3DEB" w:rsidP="003B2F27">
      <w:pPr>
        <w:pStyle w:val="af2"/>
        <w:jc w:val="both"/>
        <w:rPr>
          <w:rFonts w:asciiTheme="minorHAnsi" w:hAnsiTheme="minorHAnsi"/>
        </w:rPr>
      </w:pPr>
    </w:p>
  </w:footnote>
  <w:footnote w:id="10">
    <w:p w14:paraId="27FAF4A8" w14:textId="77777777" w:rsidR="00CE3DEB" w:rsidRPr="002A7C6E" w:rsidRDefault="00CE3DEB"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6188937E" w14:textId="77777777" w:rsidR="00CE3DEB" w:rsidRPr="00D81E0E" w:rsidRDefault="00CE3DEB"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1">
    <w:p w14:paraId="4F8F2708" w14:textId="77777777" w:rsidR="00CE3DEB" w:rsidRPr="006F5F33" w:rsidRDefault="00CE3DE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41D94B14" w14:textId="77777777" w:rsidR="00CE3DEB" w:rsidRPr="006F5F33" w:rsidRDefault="00CE3DEB"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3">
    <w:p w14:paraId="48220AB1" w14:textId="77777777" w:rsidR="00CE3DEB" w:rsidRPr="00EB336B" w:rsidRDefault="00CE3DEB"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5D010CA1" w14:textId="77777777" w:rsidR="00CE3DEB" w:rsidRDefault="00CE3DEB" w:rsidP="003B2F27">
      <w:pPr>
        <w:pStyle w:val="af2"/>
        <w:rPr>
          <w:rFonts w:asciiTheme="minorHAnsi" w:hAnsiTheme="minorHAnsi"/>
        </w:rPr>
      </w:pPr>
    </w:p>
    <w:p w14:paraId="0C4E5EA6" w14:textId="77777777" w:rsidR="00CE3DEB" w:rsidRPr="008F6EF8" w:rsidRDefault="00CE3DEB"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3591B7D5" w14:textId="77777777" w:rsidR="00CE3DEB" w:rsidRPr="00576D9C" w:rsidRDefault="00CE3DEB" w:rsidP="003B2F27">
      <w:pPr>
        <w:pStyle w:val="af2"/>
        <w:rPr>
          <w:rFonts w:asciiTheme="minorHAnsi" w:hAnsiTheme="minorHAnsi"/>
        </w:rPr>
      </w:pPr>
    </w:p>
  </w:footnote>
  <w:footnote w:id="14">
    <w:p w14:paraId="324642B1" w14:textId="77777777" w:rsidR="00CE3DEB" w:rsidRPr="00892F7F" w:rsidRDefault="00CE3DEB"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4C7951BF" w14:textId="77777777" w:rsidR="00CE3DEB" w:rsidRPr="0013046C" w:rsidRDefault="00CE3DEB"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6541F73C" w14:textId="77777777" w:rsidR="00CE3DEB" w:rsidRPr="0013046C" w:rsidRDefault="00CE3DEB"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EB69363" w14:textId="77777777" w:rsidR="00CE3DEB" w:rsidRPr="006F5F33" w:rsidRDefault="00CE3DEB"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CE3DEB" w:rsidRPr="00552B23" w14:paraId="688A0476" w14:textId="77777777" w:rsidTr="00E3441C">
        <w:tc>
          <w:tcPr>
            <w:tcW w:w="2631" w:type="dxa"/>
          </w:tcPr>
          <w:p w14:paraId="2D410798"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32CD28C3" w14:textId="77777777"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03A192D1" w14:textId="77777777"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proofErr w:type="spellStart"/>
            <w:r w:rsidRPr="0067463A">
              <w:rPr>
                <w:rFonts w:ascii="GHEA Grapalat" w:hAnsi="GHEA Grapalat"/>
                <w:i/>
                <w:sz w:val="16"/>
                <w:szCs w:val="16"/>
                <w:u w:val="single"/>
              </w:rPr>
              <w:t>тветственност</w:t>
            </w:r>
            <w:proofErr w:type="spellEnd"/>
            <w:r w:rsidRPr="0067463A">
              <w:rPr>
                <w:rFonts w:ascii="GHEA Grapalat" w:hAnsi="GHEA Grapalat"/>
                <w:i/>
                <w:sz w:val="16"/>
                <w:szCs w:val="16"/>
                <w:u w:val="single"/>
                <w:lang w:val="en-US"/>
              </w:rPr>
              <w:t>ь</w:t>
            </w:r>
          </w:p>
        </w:tc>
      </w:tr>
      <w:tr w:rsidR="00CE3DEB" w:rsidRPr="00552B23" w14:paraId="05E27F11" w14:textId="77777777" w:rsidTr="00E3441C">
        <w:tc>
          <w:tcPr>
            <w:tcW w:w="2631" w:type="dxa"/>
          </w:tcPr>
          <w:p w14:paraId="11DA06F9"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744A4BB5"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61474302"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25F2FC75" w14:textId="77777777" w:rsidTr="00E3441C">
        <w:tc>
          <w:tcPr>
            <w:tcW w:w="2631" w:type="dxa"/>
          </w:tcPr>
          <w:p w14:paraId="5D3172C2"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4D0C7689"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722C3B7C"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5C6B1884" w14:textId="77777777" w:rsidTr="00E3441C">
        <w:tc>
          <w:tcPr>
            <w:tcW w:w="2631" w:type="dxa"/>
          </w:tcPr>
          <w:p w14:paraId="75CBEA72"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2AEDFE5E"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074425CF"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07D54871" w14:textId="77777777" w:rsidTr="00E3441C">
        <w:tc>
          <w:tcPr>
            <w:tcW w:w="2631" w:type="dxa"/>
          </w:tcPr>
          <w:p w14:paraId="13986123"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57D345BE"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5F27758B"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bl>
    <w:p w14:paraId="1C48BC98" w14:textId="77777777" w:rsidR="00CE3DEB" w:rsidRPr="006F5F33" w:rsidRDefault="00CE3DEB"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D77C6C5" w14:textId="77777777" w:rsidR="00CE3DEB" w:rsidRPr="00576D9C" w:rsidRDefault="00CE3DEB" w:rsidP="003B2F27">
      <w:pPr>
        <w:pStyle w:val="af2"/>
        <w:jc w:val="both"/>
        <w:rPr>
          <w:rFonts w:ascii="GHEA Grapalat" w:hAnsi="GHEA Grapalat"/>
          <w:lang w:val="hy-AM"/>
        </w:rPr>
      </w:pPr>
    </w:p>
  </w:footnote>
  <w:footnote w:id="15">
    <w:p w14:paraId="67114C34" w14:textId="77777777" w:rsidR="00CE3DEB" w:rsidRPr="006F5F33" w:rsidRDefault="00CE3DEB"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6">
    <w:p w14:paraId="1DA56286" w14:textId="77777777" w:rsidR="00CE3DEB" w:rsidRPr="006F5F33" w:rsidRDefault="00CE3DE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14:paraId="6CC17D47" w14:textId="77777777" w:rsidR="00CE3DEB" w:rsidRPr="006F5F33" w:rsidRDefault="00CE3DE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8">
    <w:p w14:paraId="7B84CFC8" w14:textId="77777777" w:rsidR="00CE3DEB" w:rsidRPr="00CA2754" w:rsidRDefault="00CE3DEB"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31241515" w14:textId="77777777" w:rsidR="00CE3DEB" w:rsidRPr="00CA2754" w:rsidRDefault="00CE3DEB" w:rsidP="003B2F27">
      <w:pPr>
        <w:pStyle w:val="af2"/>
        <w:jc w:val="both"/>
        <w:rPr>
          <w:sz w:val="2"/>
          <w:szCs w:val="2"/>
        </w:rPr>
      </w:pPr>
    </w:p>
  </w:footnote>
  <w:footnote w:id="19">
    <w:p w14:paraId="50498FFC" w14:textId="77777777" w:rsidR="00CE3DEB" w:rsidRPr="00CA2754" w:rsidRDefault="00CE3DEB"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551184061">
    <w:abstractNumId w:val="20"/>
  </w:num>
  <w:num w:numId="2" w16cid:durableId="309402128">
    <w:abstractNumId w:val="10"/>
  </w:num>
  <w:num w:numId="3" w16cid:durableId="1964343037">
    <w:abstractNumId w:val="19"/>
  </w:num>
  <w:num w:numId="4" w16cid:durableId="1327241621">
    <w:abstractNumId w:val="14"/>
  </w:num>
  <w:num w:numId="5" w16cid:durableId="1177114386">
    <w:abstractNumId w:val="24"/>
  </w:num>
  <w:num w:numId="6" w16cid:durableId="2143501990">
    <w:abstractNumId w:val="20"/>
    <w:lvlOverride w:ilvl="0">
      <w:startOverride w:val="1"/>
    </w:lvlOverride>
    <w:lvlOverride w:ilvl="1"/>
    <w:lvlOverride w:ilvl="2"/>
    <w:lvlOverride w:ilvl="3"/>
    <w:lvlOverride w:ilvl="4"/>
    <w:lvlOverride w:ilvl="5"/>
    <w:lvlOverride w:ilvl="6"/>
    <w:lvlOverride w:ilvl="7"/>
    <w:lvlOverride w:ilvl="8"/>
  </w:num>
  <w:num w:numId="7" w16cid:durableId="11137874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16645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7827823">
    <w:abstractNumId w:val="16"/>
  </w:num>
  <w:num w:numId="10" w16cid:durableId="65568323">
    <w:abstractNumId w:val="5"/>
  </w:num>
  <w:num w:numId="11" w16cid:durableId="2103991020">
    <w:abstractNumId w:val="8"/>
  </w:num>
  <w:num w:numId="12" w16cid:durableId="1869562794">
    <w:abstractNumId w:val="28"/>
  </w:num>
  <w:num w:numId="13" w16cid:durableId="2015764160">
    <w:abstractNumId w:val="26"/>
  </w:num>
  <w:num w:numId="14" w16cid:durableId="868681006">
    <w:abstractNumId w:val="12"/>
  </w:num>
  <w:num w:numId="15" w16cid:durableId="1828280669">
    <w:abstractNumId w:val="27"/>
  </w:num>
  <w:num w:numId="16" w16cid:durableId="1507011321">
    <w:abstractNumId w:val="13"/>
  </w:num>
  <w:num w:numId="17" w16cid:durableId="208805228">
    <w:abstractNumId w:val="6"/>
  </w:num>
  <w:num w:numId="18" w16cid:durableId="2057700121">
    <w:abstractNumId w:val="1"/>
  </w:num>
  <w:num w:numId="19" w16cid:durableId="1196112477">
    <w:abstractNumId w:val="15"/>
  </w:num>
  <w:num w:numId="20" w16cid:durableId="60368135">
    <w:abstractNumId w:val="15"/>
  </w:num>
  <w:num w:numId="21" w16cid:durableId="1905483968">
    <w:abstractNumId w:val="17"/>
  </w:num>
  <w:num w:numId="22" w16cid:durableId="1932662215">
    <w:abstractNumId w:val="21"/>
  </w:num>
  <w:num w:numId="23" w16cid:durableId="1466466248">
    <w:abstractNumId w:val="7"/>
  </w:num>
  <w:num w:numId="24" w16cid:durableId="1677417601">
    <w:abstractNumId w:val="17"/>
  </w:num>
  <w:num w:numId="25" w16cid:durableId="621888403">
    <w:abstractNumId w:val="11"/>
  </w:num>
  <w:num w:numId="26" w16cid:durableId="394546998">
    <w:abstractNumId w:val="4"/>
  </w:num>
  <w:num w:numId="27" w16cid:durableId="424498476">
    <w:abstractNumId w:val="3"/>
  </w:num>
  <w:num w:numId="28" w16cid:durableId="656885763">
    <w:abstractNumId w:val="0"/>
  </w:num>
  <w:num w:numId="29" w16cid:durableId="67962383">
    <w:abstractNumId w:val="9"/>
  </w:num>
  <w:num w:numId="30" w16cid:durableId="530459114">
    <w:abstractNumId w:val="25"/>
  </w:num>
  <w:num w:numId="31" w16cid:durableId="385687415">
    <w:abstractNumId w:val="22"/>
  </w:num>
  <w:num w:numId="32" w16cid:durableId="845705457">
    <w:abstractNumId w:val="23"/>
  </w:num>
  <w:num w:numId="33" w16cid:durableId="770248968">
    <w:abstractNumId w:val="18"/>
  </w:num>
  <w:num w:numId="34" w16cid:durableId="182002697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53D"/>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8C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37DA"/>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36B"/>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271"/>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3FD"/>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AEC"/>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480"/>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19D6"/>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62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B73A9"/>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2B8"/>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0030"/>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11"/>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3DA"/>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1DCC"/>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C7C16"/>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1B5A"/>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C49"/>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5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6BD"/>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110"/>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968"/>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3FD"/>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2C"/>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5DE"/>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99"/>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403"/>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02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E3155"/>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F2B5F"/>
    <w:rPr>
      <w:sz w:val="24"/>
      <w:szCs w:val="24"/>
      <w:lang w:bidi="ar-SA"/>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character" w:styleId="aff4">
    <w:name w:val="Unresolved Mention"/>
    <w:basedOn w:val="a0"/>
    <w:uiPriority w:val="99"/>
    <w:semiHidden/>
    <w:unhideWhenUsed/>
    <w:rsid w:val="004663FD"/>
    <w:rPr>
      <w:color w:val="605E5C"/>
      <w:shd w:val="clear" w:color="auto" w:fill="E1DFDD"/>
    </w:rPr>
  </w:style>
  <w:style w:type="paragraph" w:styleId="HTML">
    <w:name w:val="HTML Preformatted"/>
    <w:basedOn w:val="a"/>
    <w:link w:val="HTML0"/>
    <w:semiHidden/>
    <w:unhideWhenUsed/>
    <w:rsid w:val="000C68CB"/>
    <w:rPr>
      <w:rFonts w:ascii="Consolas" w:hAnsi="Consolas"/>
      <w:sz w:val="20"/>
      <w:szCs w:val="20"/>
    </w:rPr>
  </w:style>
  <w:style w:type="character" w:customStyle="1" w:styleId="HTML0">
    <w:name w:val="Стандартный HTML Знак"/>
    <w:basedOn w:val="a0"/>
    <w:link w:val="HTML"/>
    <w:semiHidden/>
    <w:rsid w:val="000C68CB"/>
    <w:rPr>
      <w:rFonts w:ascii="Consolas" w:hAnsi="Consola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taykwua-shahagorcum@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kotaykwua-shahagorcum@mail.ru" TargetMode="External"/><Relationship Id="rId4" Type="http://schemas.openxmlformats.org/officeDocument/2006/relationships/settings" Target="settings.xml"/><Relationship Id="rId9" Type="http://schemas.openxmlformats.org/officeDocument/2006/relationships/hyperlink" Target="kotaykwua-shahagorcum@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B96AD-2AF9-4F40-89BF-B4728DB54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2565</TotalTime>
  <Pages>1</Pages>
  <Words>21999</Words>
  <Characters>125398</Characters>
  <Application>Microsoft Office Word</Application>
  <DocSecurity>0</DocSecurity>
  <Lines>1044</Lines>
  <Paragraphs>294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1687</cp:revision>
  <cp:lastPrinted>2018-02-16T07:12:00Z</cp:lastPrinted>
  <dcterms:created xsi:type="dcterms:W3CDTF">2019-10-28T07:04:00Z</dcterms:created>
  <dcterms:modified xsi:type="dcterms:W3CDTF">2026-02-25T05:56:00Z</dcterms:modified>
</cp:coreProperties>
</file>